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957B8" w14:textId="77777777" w:rsidR="00107570" w:rsidRPr="00F30BBA" w:rsidRDefault="00107570" w:rsidP="00F30BBA">
      <w:pPr>
        <w:spacing w:before="120" w:line="264" w:lineRule="auto"/>
        <w:jc w:val="both"/>
        <w:rPr>
          <w:rFonts w:ascii="Times New Roman" w:hAnsi="Times New Roman"/>
          <w:bCs/>
        </w:rPr>
      </w:pPr>
      <w:r w:rsidRPr="00F30BBA">
        <w:rPr>
          <w:rFonts w:ascii="Times New Roman" w:hAnsi="Times New Roman"/>
          <w:bCs/>
        </w:rPr>
        <w:t>Príloha č. 1 Zmluvy o poskytnutí NFP</w:t>
      </w:r>
    </w:p>
    <w:p w14:paraId="36B6F999" w14:textId="77777777" w:rsidR="00107570" w:rsidRPr="00F30BBA" w:rsidRDefault="00107570" w:rsidP="00F30BBA">
      <w:pPr>
        <w:spacing w:before="120" w:line="264" w:lineRule="auto"/>
        <w:jc w:val="both"/>
        <w:rPr>
          <w:rFonts w:ascii="Times New Roman" w:hAnsi="Times New Roman"/>
          <w:b/>
          <w:bCs/>
        </w:rPr>
      </w:pPr>
    </w:p>
    <w:p w14:paraId="24922E90" w14:textId="77777777" w:rsidR="00107570" w:rsidRPr="00F30BBA" w:rsidRDefault="00304BCE" w:rsidP="00F30BBA">
      <w:pPr>
        <w:spacing w:before="120" w:line="264" w:lineRule="auto"/>
        <w:ind w:left="1134" w:hanging="1134"/>
        <w:jc w:val="center"/>
        <w:rPr>
          <w:rFonts w:ascii="Times New Roman" w:hAnsi="Times New Roman"/>
          <w:b/>
          <w:bCs/>
        </w:rPr>
      </w:pPr>
      <w:r w:rsidRPr="00F30BBA">
        <w:rPr>
          <w:rFonts w:ascii="Times New Roman" w:hAnsi="Times New Roman"/>
          <w:b/>
          <w:bCs/>
        </w:rPr>
        <w:tab/>
      </w:r>
      <w:r w:rsidR="00107570" w:rsidRPr="00F30BBA">
        <w:rPr>
          <w:rFonts w:ascii="Times New Roman" w:hAnsi="Times New Roman"/>
          <w:b/>
          <w:bCs/>
        </w:rPr>
        <w:t>VŠEOBECNÉ ZMLUVNÉ PODMIENKY K ZMLUVE O POSKYTNUTÍ NE</w:t>
      </w:r>
      <w:r w:rsidR="00A66B02" w:rsidRPr="00F30BBA">
        <w:rPr>
          <w:rFonts w:ascii="Times New Roman" w:hAnsi="Times New Roman"/>
          <w:b/>
          <w:bCs/>
        </w:rPr>
        <w:t>NÁVRATNÉHO FINANČNÉHO PRÍSPEVKU</w:t>
      </w:r>
    </w:p>
    <w:p w14:paraId="171104D6" w14:textId="77777777" w:rsidR="00A66B02" w:rsidRPr="00F30BBA" w:rsidRDefault="00A66B02" w:rsidP="00F30BBA">
      <w:pPr>
        <w:spacing w:before="120" w:line="264" w:lineRule="auto"/>
        <w:ind w:left="1134" w:hanging="1134"/>
        <w:jc w:val="center"/>
        <w:rPr>
          <w:rFonts w:ascii="Times New Roman" w:hAnsi="Times New Roman"/>
          <w:b/>
          <w:bCs/>
        </w:rPr>
      </w:pPr>
    </w:p>
    <w:p w14:paraId="02F333E7" w14:textId="77777777" w:rsidR="00107570" w:rsidRPr="00F30BBA" w:rsidRDefault="00107570" w:rsidP="00F30BBA">
      <w:pPr>
        <w:spacing w:before="120" w:line="264" w:lineRule="auto"/>
        <w:jc w:val="both"/>
        <w:rPr>
          <w:rFonts w:ascii="Times New Roman" w:hAnsi="Times New Roman"/>
          <w:b/>
          <w:bCs/>
        </w:rPr>
      </w:pPr>
      <w:r w:rsidRPr="00F30BBA">
        <w:rPr>
          <w:rFonts w:ascii="Times New Roman" w:hAnsi="Times New Roman"/>
          <w:b/>
          <w:bCs/>
        </w:rPr>
        <w:t xml:space="preserve">Článok 1 </w:t>
      </w:r>
      <w:r w:rsidRPr="00F30BBA">
        <w:rPr>
          <w:rFonts w:ascii="Times New Roman" w:hAnsi="Times New Roman"/>
          <w:b/>
          <w:bCs/>
        </w:rPr>
        <w:tab/>
        <w:t>VŠEOBECNÉ USTANOVENIA</w:t>
      </w:r>
    </w:p>
    <w:p w14:paraId="471AD433" w14:textId="77777777" w:rsidR="00E37CE9" w:rsidRPr="00F30BBA" w:rsidRDefault="00107570" w:rsidP="00F30BBA">
      <w:pPr>
        <w:pStyle w:val="AOHead2"/>
        <w:numPr>
          <w:ilvl w:val="0"/>
          <w:numId w:val="11"/>
        </w:numPr>
        <w:tabs>
          <w:tab w:val="clear" w:pos="720"/>
          <w:tab w:val="num" w:pos="567"/>
        </w:tabs>
        <w:spacing w:before="0" w:line="264" w:lineRule="auto"/>
        <w:ind w:left="567" w:hanging="567"/>
        <w:rPr>
          <w:b w:val="0"/>
        </w:rPr>
      </w:pPr>
      <w:r w:rsidRPr="00F30BBA">
        <w:rPr>
          <w:b w:val="0"/>
        </w:rPr>
        <w:t>Tieto všeobecné zmluvné podmienky (ďalej ako „</w:t>
      </w:r>
      <w:r w:rsidRPr="00F30BBA">
        <w:t>VZP</w:t>
      </w:r>
      <w:r w:rsidRPr="00F30BBA">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F30BBA">
        <w:rPr>
          <w:b w:val="0"/>
        </w:rPr>
        <w:t> podľa podmienok uvedených v Zmluve o poskytnutí NFP</w:t>
      </w:r>
      <w:r w:rsidRPr="00F30BBA">
        <w:rPr>
          <w:b w:val="0"/>
        </w:rPr>
        <w:t xml:space="preserve">. </w:t>
      </w:r>
    </w:p>
    <w:p w14:paraId="6B4B739B" w14:textId="77777777" w:rsidR="003A4587" w:rsidRPr="006A292E" w:rsidRDefault="00107570" w:rsidP="00F30BBA">
      <w:pPr>
        <w:pStyle w:val="AOHead2"/>
        <w:numPr>
          <w:ilvl w:val="0"/>
          <w:numId w:val="11"/>
        </w:numPr>
        <w:tabs>
          <w:tab w:val="clear" w:pos="720"/>
        </w:tabs>
        <w:spacing w:before="120" w:after="120" w:line="264" w:lineRule="auto"/>
        <w:ind w:left="540" w:hanging="540"/>
        <w:rPr>
          <w:b w:val="0"/>
        </w:rPr>
      </w:pPr>
      <w:r w:rsidRPr="006A292E">
        <w:rPr>
          <w:b w:val="0"/>
          <w:bCs/>
        </w:rPr>
        <w:t xml:space="preserve">Vzájomné práva a povinnosti medzi Poskytovateľom a Prijímateľom sa riadia Zmluvou </w:t>
      </w:r>
      <w:r w:rsidRPr="006A292E">
        <w:rPr>
          <w:b w:val="0"/>
        </w:rPr>
        <w:t>o poskytnutí NFP</w:t>
      </w:r>
      <w:r w:rsidRPr="006A292E">
        <w:rPr>
          <w:b w:val="0"/>
          <w:bCs/>
        </w:rPr>
        <w:t>, všetkými ostatnými právnymi predpismi a dokumentmi, ktoré sú uvedené v článku 3</w:t>
      </w:r>
      <w:r w:rsidR="00917B69" w:rsidRPr="006A292E">
        <w:rPr>
          <w:b w:val="0"/>
          <w:bCs/>
        </w:rPr>
        <w:t xml:space="preserve"> </w:t>
      </w:r>
      <w:r w:rsidR="00C00CAF" w:rsidRPr="006A292E">
        <w:rPr>
          <w:b w:val="0"/>
          <w:bCs/>
        </w:rPr>
        <w:t xml:space="preserve">ods. </w:t>
      </w:r>
      <w:r w:rsidR="00917B69" w:rsidRPr="006A292E">
        <w:rPr>
          <w:b w:val="0"/>
          <w:bCs/>
        </w:rPr>
        <w:t>3</w:t>
      </w:r>
      <w:r w:rsidRPr="006A292E">
        <w:rPr>
          <w:b w:val="0"/>
          <w:bCs/>
        </w:rPr>
        <w:t xml:space="preserve">.3 zmluvy a na ktoré Zmluva </w:t>
      </w:r>
      <w:r w:rsidRPr="006A292E">
        <w:rPr>
          <w:b w:val="0"/>
        </w:rPr>
        <w:t xml:space="preserve">o poskytnutí NFP </w:t>
      </w:r>
      <w:r w:rsidRPr="006A292E">
        <w:rPr>
          <w:b w:val="0"/>
          <w:bCs/>
        </w:rPr>
        <w:t xml:space="preserve">odkazuje. </w:t>
      </w:r>
      <w:commentRangeStart w:id="0"/>
      <w:r w:rsidR="003A4587" w:rsidRPr="00FF75F3">
        <w:rPr>
          <w:b w:val="0"/>
          <w:highlight w:val="lightGray"/>
        </w:rPr>
        <w:t>Nakoľko</w:t>
      </w:r>
      <w:commentRangeEnd w:id="0"/>
      <w:r w:rsidR="007624BB">
        <w:rPr>
          <w:rStyle w:val="Odkaznakomentr"/>
          <w:rFonts w:eastAsia="Times New Roman"/>
          <w:b w:val="0"/>
          <w:lang w:val="x-none" w:eastAsia="x-none"/>
        </w:rPr>
        <w:commentReference w:id="0"/>
      </w:r>
      <w:r w:rsidR="003A4587" w:rsidRPr="00FF75F3">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6A292E">
        <w:rPr>
          <w:b w:val="0"/>
        </w:rPr>
        <w:t>.</w:t>
      </w:r>
    </w:p>
    <w:p w14:paraId="489EF24D" w14:textId="77777777" w:rsidR="00107570" w:rsidRPr="00F30BBA" w:rsidRDefault="00107570" w:rsidP="00F30BBA">
      <w:pPr>
        <w:pStyle w:val="Zkladntext"/>
        <w:tabs>
          <w:tab w:val="num" w:pos="567"/>
        </w:tabs>
        <w:spacing w:line="264" w:lineRule="auto"/>
        <w:ind w:left="567" w:hanging="27"/>
        <w:rPr>
          <w:sz w:val="22"/>
          <w:szCs w:val="22"/>
        </w:rPr>
      </w:pPr>
      <w:r w:rsidRPr="00F30BBA">
        <w:rPr>
          <w:sz w:val="22"/>
          <w:szCs w:val="22"/>
        </w:rPr>
        <w:t xml:space="preserve">Základný právny rámec upravujúci vzťahy medzi Poskytovateľom a Prijímateľom tvoria najmä, ale nielen, nasledovné právne predpisy: </w:t>
      </w:r>
    </w:p>
    <w:p w14:paraId="14C24A85" w14:textId="77777777" w:rsidR="00107570" w:rsidRPr="00F30BBA" w:rsidRDefault="00704E7B" w:rsidP="00F30BBA">
      <w:pPr>
        <w:pStyle w:val="Zkladntext"/>
        <w:tabs>
          <w:tab w:val="num" w:pos="720"/>
        </w:tabs>
        <w:spacing w:line="264" w:lineRule="auto"/>
        <w:ind w:left="1068" w:hanging="360"/>
        <w:rPr>
          <w:sz w:val="22"/>
          <w:szCs w:val="22"/>
        </w:rPr>
      </w:pPr>
      <w:r w:rsidRPr="00F30BBA">
        <w:rPr>
          <w:sz w:val="22"/>
          <w:szCs w:val="22"/>
        </w:rPr>
        <w:t xml:space="preserve">a) právne </w:t>
      </w:r>
      <w:r w:rsidR="007C25DC" w:rsidRPr="00F30BBA">
        <w:rPr>
          <w:sz w:val="22"/>
          <w:szCs w:val="22"/>
        </w:rPr>
        <w:t>akty</w:t>
      </w:r>
      <w:r w:rsidR="00107570" w:rsidRPr="00F30BBA">
        <w:rPr>
          <w:sz w:val="22"/>
          <w:szCs w:val="22"/>
        </w:rPr>
        <w:t xml:space="preserve"> EÚ:</w:t>
      </w:r>
    </w:p>
    <w:p w14:paraId="7CB17BEC" w14:textId="77777777" w:rsidR="00107570" w:rsidRPr="00F30BBA" w:rsidRDefault="00107570" w:rsidP="00F30BBA">
      <w:pPr>
        <w:pStyle w:val="Zkladntext"/>
        <w:tabs>
          <w:tab w:val="num" w:pos="720"/>
        </w:tabs>
        <w:spacing w:line="264" w:lineRule="auto"/>
        <w:ind w:left="1423" w:hanging="357"/>
        <w:rPr>
          <w:sz w:val="22"/>
          <w:szCs w:val="22"/>
        </w:rPr>
      </w:pPr>
      <w:r w:rsidRPr="00F30BBA">
        <w:rPr>
          <w:sz w:val="22"/>
          <w:szCs w:val="22"/>
        </w:rPr>
        <w:t xml:space="preserve">(i)  </w:t>
      </w:r>
      <w:r w:rsidR="00451EFB" w:rsidRPr="00F30BBA">
        <w:rPr>
          <w:sz w:val="22"/>
          <w:szCs w:val="22"/>
        </w:rPr>
        <w:t>všeobecné nariadenie</w:t>
      </w:r>
      <w:r w:rsidR="00917B69" w:rsidRPr="00F30BBA">
        <w:rPr>
          <w:sz w:val="22"/>
          <w:szCs w:val="22"/>
        </w:rPr>
        <w:t>,</w:t>
      </w:r>
    </w:p>
    <w:p w14:paraId="3FEC01FF"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 </w:t>
      </w:r>
      <w:r w:rsidR="00451EFB" w:rsidRPr="00F30BBA">
        <w:rPr>
          <w:sz w:val="22"/>
          <w:szCs w:val="22"/>
        </w:rPr>
        <w:t>Nariadenia k jednotlivým  EŠIF</w:t>
      </w:r>
      <w:r w:rsidR="00917B69" w:rsidRPr="00F30BBA">
        <w:rPr>
          <w:sz w:val="22"/>
          <w:szCs w:val="22"/>
        </w:rPr>
        <w:t>;</w:t>
      </w:r>
    </w:p>
    <w:p w14:paraId="5C1577D1"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(iii) </w:t>
      </w:r>
      <w:r w:rsidR="00917B69" w:rsidRPr="00F30BBA">
        <w:rPr>
          <w:sz w:val="22"/>
          <w:szCs w:val="22"/>
        </w:rPr>
        <w:t>I</w:t>
      </w:r>
      <w:r w:rsidRPr="00F30BBA">
        <w:rPr>
          <w:sz w:val="22"/>
          <w:szCs w:val="22"/>
        </w:rPr>
        <w:t>mplementačné nariadeni</w:t>
      </w:r>
      <w:r w:rsidR="00451EFB" w:rsidRPr="00F30BBA">
        <w:rPr>
          <w:sz w:val="22"/>
          <w:szCs w:val="22"/>
        </w:rPr>
        <w:t>a</w:t>
      </w:r>
      <w:r w:rsidR="00917B69" w:rsidRPr="00F30BBA">
        <w:rPr>
          <w:sz w:val="22"/>
          <w:szCs w:val="22"/>
        </w:rPr>
        <w:t>;</w:t>
      </w:r>
    </w:p>
    <w:p w14:paraId="3EA26125" w14:textId="77777777" w:rsidR="00107570" w:rsidRPr="00F30BBA" w:rsidRDefault="00107570" w:rsidP="00F30BBA">
      <w:pPr>
        <w:pStyle w:val="Zkladntext"/>
        <w:tabs>
          <w:tab w:val="num" w:pos="720"/>
        </w:tabs>
        <w:spacing w:line="264" w:lineRule="auto"/>
        <w:ind w:left="1068" w:hanging="360"/>
        <w:rPr>
          <w:sz w:val="22"/>
          <w:szCs w:val="22"/>
        </w:rPr>
      </w:pPr>
      <w:r w:rsidRPr="00F30BBA">
        <w:rPr>
          <w:sz w:val="22"/>
          <w:szCs w:val="22"/>
        </w:rPr>
        <w:t xml:space="preserve">b) právne predpisy SR: </w:t>
      </w:r>
    </w:p>
    <w:p w14:paraId="7675A892" w14:textId="77777777" w:rsidR="00107570" w:rsidRPr="00F30BBA" w:rsidRDefault="00107570" w:rsidP="00F30BBA">
      <w:pPr>
        <w:pStyle w:val="Zkladntext"/>
        <w:tabs>
          <w:tab w:val="num" w:pos="720"/>
          <w:tab w:val="left" w:pos="1800"/>
        </w:tabs>
        <w:spacing w:line="264" w:lineRule="auto"/>
        <w:ind w:left="1440" w:hanging="374"/>
        <w:rPr>
          <w:sz w:val="22"/>
          <w:szCs w:val="22"/>
        </w:rPr>
      </w:pPr>
      <w:r w:rsidRPr="00F30BBA">
        <w:rPr>
          <w:sz w:val="22"/>
          <w:szCs w:val="22"/>
        </w:rPr>
        <w:t xml:space="preserve">(i) </w:t>
      </w:r>
      <w:r w:rsidR="00451EFB" w:rsidRPr="00F30BBA">
        <w:rPr>
          <w:sz w:val="22"/>
          <w:szCs w:val="22"/>
        </w:rPr>
        <w:t>Z</w:t>
      </w:r>
      <w:r w:rsidRPr="00F30BBA">
        <w:rPr>
          <w:sz w:val="22"/>
          <w:szCs w:val="22"/>
        </w:rPr>
        <w:t>ákon o</w:t>
      </w:r>
      <w:r w:rsidR="00451EFB" w:rsidRPr="00F30BBA">
        <w:rPr>
          <w:sz w:val="22"/>
          <w:szCs w:val="22"/>
        </w:rPr>
        <w:t> príspevku z EŠIF</w:t>
      </w:r>
      <w:r w:rsidR="00917B69" w:rsidRPr="00F30BBA">
        <w:rPr>
          <w:sz w:val="22"/>
          <w:szCs w:val="22"/>
        </w:rPr>
        <w:t>,</w:t>
      </w:r>
    </w:p>
    <w:p w14:paraId="1AD0EAF8"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 </w:t>
      </w:r>
      <w:r w:rsidR="00451EFB" w:rsidRPr="00F30BBA">
        <w:rPr>
          <w:sz w:val="22"/>
          <w:szCs w:val="22"/>
        </w:rPr>
        <w:t>Z</w:t>
      </w:r>
      <w:r w:rsidRPr="00F30BBA">
        <w:rPr>
          <w:sz w:val="22"/>
          <w:szCs w:val="22"/>
        </w:rPr>
        <w:t xml:space="preserve">ákon o rozpočtových pravidlách verejnej správy, </w:t>
      </w:r>
    </w:p>
    <w:p w14:paraId="5BD2DE5F"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(iii) </w:t>
      </w:r>
      <w:r w:rsidR="00451EFB" w:rsidRPr="00F30BBA">
        <w:rPr>
          <w:sz w:val="22"/>
          <w:szCs w:val="22"/>
        </w:rPr>
        <w:t>Z</w:t>
      </w:r>
      <w:r w:rsidRPr="00F30BBA">
        <w:rPr>
          <w:sz w:val="22"/>
          <w:szCs w:val="22"/>
        </w:rPr>
        <w:t xml:space="preserve">ákon o finančnej kontrole a audite, </w:t>
      </w:r>
    </w:p>
    <w:p w14:paraId="43A9B7C8"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w:t>
      </w:r>
      <w:r w:rsidR="00FA48DE" w:rsidRPr="00F30BBA">
        <w:rPr>
          <w:sz w:val="22"/>
          <w:szCs w:val="22"/>
          <w:lang w:val="sk-SK"/>
        </w:rPr>
        <w:t>i</w:t>
      </w:r>
      <w:r w:rsidRPr="00F30BBA">
        <w:rPr>
          <w:sz w:val="22"/>
          <w:szCs w:val="22"/>
        </w:rPr>
        <w:t xml:space="preserve">v) Obchodný zákonník, </w:t>
      </w:r>
    </w:p>
    <w:p w14:paraId="60FC4241"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(v) zákon č. 40/1964 Zb. Občiansky zákonník v znení neskorších predpisov (ďalej len „Občiansky zákonník“), </w:t>
      </w:r>
    </w:p>
    <w:p w14:paraId="4886A635" w14:textId="77777777" w:rsidR="00107570" w:rsidRPr="00F30BBA" w:rsidRDefault="00107570" w:rsidP="00F30BBA">
      <w:pPr>
        <w:pStyle w:val="Zkladntext"/>
        <w:tabs>
          <w:tab w:val="num" w:pos="720"/>
        </w:tabs>
        <w:spacing w:before="0" w:line="264" w:lineRule="auto"/>
        <w:ind w:left="1423" w:hanging="357"/>
        <w:rPr>
          <w:sz w:val="22"/>
          <w:szCs w:val="22"/>
          <w:lang w:val="sk-SK"/>
        </w:rPr>
      </w:pPr>
      <w:r w:rsidRPr="00F30BBA">
        <w:rPr>
          <w:sz w:val="22"/>
          <w:szCs w:val="22"/>
        </w:rPr>
        <w:t xml:space="preserve">(vi) </w:t>
      </w:r>
      <w:r w:rsidR="00576235" w:rsidRPr="00F30BBA">
        <w:rPr>
          <w:sz w:val="22"/>
          <w:szCs w:val="22"/>
        </w:rPr>
        <w:t>zákon č. 358/2015 Z. z. o úprave niektorých vzťahov v oblasti štátnej pomoci a minimálnej pomoci a o zmene a doplnení niektorých zákonov</w:t>
      </w:r>
      <w:r w:rsidRPr="00F30BBA">
        <w:rPr>
          <w:sz w:val="22"/>
          <w:szCs w:val="22"/>
        </w:rPr>
        <w:t xml:space="preserve"> (ďalej len „zákon o štátnej pomoci“)</w:t>
      </w:r>
      <w:r w:rsidR="00C00CAF" w:rsidRPr="00F30BBA">
        <w:rPr>
          <w:sz w:val="22"/>
          <w:szCs w:val="22"/>
          <w:lang w:val="sk-SK"/>
        </w:rPr>
        <w:t>,</w:t>
      </w:r>
    </w:p>
    <w:p w14:paraId="70A31CFD" w14:textId="2528631E" w:rsidR="00107570" w:rsidRPr="00F30BBA" w:rsidRDefault="00107570" w:rsidP="00F30BBA">
      <w:pPr>
        <w:pStyle w:val="Zkladntext"/>
        <w:tabs>
          <w:tab w:val="num" w:pos="720"/>
        </w:tabs>
        <w:spacing w:before="0" w:line="264" w:lineRule="auto"/>
        <w:ind w:left="1423" w:hanging="357"/>
        <w:rPr>
          <w:sz w:val="22"/>
          <w:szCs w:val="22"/>
          <w:lang w:val="sk-SK"/>
        </w:rPr>
      </w:pPr>
      <w:r w:rsidRPr="00F30BBA">
        <w:rPr>
          <w:sz w:val="22"/>
          <w:szCs w:val="22"/>
        </w:rPr>
        <w:t xml:space="preserve">(vii) </w:t>
      </w:r>
      <w:r w:rsidR="005E26F3">
        <w:rPr>
          <w:sz w:val="22"/>
          <w:szCs w:val="22"/>
          <w:lang w:val="sk-SK"/>
        </w:rPr>
        <w:t xml:space="preserve">zákon </w:t>
      </w:r>
      <w:r w:rsidRPr="00F30BBA">
        <w:rPr>
          <w:sz w:val="22"/>
          <w:szCs w:val="22"/>
        </w:rPr>
        <w:t>č. 575/2001 Z.</w:t>
      </w:r>
      <w:r w:rsidR="00917B69" w:rsidRPr="00F30BBA">
        <w:rPr>
          <w:sz w:val="22"/>
          <w:szCs w:val="22"/>
        </w:rPr>
        <w:t> </w:t>
      </w:r>
      <w:r w:rsidRPr="00F30BBA">
        <w:rPr>
          <w:sz w:val="22"/>
          <w:szCs w:val="22"/>
        </w:rPr>
        <w:t xml:space="preserve">z. o organizácii činnosti vlády a organizácii ústrednej </w:t>
      </w:r>
      <w:r w:rsidRPr="00F30BBA">
        <w:rPr>
          <w:sz w:val="22"/>
          <w:szCs w:val="22"/>
        </w:rPr>
        <w:lastRenderedPageBreak/>
        <w:t>štátnej správy v znení neskorších predpisov (ďalej len „kompetenčný zákon“)</w:t>
      </w:r>
      <w:r w:rsidR="00C00CAF" w:rsidRPr="00F30BBA">
        <w:rPr>
          <w:sz w:val="22"/>
          <w:szCs w:val="22"/>
          <w:lang w:val="sk-SK"/>
        </w:rPr>
        <w:t>.</w:t>
      </w:r>
    </w:p>
    <w:p w14:paraId="3C9BF8AB" w14:textId="09126136" w:rsidR="00912FC3" w:rsidRPr="00F30BBA" w:rsidRDefault="007C25DC" w:rsidP="00F30BBA">
      <w:pPr>
        <w:pStyle w:val="Zkladntext"/>
        <w:tabs>
          <w:tab w:val="num" w:pos="720"/>
        </w:tabs>
        <w:spacing w:before="0" w:line="264" w:lineRule="auto"/>
        <w:ind w:left="1423" w:hanging="357"/>
        <w:rPr>
          <w:sz w:val="22"/>
          <w:szCs w:val="22"/>
          <w:lang w:val="sk-SK"/>
        </w:rPr>
      </w:pPr>
      <w:r w:rsidRPr="00F30BBA">
        <w:rPr>
          <w:sz w:val="22"/>
          <w:szCs w:val="22"/>
        </w:rPr>
        <w:t>(</w:t>
      </w:r>
      <w:r w:rsidR="00FA48DE" w:rsidRPr="00F30BBA">
        <w:rPr>
          <w:sz w:val="22"/>
          <w:szCs w:val="22"/>
          <w:lang w:val="sk-SK"/>
        </w:rPr>
        <w:t>viii</w:t>
      </w:r>
      <w:r w:rsidR="005E26F3">
        <w:rPr>
          <w:sz w:val="22"/>
          <w:szCs w:val="22"/>
          <w:lang w:val="sk-SK"/>
        </w:rPr>
        <w:t>)</w:t>
      </w:r>
      <w:r w:rsidR="00576235" w:rsidRPr="00F30BBA">
        <w:rPr>
          <w:sz w:val="22"/>
          <w:szCs w:val="22"/>
          <w:lang w:val="sk-SK"/>
        </w:rPr>
        <w:t xml:space="preserve"> </w:t>
      </w:r>
      <w:r w:rsidR="0042139A">
        <w:rPr>
          <w:sz w:val="22"/>
          <w:szCs w:val="22"/>
          <w:lang w:val="sk-SK"/>
        </w:rPr>
        <w:t xml:space="preserve">právne predpisy regulujúce oblasť verejného obstarávania, a to najmä </w:t>
      </w:r>
      <w:r w:rsidR="00576235" w:rsidRPr="00F30BBA">
        <w:rPr>
          <w:sz w:val="22"/>
          <w:szCs w:val="22"/>
          <w:lang w:val="sk-SK"/>
        </w:rPr>
        <w:t>zákon č.</w:t>
      </w:r>
      <w:r w:rsidR="0042139A">
        <w:rPr>
          <w:sz w:val="22"/>
          <w:szCs w:val="22"/>
          <w:lang w:val="sk-SK"/>
        </w:rPr>
        <w:t xml:space="preserve"> 343/2015 Z. z. o verejnom obstarávaní </w:t>
      </w:r>
      <w:r w:rsidR="00576235" w:rsidRPr="00F30BBA">
        <w:rPr>
          <w:sz w:val="22"/>
          <w:szCs w:val="22"/>
          <w:lang w:val="sk-SK"/>
        </w:rPr>
        <w:t xml:space="preserve"> a o zmene a doplnení niektorých zákonov v znení neskorších predpisov </w:t>
      </w:r>
      <w:r w:rsidR="0042139A">
        <w:rPr>
          <w:sz w:val="22"/>
          <w:szCs w:val="22"/>
          <w:lang w:val="sk-SK"/>
        </w:rPr>
        <w:t xml:space="preserve">a zákon č. </w:t>
      </w:r>
      <w:r w:rsidR="0042139A" w:rsidRPr="00F30BBA">
        <w:rPr>
          <w:sz w:val="22"/>
          <w:szCs w:val="22"/>
          <w:lang w:val="sk-SK"/>
        </w:rPr>
        <w:t>25/2006 Z. z. o verejnom obstarávaní</w:t>
      </w:r>
      <w:r w:rsidR="0042139A">
        <w:rPr>
          <w:sz w:val="22"/>
          <w:szCs w:val="22"/>
          <w:lang w:val="sk-SK"/>
        </w:rPr>
        <w:t xml:space="preserve">, </w:t>
      </w:r>
    </w:p>
    <w:p w14:paraId="469F7B2F" w14:textId="77777777" w:rsidR="007C25DC" w:rsidRPr="00F30BBA" w:rsidRDefault="00912FC3" w:rsidP="00F30BBA">
      <w:pPr>
        <w:pStyle w:val="Zkladntext"/>
        <w:tabs>
          <w:tab w:val="num" w:pos="720"/>
          <w:tab w:val="left" w:pos="6100"/>
        </w:tabs>
        <w:spacing w:before="0" w:line="264" w:lineRule="auto"/>
        <w:ind w:left="1423" w:hanging="357"/>
        <w:rPr>
          <w:sz w:val="22"/>
          <w:szCs w:val="22"/>
        </w:rPr>
      </w:pPr>
      <w:r w:rsidRPr="00F30BBA">
        <w:rPr>
          <w:sz w:val="22"/>
          <w:szCs w:val="22"/>
          <w:lang w:val="sk-SK"/>
        </w:rPr>
        <w:t>(</w:t>
      </w:r>
      <w:r w:rsidR="00FA48DE" w:rsidRPr="00F30BBA">
        <w:rPr>
          <w:sz w:val="22"/>
          <w:szCs w:val="22"/>
          <w:lang w:val="sk-SK"/>
        </w:rPr>
        <w:t>i</w:t>
      </w:r>
      <w:r w:rsidRPr="00F30BBA">
        <w:rPr>
          <w:sz w:val="22"/>
          <w:szCs w:val="22"/>
          <w:lang w:val="sk-SK"/>
        </w:rPr>
        <w:t>x) zákon o účtovníctve</w:t>
      </w:r>
      <w:r w:rsidR="00451EFB" w:rsidRPr="00F30BBA">
        <w:rPr>
          <w:sz w:val="22"/>
          <w:szCs w:val="22"/>
        </w:rPr>
        <w:t>.</w:t>
      </w:r>
      <w:r w:rsidR="002122CC" w:rsidRPr="00F30BBA">
        <w:rPr>
          <w:sz w:val="22"/>
          <w:szCs w:val="22"/>
        </w:rPr>
        <w:tab/>
      </w:r>
    </w:p>
    <w:p w14:paraId="6F45835A" w14:textId="77777777" w:rsidR="00D828B9" w:rsidRPr="00F30BBA" w:rsidRDefault="00AA67E7" w:rsidP="00F30BBA">
      <w:pPr>
        <w:spacing w:before="120" w:line="264" w:lineRule="auto"/>
        <w:ind w:left="567" w:hanging="567"/>
        <w:jc w:val="both"/>
        <w:rPr>
          <w:rFonts w:ascii="Times New Roman" w:hAnsi="Times New Roman"/>
          <w:bCs/>
        </w:rPr>
      </w:pPr>
      <w:r w:rsidRPr="00F30BBA">
        <w:rPr>
          <w:rFonts w:ascii="Times New Roman" w:hAnsi="Times New Roman"/>
          <w:bCs/>
        </w:rPr>
        <w:t>3</w:t>
      </w:r>
      <w:r w:rsidR="00107570" w:rsidRPr="00F30BBA">
        <w:rPr>
          <w:rFonts w:ascii="Times New Roman" w:hAnsi="Times New Roman"/>
          <w:bCs/>
        </w:rPr>
        <w:t xml:space="preserve">. </w:t>
      </w:r>
      <w:r w:rsidR="00704E7B" w:rsidRPr="00F30BBA">
        <w:rPr>
          <w:rFonts w:ascii="Times New Roman" w:hAnsi="Times New Roman"/>
          <w:bCs/>
        </w:rPr>
        <w:tab/>
      </w:r>
      <w:r w:rsidR="00107570" w:rsidRPr="00F30BBA">
        <w:rPr>
          <w:rFonts w:ascii="Times New Roman" w:hAnsi="Times New Roman"/>
          <w:bCs/>
        </w:rPr>
        <w:t xml:space="preserve">Pojmy použité v týchto VZP </w:t>
      </w:r>
      <w:r w:rsidR="00D828B9" w:rsidRPr="00F30BBA">
        <w:rPr>
          <w:rFonts w:ascii="Times New Roman" w:hAnsi="Times New Roman"/>
          <w:bCs/>
        </w:rPr>
        <w:t>sú v nadväznosti na článok 1 ods. 1.1 zmluvy záväzné pre celú Zmluvu o poskytnutí NFP, vrátane výkladových pravidiel obsiahnutých v článku 1 ods. 1.2 až 1.</w:t>
      </w:r>
      <w:r w:rsidR="00183B05" w:rsidRPr="00F30BBA">
        <w:rPr>
          <w:rFonts w:ascii="Times New Roman" w:hAnsi="Times New Roman"/>
          <w:bCs/>
        </w:rPr>
        <w:t xml:space="preserve">4 </w:t>
      </w:r>
      <w:r w:rsidR="00D828B9" w:rsidRPr="00F30BBA">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8CD0642"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Aktivita – </w:t>
      </w:r>
      <w:r w:rsidRPr="00F30BBA">
        <w:rPr>
          <w:rFonts w:ascii="Times New Roman" w:hAnsi="Times New Roman"/>
        </w:rPr>
        <w:t>súhrn činností realizovaných Prijímateľom v rámci Projektu na to vyčlenenými finančnými zdrojmi počas oprávneného obdobia stanoveného vo Výzve</w:t>
      </w:r>
      <w:r w:rsidR="008F117F" w:rsidRPr="00F30BBA">
        <w:rPr>
          <w:rFonts w:ascii="Times New Roman" w:hAnsi="Times New Roman"/>
        </w:rPr>
        <w:t xml:space="preserve">. Aktivity sa členia na hlavné aktivity a podporné aktivity. Podporné aktivity sú vymedzené vecne, t.j. vecne musia súvisieť s hlavnými Aktivitami a podporovať ich realizáciu v zmysle Zmluvy o poskytnutí NFP, a finančne. Hlavná aktivita je vymedzená časom, t.j. musí byť realizovaná v rámci doby Realizácie hlavných aktivít Projektu, je vymedzená vecne a finančne. Hlavnou aktivitou sa </w:t>
      </w:r>
      <w:r w:rsidRPr="00F30BBA">
        <w:rPr>
          <w:rFonts w:ascii="Times New Roman" w:hAnsi="Times New Roman"/>
        </w:rPr>
        <w:t>prispieva k dosiahnutiu konkrétneho výsledku a </w:t>
      </w:r>
      <w:r w:rsidR="008F117F" w:rsidRPr="00F30BBA">
        <w:rPr>
          <w:rFonts w:ascii="Times New Roman" w:hAnsi="Times New Roman"/>
        </w:rPr>
        <w:t xml:space="preserve">má </w:t>
      </w:r>
      <w:r w:rsidRPr="00F30BBA">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F30BBA">
        <w:rPr>
          <w:rFonts w:ascii="Times New Roman" w:hAnsi="Times New Roman"/>
        </w:rPr>
        <w:t>Ak</w:t>
      </w:r>
      <w:r w:rsidRPr="00F30BBA">
        <w:rPr>
          <w:rFonts w:ascii="Times New Roman" w:hAnsi="Times New Roman"/>
        </w:rPr>
        <w:t xml:space="preserve"> sa osobitne v Zmluve o poskytnutí NFP neuvádza inak, všeobecný pojem Aktivita bez prívlastku „hlavná“ alebo „podporná“, zahŕňa hlavné aj podporné Aktivity;</w:t>
      </w:r>
    </w:p>
    <w:p w14:paraId="4C7607D7"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Bezodkladne </w:t>
      </w:r>
      <w:r w:rsidRPr="00F30BBA">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F30BBA">
        <w:rPr>
          <w:rFonts w:ascii="Times New Roman" w:hAnsi="Times New Roman"/>
          <w:bCs/>
        </w:rPr>
        <w:t>pre počítanie lehôt platia pravidlá uvedené v definícii Lehoty;</w:t>
      </w:r>
    </w:p>
    <w:p w14:paraId="6717923A"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Celkové oprávnené výdavky</w:t>
      </w:r>
      <w:r w:rsidRPr="00F30BBA">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F30BBA">
        <w:rPr>
          <w:rFonts w:ascii="Times New Roman" w:hAnsi="Times New Roman"/>
        </w:rPr>
        <w:t xml:space="preserve"> pre vznik Oprávnených výdavkov, ak budú vynaložené </w:t>
      </w:r>
      <w:r w:rsidRPr="00F30BBA">
        <w:rPr>
          <w:rFonts w:ascii="Times New Roman" w:hAnsi="Times New Roman"/>
        </w:rPr>
        <w:t xml:space="preserve">v súvislosti s Projektom na Realizáciu </w:t>
      </w:r>
      <w:r w:rsidR="00030F14" w:rsidRPr="00F30BBA">
        <w:rPr>
          <w:rFonts w:ascii="Times New Roman" w:hAnsi="Times New Roman"/>
        </w:rPr>
        <w:t xml:space="preserve">aktivít </w:t>
      </w:r>
      <w:r w:rsidRPr="00F30BBA">
        <w:rPr>
          <w:rFonts w:ascii="Times New Roman" w:hAnsi="Times New Roman"/>
        </w:rPr>
        <w:t xml:space="preserve">Projektu. Vecný rámec Celkových oprávnených výdavkov </w:t>
      </w:r>
      <w:r w:rsidR="00384C6D" w:rsidRPr="00F30BBA">
        <w:rPr>
          <w:rFonts w:ascii="Times New Roman" w:hAnsi="Times New Roman"/>
        </w:rPr>
        <w:t>rešpektuje pravidlá</w:t>
      </w:r>
      <w:r w:rsidRPr="00F30BBA">
        <w:rPr>
          <w:rFonts w:ascii="Times New Roman" w:hAnsi="Times New Roman"/>
        </w:rPr>
        <w:t xml:space="preserve"> vyplývajúce z Nariadení k jednotlivým EŠIF, z</w:t>
      </w:r>
      <w:r w:rsidR="00962DF6" w:rsidRPr="00F30BBA">
        <w:rPr>
          <w:rFonts w:ascii="Times New Roman" w:hAnsi="Times New Roman"/>
        </w:rPr>
        <w:t> </w:t>
      </w:r>
      <w:r w:rsidRPr="00F30BBA">
        <w:rPr>
          <w:rFonts w:ascii="Times New Roman" w:hAnsi="Times New Roman"/>
        </w:rPr>
        <w:t>minimáln</w:t>
      </w:r>
      <w:r w:rsidR="00962DF6" w:rsidRPr="00F30BBA">
        <w:rPr>
          <w:rFonts w:ascii="Times New Roman" w:hAnsi="Times New Roman"/>
        </w:rPr>
        <w:t xml:space="preserve">ych štandardov </w:t>
      </w:r>
      <w:r w:rsidRPr="00F30BBA">
        <w:rPr>
          <w:rFonts w:ascii="Times New Roman" w:hAnsi="Times New Roman"/>
        </w:rPr>
        <w:t xml:space="preserve">oprávnenosti </w:t>
      </w:r>
      <w:r w:rsidR="00C57DD0" w:rsidRPr="00F30BBA">
        <w:rPr>
          <w:rFonts w:ascii="Times New Roman" w:hAnsi="Times New Roman"/>
        </w:rPr>
        <w:t>uveden</w:t>
      </w:r>
      <w:r w:rsidR="00962DF6" w:rsidRPr="00F30BBA">
        <w:rPr>
          <w:rFonts w:ascii="Times New Roman" w:hAnsi="Times New Roman"/>
        </w:rPr>
        <w:t>ých</w:t>
      </w:r>
      <w:r w:rsidR="00C57DD0" w:rsidRPr="00F30BBA">
        <w:rPr>
          <w:rFonts w:ascii="Times New Roman" w:hAnsi="Times New Roman"/>
        </w:rPr>
        <w:t xml:space="preserve"> </w:t>
      </w:r>
      <w:r w:rsidRPr="00F30BBA">
        <w:rPr>
          <w:rFonts w:ascii="Times New Roman" w:hAnsi="Times New Roman"/>
        </w:rPr>
        <w:t xml:space="preserve">v Systéme riadenia EŠIF, </w:t>
      </w:r>
      <w:r w:rsidR="00962DF6" w:rsidRPr="00F30BBA">
        <w:rPr>
          <w:rFonts w:ascii="Times New Roman" w:hAnsi="Times New Roman"/>
        </w:rPr>
        <w:t xml:space="preserve">z Výzvy </w:t>
      </w:r>
      <w:r w:rsidRPr="00F30BBA">
        <w:rPr>
          <w:rFonts w:ascii="Times New Roman" w:hAnsi="Times New Roman"/>
        </w:rPr>
        <w:t>a </w:t>
      </w:r>
      <w:r w:rsidR="00962DF6" w:rsidRPr="00F30BBA">
        <w:rPr>
          <w:rFonts w:ascii="Times New Roman" w:hAnsi="Times New Roman"/>
        </w:rPr>
        <w:t xml:space="preserve">z </w:t>
      </w:r>
      <w:r w:rsidRPr="00F30BBA">
        <w:rPr>
          <w:rFonts w:ascii="Times New Roman" w:hAnsi="Times New Roman"/>
        </w:rPr>
        <w:t xml:space="preserve">prípadnej </w:t>
      </w:r>
      <w:r w:rsidR="00962DF6" w:rsidRPr="00F30BBA">
        <w:rPr>
          <w:rFonts w:ascii="Times New Roman" w:hAnsi="Times New Roman"/>
        </w:rPr>
        <w:t xml:space="preserve">schémy </w:t>
      </w:r>
      <w:r w:rsidRPr="00F30BBA">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0E51B415" w14:textId="0459FE0D" w:rsidR="002F22D1" w:rsidRPr="00F30BBA" w:rsidRDefault="002F22D1" w:rsidP="00F30BBA">
      <w:pPr>
        <w:spacing w:before="120" w:line="264" w:lineRule="auto"/>
        <w:ind w:left="539"/>
        <w:jc w:val="both"/>
        <w:rPr>
          <w:rFonts w:ascii="Times New Roman" w:hAnsi="Times New Roman"/>
        </w:rPr>
      </w:pPr>
      <w:r w:rsidRPr="00F30BBA">
        <w:rPr>
          <w:rFonts w:ascii="Times New Roman" w:hAnsi="Times New Roman"/>
          <w:b/>
        </w:rPr>
        <w:t>Centrálny koordinačný orgán</w:t>
      </w:r>
      <w:r w:rsidRPr="00F30BBA">
        <w:rPr>
          <w:rFonts w:ascii="Times New Roman" w:hAnsi="Times New Roman"/>
        </w:rPr>
        <w:t xml:space="preserve"> alebo </w:t>
      </w:r>
      <w:r w:rsidRPr="00F30BBA">
        <w:rPr>
          <w:rFonts w:ascii="Times New Roman" w:hAnsi="Times New Roman"/>
          <w:b/>
        </w:rPr>
        <w:t>CKO</w:t>
      </w:r>
      <w:r w:rsidRPr="00F30BBA">
        <w:rPr>
          <w:rFonts w:ascii="Times New Roman" w:hAnsi="Times New Roman"/>
        </w:rPr>
        <w:t xml:space="preserve"> – v podmienkach Slovenskej republiky plní úlohy centrálneho koordinačného orgánu Úrad</w:t>
      </w:r>
      <w:r w:rsidR="0064664B">
        <w:rPr>
          <w:rFonts w:ascii="Times New Roman" w:hAnsi="Times New Roman"/>
        </w:rPr>
        <w:t xml:space="preserve"> podpredsedu</w:t>
      </w:r>
      <w:r w:rsidRPr="00F30BBA">
        <w:rPr>
          <w:rFonts w:ascii="Times New Roman" w:hAnsi="Times New Roman"/>
        </w:rPr>
        <w:t xml:space="preserve"> </w:t>
      </w:r>
      <w:r w:rsidR="004A38BE">
        <w:rPr>
          <w:rFonts w:ascii="Times New Roman" w:hAnsi="Times New Roman"/>
        </w:rPr>
        <w:t> vlády SR</w:t>
      </w:r>
      <w:r w:rsidR="0064664B">
        <w:rPr>
          <w:rFonts w:ascii="Times New Roman" w:hAnsi="Times New Roman"/>
        </w:rPr>
        <w:t xml:space="preserve"> pre investícia a informatizáciu</w:t>
      </w:r>
      <w:r w:rsidRPr="00F30BBA">
        <w:rPr>
          <w:rFonts w:ascii="Times New Roman" w:hAnsi="Times New Roman"/>
        </w:rPr>
        <w:t>, ktorý je ústredným orgánom štátnej správy zodpovedný</w:t>
      </w:r>
      <w:r w:rsidR="0064664B">
        <w:rPr>
          <w:rFonts w:ascii="Times New Roman" w:hAnsi="Times New Roman"/>
        </w:rPr>
        <w:t>m</w:t>
      </w:r>
      <w:r w:rsidRPr="00F30BBA">
        <w:rPr>
          <w:rFonts w:ascii="Times New Roman" w:hAnsi="Times New Roman"/>
        </w:rPr>
        <w:t xml:space="preserve"> za efektívnu a účinnú koordináciu riadenia poskytovania príspevku z európskych štrukturálnych a investičných fondov;</w:t>
      </w:r>
    </w:p>
    <w:p w14:paraId="6F764A84"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Certifikácia</w:t>
      </w:r>
      <w:r w:rsidRPr="00F30BBA">
        <w:rPr>
          <w:rFonts w:ascii="Times New Roman" w:hAnsi="Times New Roman"/>
        </w:rPr>
        <w:t xml:space="preserve"> – potvrdenie správnosti, zákonnosti, oprávnenosti a overiteľnosti výdavkov vo vzťahu k systému riadenia a kontroly pri realizácii príspevku zo štrukturálnych fondov, Kohézneho fondu a Európskeho námorného a rybárskeho fondu;</w:t>
      </w:r>
    </w:p>
    <w:p w14:paraId="28158F55"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Certifikačný orgán</w:t>
      </w:r>
      <w:r w:rsidRPr="00F30BBA">
        <w:rPr>
          <w:rFonts w:ascii="Times New Roman" w:hAnsi="Times New Roman"/>
        </w:rPr>
        <w:t xml:space="preserve"> – národný, regionálny alebo miestny verejný orgán alebo subjekt verejnej správy určený členským štátom za účelom certifikácie. Certifikačný orgán plní </w:t>
      </w:r>
      <w:r w:rsidRPr="00F30BBA">
        <w:rPr>
          <w:rFonts w:ascii="Times New Roman" w:hAnsi="Times New Roman"/>
        </w:rPr>
        <w:lastRenderedPageBreak/>
        <w:t>úlohu orgánu zodpovedného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E288093"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Deň </w:t>
      </w:r>
      <w:r w:rsidRPr="00F30BBA">
        <w:rPr>
          <w:rFonts w:ascii="Times New Roman" w:hAnsi="Times New Roman"/>
        </w:rPr>
        <w:t xml:space="preserve">– dňom sa rozumie Pracovný deň, </w:t>
      </w:r>
      <w:r w:rsidR="004059ED" w:rsidRPr="00F30BBA">
        <w:rPr>
          <w:rFonts w:ascii="Times New Roman" w:hAnsi="Times New Roman"/>
        </w:rPr>
        <w:t>ak</w:t>
      </w:r>
      <w:r w:rsidRPr="00F30BBA">
        <w:rPr>
          <w:rFonts w:ascii="Times New Roman" w:hAnsi="Times New Roman"/>
        </w:rPr>
        <w:t xml:space="preserve"> v Zmluve o poskytnutí NFP nie je výslovne uvedené že ide o kalendárny deň;</w:t>
      </w:r>
    </w:p>
    <w:p w14:paraId="52D9794B"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Dokumentácia – </w:t>
      </w:r>
      <w:r w:rsidRPr="00F30BBA">
        <w:rPr>
          <w:rFonts w:ascii="Times New Roman" w:hAnsi="Times New Roman"/>
        </w:rPr>
        <w:t xml:space="preserve">akákoľvek informácia alebo súbor informácií zachytené </w:t>
      </w:r>
      <w:r w:rsidRPr="00F30BBA">
        <w:rPr>
          <w:rFonts w:ascii="Times New Roman" w:hAnsi="Times New Roman"/>
        </w:rPr>
        <w:br/>
        <w:t>na hmotnom substráte, vrátane elektronických dokumentov vo formáte počítačového súboru týkajúce sa a/alebo súvisiace s Projektom;</w:t>
      </w:r>
    </w:p>
    <w:p w14:paraId="7C0F0FAE" w14:textId="77777777" w:rsidR="002F22D1" w:rsidRPr="00F30BBA" w:rsidRDefault="002F22D1" w:rsidP="00F30BBA">
      <w:pPr>
        <w:spacing w:before="120" w:line="264" w:lineRule="auto"/>
        <w:ind w:left="540"/>
        <w:jc w:val="both"/>
        <w:rPr>
          <w:rFonts w:ascii="Times New Roman" w:hAnsi="Times New Roman"/>
          <w:b/>
          <w:bCs/>
        </w:rPr>
      </w:pPr>
      <w:r w:rsidRPr="00F30BBA">
        <w:rPr>
          <w:rFonts w:ascii="Times New Roman" w:hAnsi="Times New Roman"/>
          <w:b/>
          <w:bCs/>
        </w:rPr>
        <w:t xml:space="preserve">Dodávateľ </w:t>
      </w:r>
      <w:r w:rsidRPr="00F30BBA">
        <w:rPr>
          <w:rFonts w:ascii="Times New Roman" w:hAnsi="Times New Roman"/>
          <w:bCs/>
        </w:rPr>
        <w:t xml:space="preserve">– subjekt, ktorý zabezpečuje pre Prijímateľa dodávku tovarov, uskutočnenie prác alebo poskytnutie služieb ako súčasť </w:t>
      </w:r>
      <w:r w:rsidR="00030F14" w:rsidRPr="00F30BBA">
        <w:rPr>
          <w:rFonts w:ascii="Times New Roman" w:hAnsi="Times New Roman"/>
          <w:bCs/>
        </w:rPr>
        <w:t>Realizácie a</w:t>
      </w:r>
      <w:r w:rsidRPr="00F30BBA">
        <w:rPr>
          <w:rFonts w:ascii="Times New Roman" w:hAnsi="Times New Roman"/>
          <w:bCs/>
        </w:rPr>
        <w:t xml:space="preserve">ktivít Projektu na základe výsledkov </w:t>
      </w:r>
      <w:r w:rsidR="00C00CAF" w:rsidRPr="00F30BBA">
        <w:rPr>
          <w:rFonts w:ascii="Times New Roman" w:hAnsi="Times New Roman"/>
          <w:bCs/>
        </w:rPr>
        <w:t>VO</w:t>
      </w:r>
      <w:r w:rsidRPr="00F30BBA">
        <w:rPr>
          <w:rFonts w:ascii="Times New Roman" w:hAnsi="Times New Roman"/>
          <w:bCs/>
        </w:rPr>
        <w:t xml:space="preserve"> alebo iného druhu obstarávania, ktoré bolo v rámci Projektu vykonané v súlade so Zmluvou o poskytnutí NFP;</w:t>
      </w:r>
    </w:p>
    <w:p w14:paraId="68D97374"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EÚ - </w:t>
      </w:r>
      <w:r w:rsidRPr="00F30BBA">
        <w:rPr>
          <w:rFonts w:ascii="Times New Roman" w:hAnsi="Times New Roman"/>
        </w:rPr>
        <w:t>znamená Európska Únia, ktorá bola formálne konštituovaná na základe Zmluvy o Európskej Únii;</w:t>
      </w:r>
    </w:p>
    <w:p w14:paraId="792F230C"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Európske štrukturálne a investičné fondy </w:t>
      </w:r>
      <w:r w:rsidRPr="00F30BBA">
        <w:rPr>
          <w:rFonts w:ascii="Times New Roman" w:hAnsi="Times New Roman"/>
        </w:rPr>
        <w:t>alebo</w:t>
      </w:r>
      <w:r w:rsidRPr="00F30BBA">
        <w:rPr>
          <w:rFonts w:ascii="Times New Roman" w:hAnsi="Times New Roman"/>
          <w:b/>
        </w:rPr>
        <w:t xml:space="preserve"> EŠIF </w:t>
      </w:r>
      <w:r w:rsidRPr="00F30BBA">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Pr>
          <w:rFonts w:ascii="Times New Roman" w:hAnsi="Times New Roman"/>
        </w:rPr>
        <w:t>;</w:t>
      </w:r>
    </w:p>
    <w:p w14:paraId="20607182"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Európsky úrad pre boj proti podvodom </w:t>
      </w:r>
      <w:r w:rsidRPr="00F30BBA">
        <w:rPr>
          <w:rFonts w:ascii="Times New Roman" w:hAnsi="Times New Roman"/>
        </w:rPr>
        <w:t>alebo</w:t>
      </w:r>
      <w:r w:rsidRPr="00F30BBA">
        <w:rPr>
          <w:rFonts w:ascii="Times New Roman" w:hAnsi="Times New Roman"/>
          <w:b/>
        </w:rPr>
        <w:t xml:space="preserve"> OLAF EK</w:t>
      </w:r>
      <w:r w:rsidRPr="00F30BBA">
        <w:rPr>
          <w:rFonts w:ascii="Times New Roman" w:hAnsi="Times New Roman"/>
        </w:rPr>
        <w:t xml:space="preserve"> – </w:t>
      </w:r>
      <w:r w:rsidR="00DC21A2" w:rsidRPr="00F30BBA">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F30BBA">
        <w:rPr>
          <w:rFonts w:ascii="Times New Roman" w:hAnsi="Times New Roman"/>
        </w:rPr>
        <w:t>;</w:t>
      </w:r>
    </w:p>
    <w:p w14:paraId="2EEF3C4E"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Finančné ukončenie </w:t>
      </w:r>
      <w:r w:rsidR="00DA1C3D" w:rsidRPr="00F30BBA">
        <w:rPr>
          <w:rFonts w:ascii="Times New Roman" w:hAnsi="Times New Roman"/>
          <w:b/>
        </w:rPr>
        <w:t xml:space="preserve">Projektu </w:t>
      </w:r>
      <w:r w:rsidR="00DA1C3D" w:rsidRPr="00F30BBA">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F30BBA">
        <w:rPr>
          <w:rFonts w:ascii="Times New Roman" w:hAnsi="Times New Roman"/>
          <w:b/>
        </w:rPr>
        <w:t xml:space="preserve">– </w:t>
      </w:r>
      <w:r w:rsidRPr="00F30BBA">
        <w:rPr>
          <w:rFonts w:ascii="Times New Roman" w:hAnsi="Times New Roman"/>
        </w:rPr>
        <w:t xml:space="preserve">nastane dňom, kedy </w:t>
      </w:r>
      <w:r w:rsidR="000C1A84" w:rsidRPr="00F30BBA">
        <w:rPr>
          <w:rFonts w:ascii="Times New Roman" w:hAnsi="Times New Roman"/>
        </w:rPr>
        <w:t xml:space="preserve">po zrealizovaní všetkých Aktivít v rámci Realizácie </w:t>
      </w:r>
      <w:r w:rsidR="00DA1C3D" w:rsidRPr="00F30BBA">
        <w:rPr>
          <w:rFonts w:ascii="Times New Roman" w:hAnsi="Times New Roman"/>
        </w:rPr>
        <w:t xml:space="preserve">aktivít </w:t>
      </w:r>
      <w:r w:rsidR="000C1A84" w:rsidRPr="00F30BBA">
        <w:rPr>
          <w:rFonts w:ascii="Times New Roman" w:hAnsi="Times New Roman"/>
        </w:rPr>
        <w:t xml:space="preserve">Projektu došlo </w:t>
      </w:r>
      <w:r w:rsidRPr="00F30BBA">
        <w:rPr>
          <w:rFonts w:ascii="Times New Roman" w:hAnsi="Times New Roman"/>
        </w:rPr>
        <w:t xml:space="preserve">k splneniu oboch nasledovných podmienok: </w:t>
      </w:r>
    </w:p>
    <w:p w14:paraId="2AE93908" w14:textId="77777777" w:rsidR="002F22D1" w:rsidRPr="00F30BBA" w:rsidRDefault="002F22D1" w:rsidP="00F30BBA">
      <w:pPr>
        <w:numPr>
          <w:ilvl w:val="1"/>
          <w:numId w:val="35"/>
        </w:numPr>
        <w:spacing w:before="120" w:after="0" w:line="264" w:lineRule="auto"/>
        <w:jc w:val="both"/>
        <w:rPr>
          <w:rFonts w:ascii="Times New Roman" w:hAnsi="Times New Roman"/>
        </w:rPr>
      </w:pPr>
      <w:r w:rsidRPr="00F30BBA">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503DA054" w14:textId="77777777" w:rsidR="002F22D1" w:rsidRPr="00F30BBA" w:rsidRDefault="002F22D1" w:rsidP="00F30BBA">
      <w:pPr>
        <w:numPr>
          <w:ilvl w:val="1"/>
          <w:numId w:val="35"/>
        </w:numPr>
        <w:spacing w:before="120" w:after="0" w:line="264" w:lineRule="auto"/>
        <w:jc w:val="both"/>
        <w:rPr>
          <w:rFonts w:ascii="Times New Roman" w:hAnsi="Times New Roman"/>
          <w:bCs/>
        </w:rPr>
      </w:pPr>
      <w:r w:rsidRPr="00F30BBA">
        <w:rPr>
          <w:rFonts w:ascii="Times New Roman" w:hAnsi="Times New Roman"/>
        </w:rPr>
        <w:t>Prijímateľovi bol uhradený/zúčtovaný zodpovedajúci NFP.</w:t>
      </w:r>
    </w:p>
    <w:p w14:paraId="673C87BC" w14:textId="35A24A07" w:rsidR="002F22D1" w:rsidRPr="00F30BBA" w:rsidRDefault="002F22D1" w:rsidP="00F30BBA">
      <w:pPr>
        <w:spacing w:before="120" w:line="264" w:lineRule="auto"/>
        <w:ind w:left="567"/>
        <w:jc w:val="both"/>
        <w:rPr>
          <w:rFonts w:ascii="Times New Roman" w:hAnsi="Times New Roman"/>
        </w:rPr>
      </w:pPr>
      <w:r w:rsidRPr="00F30BBA">
        <w:rPr>
          <w:rFonts w:ascii="Times New Roman" w:hAnsi="Times New Roman"/>
          <w:b/>
        </w:rPr>
        <w:t xml:space="preserve">Hlásenie o začatí realizácie </w:t>
      </w:r>
      <w:r w:rsidR="0045056A" w:rsidRPr="00F30BBA">
        <w:rPr>
          <w:rFonts w:ascii="Times New Roman" w:hAnsi="Times New Roman"/>
          <w:b/>
        </w:rPr>
        <w:t xml:space="preserve">hlavných </w:t>
      </w:r>
      <w:r w:rsidR="00FF2DC1" w:rsidRPr="00F30BBA">
        <w:rPr>
          <w:rFonts w:ascii="Times New Roman" w:hAnsi="Times New Roman"/>
          <w:b/>
        </w:rPr>
        <w:t xml:space="preserve">aktivít </w:t>
      </w:r>
      <w:r w:rsidRPr="00F30BBA">
        <w:rPr>
          <w:rFonts w:ascii="Times New Roman" w:hAnsi="Times New Roman"/>
          <w:b/>
        </w:rPr>
        <w:t xml:space="preserve">Projektu </w:t>
      </w:r>
      <w:r w:rsidR="004968DC" w:rsidRPr="00F30BBA">
        <w:rPr>
          <w:rFonts w:ascii="Times New Roman" w:hAnsi="Times New Roman"/>
        </w:rPr>
        <w:t>–</w:t>
      </w:r>
      <w:r w:rsidRPr="00F30BBA">
        <w:rPr>
          <w:rFonts w:ascii="Times New Roman" w:hAnsi="Times New Roman"/>
        </w:rPr>
        <w:t xml:space="preserve"> formulár (tvorí </w:t>
      </w:r>
      <w:r w:rsidR="00CF5318" w:rsidRPr="00F30BBA">
        <w:rPr>
          <w:rFonts w:ascii="Times New Roman" w:hAnsi="Times New Roman"/>
        </w:rPr>
        <w:t>prílohu Príručky pre Prijímateľa</w:t>
      </w:r>
      <w:r w:rsidRPr="00F30BBA">
        <w:rPr>
          <w:rFonts w:ascii="Times New Roman" w:hAnsi="Times New Roman"/>
        </w:rPr>
        <w:t xml:space="preserve">), prostredníctvom ktorého Prijímateľ oznamuje Poskytovateľovi Začatie realizácie </w:t>
      </w:r>
      <w:r w:rsidR="00030F14" w:rsidRPr="00F30BBA">
        <w:rPr>
          <w:rFonts w:ascii="Times New Roman" w:hAnsi="Times New Roman"/>
        </w:rPr>
        <w:t xml:space="preserve">hlavných </w:t>
      </w:r>
      <w:r w:rsidRPr="00F30BBA">
        <w:rPr>
          <w:rFonts w:ascii="Times New Roman" w:hAnsi="Times New Roman"/>
        </w:rPr>
        <w:t>aktivít Projektu</w:t>
      </w:r>
      <w:r w:rsidR="00FF2DC1" w:rsidRPr="00F30BBA">
        <w:rPr>
          <w:rFonts w:ascii="Times New Roman" w:hAnsi="Times New Roman"/>
        </w:rPr>
        <w:t xml:space="preserve"> a informáciu o dátume začatia realizácie podporných aktivít </w:t>
      </w:r>
      <w:r w:rsidR="00183B05" w:rsidRPr="00F30BBA">
        <w:rPr>
          <w:rFonts w:ascii="Times New Roman" w:hAnsi="Times New Roman"/>
        </w:rPr>
        <w:t>Projektu</w:t>
      </w:r>
      <w:r w:rsidRPr="00F30BBA">
        <w:rPr>
          <w:rFonts w:ascii="Times New Roman" w:hAnsi="Times New Roman"/>
        </w:rPr>
        <w:t>;</w:t>
      </w:r>
    </w:p>
    <w:p w14:paraId="1830339B" w14:textId="77777777" w:rsidR="002F22D1" w:rsidRPr="00C77718" w:rsidRDefault="002F22D1" w:rsidP="00F30BBA">
      <w:pPr>
        <w:spacing w:before="120" w:line="264" w:lineRule="auto"/>
        <w:ind w:left="567"/>
        <w:jc w:val="both"/>
        <w:rPr>
          <w:rFonts w:ascii="Times New Roman" w:hAnsi="Times New Roman"/>
          <w:bCs/>
        </w:rPr>
      </w:pPr>
      <w:r w:rsidRPr="00C77718">
        <w:rPr>
          <w:rFonts w:ascii="Times New Roman" w:hAnsi="Times New Roman"/>
          <w:b/>
        </w:rPr>
        <w:t>Implementačné nariadenia</w:t>
      </w:r>
      <w:r w:rsidRPr="00C77718">
        <w:rPr>
          <w:rFonts w:ascii="Times New Roman" w:hAnsi="Times New Roman"/>
        </w:rPr>
        <w:t xml:space="preserve"> – nariadenia, ktoré vydáva Komisia ako vykonávacie nariadenia alebo delegované nariadenia, ktorými sa s</w:t>
      </w:r>
      <w:r w:rsidRPr="00C77718">
        <w:rPr>
          <w:rFonts w:ascii="Times New Roman" w:hAnsi="Times New Roman"/>
          <w:bCs/>
          <w:color w:val="000000"/>
        </w:rPr>
        <w:t xml:space="preserve">tanovujú podrobnejšie pravidlá a </w:t>
      </w:r>
      <w:r w:rsidRPr="00C77718">
        <w:rPr>
          <w:rFonts w:ascii="Times New Roman" w:hAnsi="Times New Roman"/>
          <w:bCs/>
          <w:color w:val="000000"/>
        </w:rPr>
        <w:lastRenderedPageBreak/>
        <w:t>podmienky uplatniteľné na vykonanie rôznych oblastí úpravy podľa všeobecného nariadenia</w:t>
      </w:r>
      <w:r w:rsidR="00C77718" w:rsidRPr="00C77718">
        <w:rPr>
          <w:rFonts w:ascii="Times New Roman" w:hAnsi="Times New Roman"/>
          <w:bCs/>
          <w:color w:val="000000"/>
        </w:rPr>
        <w:t xml:space="preserve"> </w:t>
      </w:r>
      <w:r w:rsidR="00C77718" w:rsidRPr="00A340F2">
        <w:rPr>
          <w:rFonts w:ascii="Times New Roman" w:hAnsi="Times New Roman"/>
          <w:bCs/>
          <w:color w:val="000000"/>
        </w:rPr>
        <w:t>alebo podľa Nariadení k jednotlivým EŠIF</w:t>
      </w:r>
      <w:r w:rsidRPr="00C77718">
        <w:rPr>
          <w:rFonts w:ascii="Times New Roman" w:hAnsi="Times New Roman"/>
          <w:bCs/>
          <w:color w:val="000000"/>
        </w:rPr>
        <w:t>;</w:t>
      </w:r>
    </w:p>
    <w:p w14:paraId="0C3881E6" w14:textId="77777777" w:rsidR="002F22D1" w:rsidRPr="00F30BBA" w:rsidRDefault="002F22D1" w:rsidP="00F30BBA">
      <w:pPr>
        <w:spacing w:line="264" w:lineRule="auto"/>
        <w:ind w:left="540"/>
        <w:jc w:val="both"/>
        <w:rPr>
          <w:rFonts w:ascii="Times New Roman" w:eastAsia="SimSun" w:hAnsi="Times New Roman"/>
          <w:b/>
          <w:bCs/>
        </w:rPr>
      </w:pPr>
      <w:r w:rsidRPr="00F30BBA">
        <w:rPr>
          <w:rFonts w:ascii="Times New Roman" w:hAnsi="Times New Roman"/>
          <w:b/>
        </w:rPr>
        <w:t xml:space="preserve">IT monitorovací systém 2014+ </w:t>
      </w:r>
      <w:r w:rsidRPr="00F30BBA">
        <w:rPr>
          <w:rFonts w:ascii="Times New Roman" w:hAnsi="Times New Roman"/>
        </w:rPr>
        <w:t>alebo</w:t>
      </w:r>
      <w:r w:rsidRPr="00F30BBA">
        <w:rPr>
          <w:rFonts w:ascii="Times New Roman" w:hAnsi="Times New Roman"/>
          <w:b/>
        </w:rPr>
        <w:t xml:space="preserve"> ITMS2014+</w:t>
      </w:r>
      <w:r w:rsidRPr="00F30BBA">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F30BBA">
        <w:rPr>
          <w:rFonts w:ascii="Times New Roman" w:hAnsi="Times New Roman"/>
        </w:rPr>
        <w:t>NFP</w:t>
      </w:r>
      <w:r w:rsidRPr="00F30BBA">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F30BBA">
        <w:rPr>
          <w:rFonts w:ascii="Times New Roman" w:eastAsia="SimSun" w:hAnsi="Times New Roman"/>
          <w:b/>
          <w:bCs/>
        </w:rPr>
        <w:t>;</w:t>
      </w:r>
      <w:r w:rsidRPr="00F30BBA">
        <w:rPr>
          <w:rFonts w:ascii="Times New Roman" w:eastAsia="SimSun" w:hAnsi="Times New Roman"/>
          <w:b/>
          <w:bCs/>
        </w:rPr>
        <w:t xml:space="preserve"> </w:t>
      </w:r>
    </w:p>
    <w:p w14:paraId="6EDC1E0F" w14:textId="77777777" w:rsidR="002F22D1" w:rsidRPr="00F30BBA" w:rsidRDefault="002F22D1" w:rsidP="00F30BBA">
      <w:pPr>
        <w:pStyle w:val="AODefHead"/>
        <w:numPr>
          <w:ilvl w:val="0"/>
          <w:numId w:val="0"/>
        </w:numPr>
        <w:spacing w:before="120" w:line="264" w:lineRule="auto"/>
        <w:ind w:firstLine="540"/>
      </w:pPr>
      <w:r w:rsidRPr="00F30BBA">
        <w:rPr>
          <w:b/>
          <w:bCs/>
        </w:rPr>
        <w:t>Komisia</w:t>
      </w:r>
      <w:r w:rsidRPr="00F30BBA">
        <w:t xml:space="preserve"> </w:t>
      </w:r>
      <w:r w:rsidR="00C00CAF" w:rsidRPr="00F30BBA">
        <w:t xml:space="preserve">alebo </w:t>
      </w:r>
      <w:r w:rsidR="00C00CAF" w:rsidRPr="00F30BBA">
        <w:rPr>
          <w:b/>
        </w:rPr>
        <w:t>EK</w:t>
      </w:r>
      <w:r w:rsidR="004968DC">
        <w:rPr>
          <w:b/>
        </w:rPr>
        <w:t xml:space="preserve"> </w:t>
      </w:r>
      <w:r w:rsidRPr="00F30BBA">
        <w:t>– znamená Európsku Komisiu;</w:t>
      </w:r>
    </w:p>
    <w:p w14:paraId="0D7A068F" w14:textId="77777777" w:rsidR="00782BBB" w:rsidRPr="006A292E" w:rsidRDefault="00782BBB" w:rsidP="00F30BBA">
      <w:pPr>
        <w:pStyle w:val="AODefPara"/>
        <w:numPr>
          <w:ilvl w:val="0"/>
          <w:numId w:val="0"/>
        </w:numPr>
        <w:spacing w:line="264" w:lineRule="auto"/>
        <w:ind w:left="567"/>
        <w:rPr>
          <w:rFonts w:eastAsia="Calibri"/>
          <w:bCs/>
        </w:rPr>
      </w:pPr>
      <w:r w:rsidRPr="00F30BBA">
        <w:rPr>
          <w:b/>
        </w:rPr>
        <w:t xml:space="preserve">Kontrolovaná osoba </w:t>
      </w:r>
      <w:r w:rsidR="004968DC" w:rsidRPr="00F30BBA">
        <w:t>–</w:t>
      </w:r>
      <w:r w:rsidRPr="006A292E">
        <w:rPr>
          <w:rFonts w:eastAsia="Calibri"/>
          <w:bCs/>
        </w:rPr>
        <w:t xml:space="preserve">  osoba u ktorej sa vykonáva kontrola overovaných skutočností podľa zákona o príspevku EŠIF a finančná kontrola alebo audit podľa zákona o finančnej kontrole</w:t>
      </w:r>
      <w:r w:rsidR="006B44AF" w:rsidRPr="006A292E">
        <w:rPr>
          <w:rFonts w:eastAsia="Calibri"/>
          <w:bCs/>
        </w:rPr>
        <w:t xml:space="preserve"> a audite, pričom vo vzťahu k zákonu o finančnej kontrole a audite ide o povinnú osobu tak, ako je v tomto zákone definovaná</w:t>
      </w:r>
      <w:r w:rsidRPr="006A292E">
        <w:rPr>
          <w:rFonts w:eastAsia="Calibri"/>
          <w:bCs/>
        </w:rPr>
        <w:t>;</w:t>
      </w:r>
      <w:r w:rsidR="006B44AF" w:rsidRPr="006A292E">
        <w:rPr>
          <w:rFonts w:eastAsia="Calibri"/>
          <w:bCs/>
        </w:rPr>
        <w:t xml:space="preserve"> </w:t>
      </w:r>
    </w:p>
    <w:p w14:paraId="1D5A5F03" w14:textId="77777777" w:rsidR="002F22D1" w:rsidRPr="00F30BBA" w:rsidRDefault="002F22D1" w:rsidP="00F30BBA">
      <w:pPr>
        <w:spacing w:before="120" w:line="264" w:lineRule="auto"/>
        <w:ind w:left="539"/>
        <w:jc w:val="both"/>
        <w:rPr>
          <w:rFonts w:ascii="Times New Roman" w:hAnsi="Times New Roman"/>
          <w:bCs/>
          <w:highlight w:val="yellow"/>
        </w:rPr>
      </w:pPr>
      <w:r w:rsidRPr="00F30BBA">
        <w:rPr>
          <w:rFonts w:ascii="Times New Roman" w:hAnsi="Times New Roman"/>
          <w:b/>
        </w:rPr>
        <w:t>Lehota</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ak nie je v Zmluve o poskytnutí NFP uvedené inak, z</w:t>
      </w:r>
      <w:r w:rsidRPr="00F30BBA">
        <w:rPr>
          <w:rFonts w:ascii="Times New Roman" w:hAnsi="Times New Roman"/>
          <w:bCs/>
        </w:rPr>
        <w:t xml:space="preserve">a dni sa považujú Pracovné dni. Do plynutia lehoty sa nezapočítava </w:t>
      </w:r>
      <w:r w:rsidR="00030F14" w:rsidRPr="00F30BBA">
        <w:rPr>
          <w:rFonts w:ascii="Times New Roman" w:hAnsi="Times New Roman"/>
          <w:bCs/>
        </w:rPr>
        <w:t xml:space="preserve">kalendárny </w:t>
      </w:r>
      <w:r w:rsidRPr="00F30BBA">
        <w:rPr>
          <w:rFonts w:ascii="Times New Roman" w:hAnsi="Times New Roman"/>
          <w:bCs/>
        </w:rPr>
        <w:t xml:space="preserve">deň, </w:t>
      </w:r>
      <w:r w:rsidR="00030F14" w:rsidRPr="00F30BBA">
        <w:rPr>
          <w:rFonts w:ascii="Times New Roman" w:hAnsi="Times New Roman"/>
          <w:bCs/>
        </w:rPr>
        <w:t xml:space="preserve">v ktorom </w:t>
      </w:r>
      <w:r w:rsidRPr="00F30BBA">
        <w:rPr>
          <w:rFonts w:ascii="Times New Roman" w:hAnsi="Times New Roman"/>
          <w:bCs/>
        </w:rPr>
        <w:t xml:space="preserve">došlo ku skutočnosti určujúcej začiatok lehoty. </w:t>
      </w:r>
      <w:r w:rsidR="0003242F" w:rsidRPr="00F30BBA">
        <w:rPr>
          <w:rFonts w:ascii="Times New Roman" w:hAnsi="Times New Roman"/>
          <w:bCs/>
        </w:rPr>
        <w:t>Lehoty určené podľa</w:t>
      </w:r>
      <w:r w:rsidR="00222AC7" w:rsidRPr="00F30BBA">
        <w:rPr>
          <w:rFonts w:ascii="Times New Roman" w:hAnsi="Times New Roman"/>
          <w:bCs/>
        </w:rPr>
        <w:t xml:space="preserve"> </w:t>
      </w:r>
      <w:r w:rsidR="0003242F" w:rsidRPr="00F30BBA">
        <w:rPr>
          <w:rFonts w:ascii="Times New Roman" w:hAnsi="Times New Roman"/>
          <w:bCs/>
        </w:rPr>
        <w:t xml:space="preserve">dní začínajú plynúť prvým pracovným dňom nasledujúcim po </w:t>
      </w:r>
      <w:r w:rsidR="00030F14" w:rsidRPr="00F30BBA">
        <w:rPr>
          <w:rFonts w:ascii="Times New Roman" w:hAnsi="Times New Roman"/>
          <w:bCs/>
        </w:rPr>
        <w:t xml:space="preserve">kalendárnom </w:t>
      </w:r>
      <w:r w:rsidR="0003242F" w:rsidRPr="00F30BBA">
        <w:rPr>
          <w:rFonts w:ascii="Times New Roman" w:hAnsi="Times New Roman"/>
          <w:bCs/>
        </w:rPr>
        <w:t>dni</w:t>
      </w:r>
      <w:r w:rsidR="00222AC7" w:rsidRPr="00F30BBA">
        <w:rPr>
          <w:rFonts w:ascii="Times New Roman" w:hAnsi="Times New Roman"/>
          <w:bCs/>
        </w:rPr>
        <w:t xml:space="preserve">, </w:t>
      </w:r>
      <w:r w:rsidR="00030F14" w:rsidRPr="00F30BBA">
        <w:rPr>
          <w:rFonts w:ascii="Times New Roman" w:hAnsi="Times New Roman"/>
          <w:bCs/>
        </w:rPr>
        <w:t>v ktorom</w:t>
      </w:r>
      <w:r w:rsidR="00222AC7" w:rsidRPr="00F30BBA">
        <w:rPr>
          <w:rFonts w:ascii="Times New Roman" w:hAnsi="Times New Roman"/>
          <w:bCs/>
        </w:rPr>
        <w:t xml:space="preserve"> došlo ku skutočnosti určujúcej začiatok lehoty.</w:t>
      </w:r>
      <w:r w:rsidR="0003242F" w:rsidRPr="00F30BBA">
        <w:rPr>
          <w:rFonts w:ascii="Times New Roman" w:hAnsi="Times New Roman"/>
          <w:bCs/>
        </w:rPr>
        <w:t xml:space="preserve"> </w:t>
      </w:r>
      <w:r w:rsidRPr="00F30BBA">
        <w:rPr>
          <w:rFonts w:ascii="Times New Roman" w:hAnsi="Times New Roman"/>
          <w:bCs/>
        </w:rPr>
        <w:t xml:space="preserve">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 </w:t>
      </w:r>
    </w:p>
    <w:p w14:paraId="2EFBBF5F" w14:textId="77777777" w:rsidR="002F22D1" w:rsidRPr="00F30BBA" w:rsidRDefault="002F22D1" w:rsidP="00F30BBA">
      <w:pPr>
        <w:tabs>
          <w:tab w:val="left" w:pos="2880"/>
        </w:tabs>
        <w:spacing w:before="120" w:line="264" w:lineRule="auto"/>
        <w:ind w:left="539"/>
        <w:jc w:val="both"/>
        <w:rPr>
          <w:rFonts w:ascii="Times New Roman" w:hAnsi="Times New Roman"/>
          <w:bCs/>
        </w:rPr>
      </w:pPr>
      <w:r w:rsidRPr="00F30BBA">
        <w:rPr>
          <w:rFonts w:ascii="Times New Roman" w:hAnsi="Times New Roman"/>
          <w:b/>
          <w:bCs/>
        </w:rPr>
        <w:t xml:space="preserve">Merateľné ukazovatele Projektu – </w:t>
      </w:r>
      <w:r w:rsidRPr="00F30BBA">
        <w:rPr>
          <w:rFonts w:ascii="Times New Roman" w:hAnsi="Times New Roman"/>
          <w:bCs/>
        </w:rPr>
        <w:t xml:space="preserve">záväzná kvantifikácia výstupov a cieľov, ktoré majú byť </w:t>
      </w:r>
      <w:r w:rsidR="00357BAA" w:rsidRPr="00F30BBA">
        <w:rPr>
          <w:rFonts w:ascii="Times New Roman" w:hAnsi="Times New Roman"/>
          <w:bCs/>
        </w:rPr>
        <w:t xml:space="preserve">dosiahnuté Realizáciou hlavných aktivít </w:t>
      </w:r>
      <w:r w:rsidRPr="00F30BBA">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F30BBA">
        <w:rPr>
          <w:rFonts w:ascii="Times New Roman" w:hAnsi="Times New Roman"/>
          <w:bCs/>
        </w:rPr>
        <w:t xml:space="preserve"> hlavných</w:t>
      </w:r>
      <w:r w:rsidRPr="00F30BBA">
        <w:rPr>
          <w:rFonts w:ascii="Times New Roman" w:hAnsi="Times New Roman"/>
          <w:bCs/>
        </w:rPr>
        <w:t xml:space="preserve"> </w:t>
      </w:r>
      <w:r w:rsidR="00357BAA" w:rsidRPr="00F30BBA">
        <w:rPr>
          <w:rFonts w:ascii="Times New Roman" w:hAnsi="Times New Roman"/>
          <w:bCs/>
        </w:rPr>
        <w:t xml:space="preserve">aktivít </w:t>
      </w:r>
      <w:r w:rsidRPr="00F30BBA">
        <w:rPr>
          <w:rFonts w:ascii="Times New Roman" w:hAnsi="Times New Roman"/>
          <w:bCs/>
        </w:rPr>
        <w:t xml:space="preserve">Projektu a súčasne zodpovedá za ich </w:t>
      </w:r>
      <w:r w:rsidR="00A82169" w:rsidRPr="00F30BBA">
        <w:rPr>
          <w:rFonts w:ascii="Times New Roman" w:hAnsi="Times New Roman"/>
          <w:bCs/>
        </w:rPr>
        <w:t xml:space="preserve">plnenie, resp. </w:t>
      </w:r>
      <w:r w:rsidRPr="00F30BBA">
        <w:rPr>
          <w:rFonts w:ascii="Times New Roman" w:hAnsi="Times New Roman"/>
          <w:bCs/>
        </w:rPr>
        <w:t xml:space="preserve">udržanie v rámci </w:t>
      </w:r>
      <w:r w:rsidR="00F10914" w:rsidRPr="00F30BBA">
        <w:rPr>
          <w:rFonts w:ascii="Times New Roman" w:hAnsi="Times New Roman"/>
          <w:bCs/>
        </w:rPr>
        <w:t xml:space="preserve">Následného monitorovania </w:t>
      </w:r>
      <w:r w:rsidRPr="00F30BBA">
        <w:rPr>
          <w:rFonts w:ascii="Times New Roman" w:hAnsi="Times New Roman"/>
          <w:bCs/>
        </w:rPr>
        <w:t xml:space="preserve">Projektu. Merateľné ukazovatele </w:t>
      </w:r>
      <w:r w:rsidR="005443EC" w:rsidRPr="00F30BBA">
        <w:rPr>
          <w:rFonts w:ascii="Times New Roman" w:hAnsi="Times New Roman"/>
          <w:bCs/>
        </w:rPr>
        <w:t xml:space="preserve">Projektu </w:t>
      </w:r>
      <w:r w:rsidRPr="00F30BBA">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F30BBA">
        <w:rPr>
          <w:rFonts w:ascii="Times New Roman" w:hAnsi="Times New Roman"/>
          <w:bCs/>
        </w:rPr>
        <w:t> </w:t>
      </w:r>
      <w:r w:rsidRPr="00F30BBA">
        <w:rPr>
          <w:rFonts w:ascii="Times New Roman" w:hAnsi="Times New Roman"/>
          <w:bCs/>
        </w:rPr>
        <w:t>NFP</w:t>
      </w:r>
      <w:r w:rsidR="005443EC" w:rsidRPr="00F30BBA">
        <w:rPr>
          <w:rFonts w:ascii="Times New Roman" w:hAnsi="Times New Roman"/>
          <w:bCs/>
        </w:rPr>
        <w:t xml:space="preserve"> alebo postupom podľa článku 6.6 zmluvy</w:t>
      </w:r>
      <w:r w:rsidR="00065A9E" w:rsidRPr="00F30BBA">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F30BBA">
        <w:rPr>
          <w:rFonts w:ascii="Times New Roman" w:hAnsi="Times New Roman"/>
          <w:bCs/>
        </w:rPr>
        <w:t>;</w:t>
      </w:r>
    </w:p>
    <w:p w14:paraId="0AE96BB8" w14:textId="77777777" w:rsidR="002F22D1" w:rsidRPr="00F30BBA" w:rsidRDefault="002F22D1" w:rsidP="00F30BBA">
      <w:pPr>
        <w:spacing w:before="120" w:line="264" w:lineRule="auto"/>
        <w:ind w:left="539"/>
        <w:jc w:val="both"/>
        <w:rPr>
          <w:rFonts w:ascii="Times New Roman" w:hAnsi="Times New Roman"/>
          <w:bCs/>
        </w:rPr>
      </w:pPr>
      <w:r w:rsidRPr="00F30BBA">
        <w:rPr>
          <w:rFonts w:ascii="Times New Roman" w:hAnsi="Times New Roman"/>
          <w:b/>
          <w:bCs/>
        </w:rPr>
        <w:t xml:space="preserve">Merateľný ukazovateľ Projektu s príznakom – </w:t>
      </w:r>
      <w:r w:rsidRPr="00F30BBA">
        <w:rPr>
          <w:rFonts w:ascii="Times New Roman" w:hAnsi="Times New Roman"/>
          <w:bCs/>
        </w:rPr>
        <w:t xml:space="preserve">Merateľný ukazovateľ Projektu, ktorého dosiahnutie je objektívne ovplyvniteľné externými faktormi a ktorých dosahovanie nie je plne v kompetencii Prijímateľa. Nedosiahnutie plánovanej hodnoty </w:t>
      </w:r>
      <w:r w:rsidRPr="00F30BBA">
        <w:rPr>
          <w:rFonts w:ascii="Times New Roman" w:hAnsi="Times New Roman"/>
          <w:bCs/>
        </w:rPr>
        <w:lastRenderedPageBreak/>
        <w:t>Merateľných ukazovateľov Projektu s</w:t>
      </w:r>
      <w:r w:rsidR="00C6009B" w:rsidRPr="00F30BBA">
        <w:rPr>
          <w:rFonts w:ascii="Times New Roman" w:hAnsi="Times New Roman"/>
          <w:bCs/>
        </w:rPr>
        <w:t> </w:t>
      </w:r>
      <w:r w:rsidRPr="00F30BBA">
        <w:rPr>
          <w:rFonts w:ascii="Times New Roman" w:hAnsi="Times New Roman"/>
          <w:bCs/>
        </w:rPr>
        <w:t>príznakom</w:t>
      </w:r>
      <w:r w:rsidR="00C6009B" w:rsidRPr="00F30BBA">
        <w:rPr>
          <w:rFonts w:ascii="Times New Roman" w:hAnsi="Times New Roman"/>
          <w:bCs/>
        </w:rPr>
        <w:t xml:space="preserve"> v rámci akceptovateľnej miery odchýlky</w:t>
      </w:r>
      <w:r w:rsidRPr="00F30BBA">
        <w:rPr>
          <w:rFonts w:ascii="Times New Roman" w:hAnsi="Times New Roman"/>
          <w:bCs/>
        </w:rPr>
        <w:t xml:space="preserve"> pri preukázaní daného externého vplyvu nemusí byť spojené s finančnou sankciou vo vzťahu k</w:t>
      </w:r>
      <w:r w:rsidR="00CF5318" w:rsidRPr="00F30BBA">
        <w:rPr>
          <w:rFonts w:ascii="Times New Roman" w:hAnsi="Times New Roman"/>
          <w:bCs/>
        </w:rPr>
        <w:t> </w:t>
      </w:r>
      <w:r w:rsidRPr="00F30BBA">
        <w:rPr>
          <w:rFonts w:ascii="Times New Roman" w:hAnsi="Times New Roman"/>
          <w:bCs/>
        </w:rPr>
        <w:t>Prijímateľovi</w:t>
      </w:r>
      <w:r w:rsidR="00CF5318" w:rsidRPr="00F30BBA">
        <w:rPr>
          <w:rFonts w:ascii="Times New Roman" w:hAnsi="Times New Roman"/>
          <w:bCs/>
        </w:rPr>
        <w:t xml:space="preserve"> pri splnení podmienok podľa článku 6 ods. 6.7 zmluvy</w:t>
      </w:r>
      <w:r w:rsidRPr="00F30BBA">
        <w:rPr>
          <w:rFonts w:ascii="Times New Roman" w:hAnsi="Times New Roman"/>
          <w:bCs/>
        </w:rPr>
        <w:t>;</w:t>
      </w:r>
    </w:p>
    <w:p w14:paraId="37D61AE8" w14:textId="77777777" w:rsidR="002F22D1" w:rsidRPr="00F30BBA" w:rsidRDefault="002F22D1" w:rsidP="00F30BBA">
      <w:pPr>
        <w:spacing w:before="120" w:line="264" w:lineRule="auto"/>
        <w:ind w:left="539"/>
        <w:jc w:val="both"/>
        <w:rPr>
          <w:rFonts w:ascii="Times New Roman" w:hAnsi="Times New Roman"/>
          <w:bCs/>
        </w:rPr>
      </w:pPr>
      <w:r w:rsidRPr="00F30BBA">
        <w:rPr>
          <w:rFonts w:ascii="Times New Roman" w:hAnsi="Times New Roman"/>
          <w:b/>
          <w:bCs/>
        </w:rPr>
        <w:t xml:space="preserve">Merateľný ukazovateľ Projektu bez príznaku – </w:t>
      </w:r>
      <w:r w:rsidRPr="00F30BBA">
        <w:rPr>
          <w:rFonts w:ascii="Times New Roman" w:hAnsi="Times New Roman"/>
          <w:bCs/>
        </w:rPr>
        <w:t>Merateľný ukazovateľ Projektu, ktorého dosiahnutie je záväzné z hľadiska dosiahnutia jeho plánovanej hodnoty, pričom akceptovateľná miera odchýlky, ktorá nebude mať za následok vznik finančnej zodpovednosti vyplýva z čl</w:t>
      </w:r>
      <w:r w:rsidR="009A4BEE" w:rsidRPr="00F30BBA">
        <w:rPr>
          <w:rFonts w:ascii="Times New Roman" w:hAnsi="Times New Roman"/>
          <w:bCs/>
        </w:rPr>
        <w:t>ánku</w:t>
      </w:r>
      <w:r w:rsidRPr="00F30BBA">
        <w:rPr>
          <w:rFonts w:ascii="Times New Roman" w:hAnsi="Times New Roman"/>
          <w:bCs/>
        </w:rPr>
        <w:t xml:space="preserve"> </w:t>
      </w:r>
      <w:r w:rsidR="00A82169" w:rsidRPr="00F30BBA">
        <w:rPr>
          <w:rFonts w:ascii="Times New Roman" w:hAnsi="Times New Roman"/>
          <w:bCs/>
        </w:rPr>
        <w:t>10 VZP</w:t>
      </w:r>
      <w:r w:rsidRPr="00F30BBA">
        <w:rPr>
          <w:rFonts w:ascii="Times New Roman" w:hAnsi="Times New Roman"/>
          <w:bCs/>
        </w:rPr>
        <w:t>;</w:t>
      </w:r>
    </w:p>
    <w:p w14:paraId="2BD2FE70" w14:textId="77777777" w:rsidR="00CF5318" w:rsidRPr="00F30BBA" w:rsidRDefault="00CF5318" w:rsidP="00F30BBA">
      <w:pPr>
        <w:tabs>
          <w:tab w:val="left" w:pos="2880"/>
        </w:tabs>
        <w:spacing w:before="120" w:line="264" w:lineRule="auto"/>
        <w:ind w:left="539"/>
        <w:jc w:val="both"/>
        <w:rPr>
          <w:rFonts w:ascii="Times New Roman" w:hAnsi="Times New Roman"/>
          <w:bCs/>
        </w:rPr>
      </w:pPr>
      <w:r w:rsidRPr="00F30BBA">
        <w:rPr>
          <w:rFonts w:ascii="Times New Roman" w:hAnsi="Times New Roman"/>
          <w:b/>
          <w:bCs/>
        </w:rPr>
        <w:t xml:space="preserve">Mikro, malý alebo stredný podnik </w:t>
      </w:r>
      <w:r w:rsidRPr="00F30BBA">
        <w:rPr>
          <w:rFonts w:ascii="Times New Roman" w:hAnsi="Times New Roman"/>
          <w:bCs/>
        </w:rPr>
        <w:t xml:space="preserve">alebo </w:t>
      </w:r>
      <w:r w:rsidRPr="00F30BBA">
        <w:rPr>
          <w:rFonts w:ascii="Times New Roman" w:hAnsi="Times New Roman"/>
          <w:b/>
          <w:bCs/>
        </w:rPr>
        <w:t xml:space="preserve">MSP – </w:t>
      </w:r>
      <w:r w:rsidRPr="00F30BBA">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5877E574" w14:textId="77777777" w:rsidR="002F22D1" w:rsidRPr="00F30BBA" w:rsidRDefault="002F22D1" w:rsidP="00F30BBA">
      <w:pPr>
        <w:pStyle w:val="Zkladntext2"/>
        <w:widowControl w:val="0"/>
        <w:tabs>
          <w:tab w:val="left" w:pos="360"/>
        </w:tabs>
        <w:spacing w:before="120" w:after="0" w:line="264" w:lineRule="auto"/>
        <w:ind w:left="540"/>
        <w:jc w:val="both"/>
        <w:rPr>
          <w:sz w:val="22"/>
          <w:szCs w:val="22"/>
        </w:rPr>
      </w:pPr>
      <w:r w:rsidRPr="00F30BBA">
        <w:rPr>
          <w:b/>
          <w:sz w:val="22"/>
          <w:szCs w:val="22"/>
        </w:rPr>
        <w:t>Monitorovací výbor</w:t>
      </w:r>
      <w:r w:rsidRPr="00F30BBA">
        <w:rPr>
          <w:sz w:val="22"/>
          <w:szCs w:val="22"/>
        </w:rPr>
        <w:t xml:space="preserve"> – orgán zriadený riadiacim orgánom pre program</w:t>
      </w:r>
      <w:r w:rsidR="00DC21A2" w:rsidRPr="00F30BBA">
        <w:rPr>
          <w:sz w:val="22"/>
          <w:szCs w:val="22"/>
        </w:rPr>
        <w:t xml:space="preserve"> v súlade s článkom 47 a nasledujúcich všeobecného nariadenia</w:t>
      </w:r>
      <w:r w:rsidRPr="00F30BBA">
        <w:rPr>
          <w:sz w:val="22"/>
          <w:szCs w:val="22"/>
        </w:rPr>
        <w:t>, ktorý skúma všetky otázky ovplyvňujúce výkonnosť programu vrátane záverov z preskúmania výkonnosti, poskytuje konzultácie. Monitorovací výbor skúma a schvaľuje všetky návrhy riadiaceho orgánu na zmenu programu;</w:t>
      </w:r>
    </w:p>
    <w:p w14:paraId="0AAA7A05"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bCs/>
        </w:rPr>
        <w:t xml:space="preserve">Nariadenie 1300 - </w:t>
      </w:r>
      <w:r w:rsidRPr="00F30BBA">
        <w:rPr>
          <w:rFonts w:ascii="Times New Roman" w:hAnsi="Times New Roman"/>
        </w:rPr>
        <w:t>nariadenie Európskeho parlamentu a Rady (EÚ) č. 1300/2013 o Kohéznom fonde, ktorým sa zrušuje nariadenie Rady (ES) č. 1084/2006;</w:t>
      </w:r>
    </w:p>
    <w:p w14:paraId="4917D45A"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1301</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23A65ED"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1302</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1302/2013, ktorým sa mení nariadenie (ES) č. 1082/2006 o Európskom zoskupení územnej spolupráce (EZÚS), </w:t>
      </w:r>
      <w:r w:rsidR="004059ED" w:rsidRPr="00F30BBA">
        <w:rPr>
          <w:rFonts w:ascii="Times New Roman" w:hAnsi="Times New Roman"/>
        </w:rPr>
        <w:t>ak</w:t>
      </w:r>
      <w:r w:rsidRPr="00F30BBA">
        <w:rPr>
          <w:rFonts w:ascii="Times New Roman" w:hAnsi="Times New Roman"/>
        </w:rPr>
        <w:t xml:space="preserve"> ide o vyjasnenie, zjednodušenie a zlepšenie zakladania a fungovania takýchto zoskupení;</w:t>
      </w:r>
    </w:p>
    <w:p w14:paraId="0564F7CA"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1303</w:t>
      </w:r>
      <w:r w:rsidRPr="00F30BBA">
        <w:rPr>
          <w:rFonts w:ascii="Times New Roman" w:hAnsi="Times New Roman"/>
        </w:rPr>
        <w:t xml:space="preserve"> alebo </w:t>
      </w:r>
      <w:r w:rsidRPr="00F30BBA">
        <w:rPr>
          <w:rFonts w:ascii="Times New Roman" w:hAnsi="Times New Roman"/>
          <w:b/>
        </w:rPr>
        <w:t>všeobecné nariadenie</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0D82A6D3"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1304</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1304/2013 o Európskom sociálnom fonde a o zrušení nariadenia Rady (ES) č. 1081/2006;</w:t>
      </w:r>
    </w:p>
    <w:p w14:paraId="6846A718"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508</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Pr>
          <w:rFonts w:ascii="Times New Roman" w:hAnsi="Times New Roman"/>
        </w:rPr>
        <w:t>;</w:t>
      </w:r>
    </w:p>
    <w:p w14:paraId="798537A1"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 xml:space="preserve">Nariadenia k jednotlivým európskym štrukturálnym a investičným fondom </w:t>
      </w:r>
      <w:r w:rsidRPr="00F30BBA">
        <w:rPr>
          <w:rFonts w:ascii="Times New Roman" w:hAnsi="Times New Roman"/>
        </w:rPr>
        <w:t xml:space="preserve">alebo </w:t>
      </w:r>
      <w:r w:rsidRPr="00F30BBA">
        <w:rPr>
          <w:rFonts w:ascii="Times New Roman" w:hAnsi="Times New Roman"/>
          <w:b/>
        </w:rPr>
        <w:t xml:space="preserve">nariadenia k jednotlivým EŠIF </w:t>
      </w:r>
      <w:r w:rsidRPr="00F30BBA">
        <w:rPr>
          <w:rFonts w:ascii="Times New Roman" w:hAnsi="Times New Roman"/>
        </w:rPr>
        <w:t>– zahŕňajú pre účely tejto Zmluvy o poskytnutí NFP nariadenie 1300, nariadenie 1301, nariadenie 1302, nariadenie 1304 a nariadenie 508;</w:t>
      </w:r>
    </w:p>
    <w:p w14:paraId="06B41B9F" w14:textId="77777777" w:rsidR="002F22D1" w:rsidRPr="00F30BBA" w:rsidRDefault="002F22D1" w:rsidP="00F30BBA">
      <w:pPr>
        <w:pStyle w:val="AODefPara"/>
        <w:numPr>
          <w:ilvl w:val="0"/>
          <w:numId w:val="0"/>
        </w:numPr>
        <w:spacing w:before="120" w:line="264" w:lineRule="auto"/>
        <w:ind w:left="540"/>
        <w:rPr>
          <w:rStyle w:val="Siln"/>
          <w:b w:val="0"/>
        </w:rPr>
      </w:pPr>
      <w:r w:rsidRPr="00F30BBA">
        <w:rPr>
          <w:b/>
        </w:rPr>
        <w:lastRenderedPageBreak/>
        <w:t xml:space="preserve">Nariadenie 966/2012 – </w:t>
      </w:r>
      <w:r w:rsidRPr="00F30BBA">
        <w:rPr>
          <w:rStyle w:val="Siln"/>
          <w:b w:val="0"/>
        </w:rPr>
        <w:t xml:space="preserve">Nariadenie Európskeho parlamentu a Rady (EÚ, Euratom) č. 966/2012 z  25. októbra 2012, o rozpočtových pravidlách, ktoré sa vzťahujú na všeobecný rozpočet Únie a zrušení nariadenia Rady (ES, Euratom) č. 1605/2002; </w:t>
      </w:r>
    </w:p>
    <w:p w14:paraId="46944740" w14:textId="10868B7A" w:rsidR="009304E5" w:rsidRPr="00F30BBA" w:rsidRDefault="009304E5" w:rsidP="00F30BBA">
      <w:pPr>
        <w:pStyle w:val="AODefPara"/>
        <w:numPr>
          <w:ilvl w:val="0"/>
          <w:numId w:val="0"/>
        </w:numPr>
        <w:spacing w:before="120" w:after="120" w:line="264" w:lineRule="auto"/>
        <w:ind w:left="540"/>
      </w:pPr>
      <w:r w:rsidRPr="00F30BBA">
        <w:rPr>
          <w:b/>
        </w:rPr>
        <w:t xml:space="preserve">Následné monitorovanie Projektu </w:t>
      </w:r>
      <w:r w:rsidRPr="00F30BBA">
        <w:t>– doba, počas ktorej je Prijímateľ povinný predkladať Poskytovateľovi Následné monitorovacie správy; táto doba začína plynúť od Finančného ukončenia realizácie Projektu a</w:t>
      </w:r>
      <w:r w:rsidR="005E2A6F" w:rsidRPr="00F30BBA">
        <w:t> </w:t>
      </w:r>
      <w:r w:rsidRPr="00F30BBA">
        <w:t>trvá</w:t>
      </w:r>
      <w:r w:rsidR="005E2A6F" w:rsidRPr="00F30BBA">
        <w:t xml:space="preserve"> počas </w:t>
      </w:r>
      <w:r w:rsidR="00C277FF">
        <w:t xml:space="preserve">doby určenej vo Výzve a počas </w:t>
      </w:r>
      <w:r w:rsidR="005E2A6F" w:rsidRPr="00F30BBA">
        <w:t>doby plnenia Merateľných ukazovateľov Projektu v zmysle Prílohy č. 2 k Zmluve o poskytnutí NFP</w:t>
      </w:r>
      <w:r w:rsidR="00C277FF">
        <w:t xml:space="preserve">, </w:t>
      </w:r>
      <w:commentRangeStart w:id="1"/>
      <w:r w:rsidR="00C277FF">
        <w:t xml:space="preserve">pričom počas tejto doby Následného monitorovania Projektu </w:t>
      </w:r>
      <w:r w:rsidR="00C277FF" w:rsidRPr="00EC4B53">
        <w:t>nesmie dôjsť k zmene Projektu, ktorá ovplyvňuje povahu alebo ciele Projektu v porovnaní so stavom, v akom bol Projekt schválený</w:t>
      </w:r>
      <w:commentRangeEnd w:id="1"/>
      <w:r w:rsidR="00C277FF">
        <w:rPr>
          <w:rStyle w:val="Odkaznakomentr"/>
          <w:rFonts w:eastAsia="Times New Roman"/>
          <w:szCs w:val="20"/>
          <w:lang w:eastAsia="sk-SK"/>
        </w:rPr>
        <w:commentReference w:id="1"/>
      </w:r>
      <w:r w:rsidR="00AC0D82">
        <w:t xml:space="preserve"> </w:t>
      </w:r>
      <w:commentRangeStart w:id="2"/>
      <w:r w:rsidR="00DC604F">
        <w:t>a musia byť zachované výsledky</w:t>
      </w:r>
      <w:r w:rsidR="00DC604F" w:rsidRPr="00FE32BC">
        <w:t xml:space="preserve"> </w:t>
      </w:r>
      <w:r w:rsidR="00DC604F">
        <w:t>P</w:t>
      </w:r>
      <w:r w:rsidR="00DC604F" w:rsidRPr="00FE32BC">
        <w:t xml:space="preserve">rojektu v dobe </w:t>
      </w:r>
      <w:r w:rsidR="00DC604F">
        <w:t>N</w:t>
      </w:r>
      <w:r w:rsidR="00DC604F" w:rsidRPr="00FE32BC">
        <w:t xml:space="preserve">ásledného monitorovania </w:t>
      </w:r>
      <w:r w:rsidR="00DC604F">
        <w:t>P</w:t>
      </w:r>
      <w:r w:rsidR="00DC604F" w:rsidRPr="00FE32BC">
        <w:t>rojektu</w:t>
      </w:r>
      <w:r w:rsidR="00DC604F">
        <w:t xml:space="preserve"> určené vo Výzve</w:t>
      </w:r>
      <w:commentRangeEnd w:id="2"/>
      <w:r w:rsidR="00DC604F">
        <w:rPr>
          <w:rStyle w:val="Odkaznakomentr"/>
          <w:rFonts w:eastAsia="Times New Roman"/>
          <w:lang w:val="x-none" w:eastAsia="x-none"/>
        </w:rPr>
        <w:commentReference w:id="2"/>
      </w:r>
      <w:r w:rsidR="00DC604F" w:rsidRPr="00F30BBA">
        <w:t>;</w:t>
      </w:r>
    </w:p>
    <w:p w14:paraId="417E4DB3" w14:textId="77777777" w:rsidR="005443EC" w:rsidRPr="00F30BBA" w:rsidRDefault="005443EC" w:rsidP="00F30BBA">
      <w:pPr>
        <w:pStyle w:val="AODefPara"/>
        <w:numPr>
          <w:ilvl w:val="0"/>
          <w:numId w:val="0"/>
        </w:numPr>
        <w:spacing w:before="120" w:line="264" w:lineRule="auto"/>
        <w:ind w:left="540"/>
        <w:rPr>
          <w:b/>
        </w:rPr>
      </w:pPr>
      <w:r w:rsidRPr="00F30BBA">
        <w:rPr>
          <w:b/>
        </w:rPr>
        <w:t xml:space="preserve">Následná monitorovacia správa </w:t>
      </w:r>
      <w:r w:rsidRPr="00F30BBA">
        <w:t xml:space="preserve">– má význam daný v článku 4 ods. 1 písm. d) </w:t>
      </w:r>
      <w:r w:rsidR="00565D67">
        <w:t>VZP</w:t>
      </w:r>
      <w:r w:rsidRPr="00F30BBA">
        <w:t>;</w:t>
      </w:r>
    </w:p>
    <w:p w14:paraId="257791A3" w14:textId="77777777" w:rsidR="002F22D1" w:rsidRPr="00F30BBA" w:rsidRDefault="002F22D1" w:rsidP="00F30BBA">
      <w:pPr>
        <w:pStyle w:val="AODefPara"/>
        <w:numPr>
          <w:ilvl w:val="0"/>
          <w:numId w:val="0"/>
        </w:numPr>
        <w:spacing w:before="120" w:line="264" w:lineRule="auto"/>
        <w:ind w:left="540"/>
      </w:pPr>
      <w:r w:rsidRPr="00F30BBA">
        <w:rPr>
          <w:b/>
        </w:rPr>
        <w:t xml:space="preserve">Nenávratný finančný príspevok </w:t>
      </w:r>
      <w:r w:rsidRPr="00F30BBA">
        <w:t>alebo</w:t>
      </w:r>
      <w:r w:rsidRPr="00F30BBA">
        <w:rPr>
          <w:b/>
        </w:rPr>
        <w:t xml:space="preserve"> NFP </w:t>
      </w:r>
      <w:r w:rsidR="004968DC" w:rsidRPr="00F30BBA">
        <w:t>–</w:t>
      </w:r>
      <w:r w:rsidRPr="00F30BBA">
        <w:rPr>
          <w:b/>
        </w:rPr>
        <w:t xml:space="preserve"> </w:t>
      </w:r>
      <w:r w:rsidRPr="00F30BBA">
        <w:t>suma finančných prostriedkov poskytnutá prijímateľovi na Realizáciu aktivít Projektu, vychádzajúc</w:t>
      </w:r>
      <w:r w:rsidR="00183B05" w:rsidRPr="00F30BBA">
        <w:t>a</w:t>
      </w:r>
      <w:r w:rsidRPr="00F30BBA">
        <w:t xml:space="preserve"> zo Schválenej žiadosti o NFP, podľa podmienok Zmluvy o poskytnutí NFP</w:t>
      </w:r>
      <w:r w:rsidR="00183B05" w:rsidRPr="00F30BBA">
        <w:t>,</w:t>
      </w:r>
      <w:r w:rsidRPr="00F30BBA">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t>;</w:t>
      </w:r>
      <w:r w:rsidR="004968DC" w:rsidRPr="00F30BBA">
        <w:t xml:space="preserve"> </w:t>
      </w:r>
    </w:p>
    <w:p w14:paraId="771AEA3C" w14:textId="592D1998"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Neoprávnené výdavky</w:t>
      </w:r>
      <w:r w:rsidRPr="00F30BBA">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443EC" w:rsidRPr="00F30BBA">
        <w:rPr>
          <w:rFonts w:ascii="Times New Roman" w:hAnsi="Times New Roman"/>
        </w:rPr>
        <w:t>Efektívna verejná správa</w:t>
      </w:r>
      <w:r w:rsidR="006A5EFF">
        <w:rPr>
          <w:rFonts w:ascii="Times New Roman" w:hAnsi="Times New Roman"/>
        </w:rPr>
        <w:t>,</w:t>
      </w:r>
      <w:r w:rsidR="005443EC" w:rsidRPr="00F30BBA">
        <w:rPr>
          <w:rFonts w:ascii="Times New Roman" w:hAnsi="Times New Roman"/>
        </w:rPr>
        <w:t xml:space="preserve"> </w:t>
      </w:r>
      <w:r w:rsidRPr="00F30BBA">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F30BBA">
        <w:rPr>
          <w:rFonts w:ascii="Times New Roman" w:hAnsi="Times New Roman"/>
        </w:rPr>
        <w:t xml:space="preserve"> alebo sú v rozpore s právnymi predpismi SR a právnymi aktmi EÚ</w:t>
      </w:r>
      <w:r w:rsidR="004968DC">
        <w:rPr>
          <w:rFonts w:ascii="Times New Roman" w:hAnsi="Times New Roman"/>
        </w:rPr>
        <w:t>;</w:t>
      </w:r>
    </w:p>
    <w:p w14:paraId="5E98FFB3" w14:textId="77777777" w:rsidR="002F22D1" w:rsidRPr="00F30BBA" w:rsidRDefault="002F22D1" w:rsidP="00F30BBA">
      <w:pPr>
        <w:pStyle w:val="AODefHead"/>
        <w:numPr>
          <w:ilvl w:val="0"/>
          <w:numId w:val="20"/>
        </w:numPr>
        <w:spacing w:before="120" w:line="264" w:lineRule="auto"/>
        <w:ind w:left="540"/>
      </w:pPr>
      <w:r w:rsidRPr="00F30BBA">
        <w:rPr>
          <w:b/>
          <w:bCs/>
        </w:rPr>
        <w:t xml:space="preserve">Nezrovnalosť </w:t>
      </w:r>
      <w:r w:rsidR="004968DC" w:rsidRPr="00F30BBA">
        <w:t>–</w:t>
      </w:r>
      <w:r w:rsidRPr="00F30BBA">
        <w:t xml:space="preserve"> akékoľvek porušenie práva </w:t>
      </w:r>
      <w:r w:rsidR="005443EC" w:rsidRPr="00F30BBA">
        <w:t>Európskej ú</w:t>
      </w:r>
      <w:r w:rsidRPr="008E5830">
        <w:t xml:space="preserve">nie alebo vnútroštátneho práva týkajúceho sa jeho uplatňovania, bez ohľadu na to, či právna povinnosť bola premietnutá do Zmluvy o poskytnutí NFP, </w:t>
      </w:r>
      <w:r w:rsidR="005D1531" w:rsidRPr="008E5830">
        <w:t xml:space="preserve">pričom uvedené </w:t>
      </w:r>
      <w:r w:rsidRPr="008E5830">
        <w:t xml:space="preserve">porušenie vyplýva z konania alebo opomenutia hospodárskeho subjektu zúčastňujúceho sa na vykonávaní </w:t>
      </w:r>
      <w:r w:rsidR="005D1531" w:rsidRPr="000B14C5">
        <w:t>EŠIF</w:t>
      </w:r>
      <w:r w:rsidRPr="000B14C5">
        <w:t xml:space="preserve">, dôsledkom čoho je alebo môže byť negatívny dopad na rozpočet </w:t>
      </w:r>
      <w:r w:rsidR="005443EC" w:rsidRPr="000B14C5">
        <w:t>Európskej únie</w:t>
      </w:r>
      <w:r w:rsidRPr="000B14C5">
        <w:t xml:space="preserve"> zaťažením </w:t>
      </w:r>
      <w:r w:rsidRPr="00F30BBA">
        <w:t xml:space="preserve">všeobecného rozpočtu </w:t>
      </w:r>
      <w:r w:rsidR="005D1531" w:rsidRPr="00F30BBA">
        <w:t xml:space="preserve">Neoprávneným </w:t>
      </w:r>
      <w:r w:rsidRPr="00F30BBA">
        <w:t>výdavkom;</w:t>
      </w:r>
    </w:p>
    <w:p w14:paraId="2E965244" w14:textId="77777777" w:rsidR="002F22D1" w:rsidRPr="00F30BBA" w:rsidRDefault="002F22D1" w:rsidP="00F30BBA">
      <w:pPr>
        <w:pStyle w:val="AODefHead"/>
        <w:numPr>
          <w:ilvl w:val="0"/>
          <w:numId w:val="20"/>
        </w:numPr>
        <w:spacing w:before="120" w:line="264" w:lineRule="auto"/>
        <w:ind w:left="540"/>
      </w:pPr>
      <w:r w:rsidRPr="00F30BBA">
        <w:rPr>
          <w:b/>
        </w:rPr>
        <w:t xml:space="preserve">Obchodný zákonník </w:t>
      </w:r>
      <w:r w:rsidR="004968DC" w:rsidRPr="00F30BBA">
        <w:t>–</w:t>
      </w:r>
      <w:r w:rsidRPr="00F30BBA">
        <w:t xml:space="preserve"> zákon č. 513/1991 Zb. Obchodný zákonník, v znení neskorších predpisov;</w:t>
      </w:r>
    </w:p>
    <w:p w14:paraId="57DEC52E" w14:textId="77777777" w:rsidR="002F22D1" w:rsidRPr="00F30BBA" w:rsidRDefault="002F22D1" w:rsidP="00F30BBA">
      <w:pPr>
        <w:pStyle w:val="AODefPara"/>
        <w:numPr>
          <w:ilvl w:val="0"/>
          <w:numId w:val="0"/>
        </w:numPr>
        <w:spacing w:line="264" w:lineRule="auto"/>
        <w:ind w:left="540"/>
      </w:pPr>
      <w:r w:rsidRPr="00F30BBA">
        <w:rPr>
          <w:b/>
        </w:rPr>
        <w:t xml:space="preserve">Občiansky zákonník </w:t>
      </w:r>
      <w:r w:rsidRPr="00F30BBA">
        <w:t>– zákon č. 40/1964 Zb. Občiansky zákonník, v znení neskorších predpisov;</w:t>
      </w:r>
    </w:p>
    <w:p w14:paraId="183F64AF" w14:textId="77777777" w:rsidR="00D828B9" w:rsidRPr="00F30BBA" w:rsidRDefault="00D828B9" w:rsidP="00F30BBA">
      <w:pPr>
        <w:spacing w:before="120" w:after="0" w:line="264" w:lineRule="auto"/>
        <w:ind w:left="540"/>
        <w:jc w:val="both"/>
        <w:rPr>
          <w:rFonts w:ascii="Times New Roman" w:hAnsi="Times New Roman"/>
        </w:rPr>
      </w:pPr>
      <w:r w:rsidRPr="00F30BBA">
        <w:rPr>
          <w:rFonts w:ascii="Times New Roman" w:hAnsi="Times New Roman"/>
          <w:b/>
          <w:bCs/>
        </w:rPr>
        <w:t>Okolnosť vylučujúca zodpovednosť</w:t>
      </w:r>
      <w:r w:rsidRPr="00F30BBA">
        <w:rPr>
          <w:rFonts w:ascii="Times New Roman" w:hAnsi="Times New Roman"/>
          <w:bCs/>
        </w:rPr>
        <w:t xml:space="preserve"> alebo </w:t>
      </w:r>
      <w:r w:rsidRPr="00F30BBA">
        <w:rPr>
          <w:rFonts w:ascii="Times New Roman" w:hAnsi="Times New Roman"/>
          <w:b/>
          <w:bCs/>
        </w:rPr>
        <w:t>OVZ</w:t>
      </w:r>
      <w:r w:rsidRPr="00F30BBA">
        <w:rPr>
          <w:rFonts w:ascii="Times New Roman" w:hAnsi="Times New Roman"/>
          <w:bCs/>
        </w:rPr>
        <w:t xml:space="preserve"> </w:t>
      </w:r>
      <w:r w:rsidR="004968DC" w:rsidRPr="00F30BBA">
        <w:rPr>
          <w:rFonts w:ascii="Times New Roman" w:hAnsi="Times New Roman"/>
        </w:rPr>
        <w:t>–</w:t>
      </w:r>
      <w:r w:rsidRPr="00F30BBA">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w:t>
      </w:r>
      <w:r w:rsidRPr="00F30BBA">
        <w:rPr>
          <w:rFonts w:ascii="Times New Roman" w:hAnsi="Times New Roman"/>
          <w:bCs/>
        </w:rPr>
        <w:lastRenderedPageBreak/>
        <w:t xml:space="preserve">Účinky </w:t>
      </w:r>
      <w:r w:rsidR="005443EC" w:rsidRPr="00F30BBA">
        <w:rPr>
          <w:rFonts w:ascii="Times New Roman" w:hAnsi="Times New Roman"/>
          <w:bCs/>
        </w:rPr>
        <w:t xml:space="preserve">okolností </w:t>
      </w:r>
      <w:r w:rsidRPr="00F30BBA">
        <w:rPr>
          <w:rFonts w:ascii="Times New Roman" w:hAnsi="Times New Roman"/>
          <w:bCs/>
        </w:rPr>
        <w:t>vylučujúc</w:t>
      </w:r>
      <w:r w:rsidR="005443EC" w:rsidRPr="00F30BBA">
        <w:rPr>
          <w:rFonts w:ascii="Times New Roman" w:hAnsi="Times New Roman"/>
          <w:bCs/>
        </w:rPr>
        <w:t>ich</w:t>
      </w:r>
      <w:r w:rsidRPr="00F30BBA">
        <w:rPr>
          <w:rFonts w:ascii="Times New Roman" w:hAnsi="Times New Roman"/>
          <w:bCs/>
        </w:rPr>
        <w:t xml:space="preserve"> zodpovednosť sú obmedzené iba na dobu</w:t>
      </w:r>
      <w:r w:rsidR="004059ED" w:rsidRPr="00F30BBA">
        <w:rPr>
          <w:rFonts w:ascii="Times New Roman" w:hAnsi="Times New Roman"/>
          <w:bCs/>
        </w:rPr>
        <w:t>,</w:t>
      </w:r>
      <w:r w:rsidRPr="00F30BBA">
        <w:rPr>
          <w:rFonts w:ascii="Times New Roman" w:hAnsi="Times New Roman"/>
          <w:bCs/>
        </w:rPr>
        <w:t xml:space="preserve"> pokiaľ trvá prekážka, s ktorou sú tieto účinky spojené. Zodpovednosť Zmluvnej strany nevylučuje prekážka, ktorá nastala až v čase, keď bola Zmluvná strana v omeškaní s plnením svojej povinnosti, alebo vznikla z jej hospodárskych pomerov. Na posúdenie toho, či určitá udalosť je OVZ, sa použije </w:t>
      </w:r>
      <w:r w:rsidRPr="00F30BBA">
        <w:rPr>
          <w:rFonts w:ascii="Times New Roman" w:hAnsi="Times New Roman"/>
        </w:rPr>
        <w:t xml:space="preserve">ustanovenie §374 Obchodného zákonníka a ustálené výklady </w:t>
      </w:r>
      <w:r w:rsidR="005D1531" w:rsidRPr="00F30BBA">
        <w:rPr>
          <w:rFonts w:ascii="Times New Roman" w:hAnsi="Times New Roman"/>
        </w:rPr>
        <w:t xml:space="preserve">a </w:t>
      </w:r>
      <w:r w:rsidRPr="00F30BBA">
        <w:rPr>
          <w:rFonts w:ascii="Times New Roman" w:hAnsi="Times New Roman"/>
        </w:rPr>
        <w:t xml:space="preserve">judikatúra k tomuto ustanoveniu. </w:t>
      </w:r>
    </w:p>
    <w:p w14:paraId="5306416C" w14:textId="77777777" w:rsidR="00D828B9" w:rsidRPr="00F30BBA" w:rsidRDefault="00D828B9" w:rsidP="00F30BBA">
      <w:pPr>
        <w:spacing w:before="120" w:after="0" w:line="264" w:lineRule="auto"/>
        <w:ind w:left="900"/>
        <w:jc w:val="both"/>
        <w:rPr>
          <w:rFonts w:ascii="Times New Roman" w:hAnsi="Times New Roman"/>
        </w:rPr>
      </w:pPr>
      <w:r w:rsidRPr="00F30BBA">
        <w:rPr>
          <w:rFonts w:ascii="Times New Roman" w:hAnsi="Times New Roman"/>
        </w:rPr>
        <w:t xml:space="preserve">V zmysle uvedeného udalosť, ktorá má byť OVZ, musí spĺňať všetky nasledovné podmienky: </w:t>
      </w:r>
    </w:p>
    <w:p w14:paraId="3208C0C0" w14:textId="77777777" w:rsidR="00D828B9" w:rsidRPr="00F30BBA" w:rsidRDefault="00D828B9" w:rsidP="00F30BBA">
      <w:pPr>
        <w:pStyle w:val="Bezriadkovania1"/>
        <w:numPr>
          <w:ilvl w:val="0"/>
          <w:numId w:val="19"/>
        </w:numPr>
        <w:spacing w:before="120" w:line="264" w:lineRule="auto"/>
        <w:jc w:val="both"/>
        <w:rPr>
          <w:rFonts w:ascii="Times New Roman" w:hAnsi="Times New Roman"/>
        </w:rPr>
      </w:pPr>
      <w:r w:rsidRPr="00F30BBA">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14D74A8A" w14:textId="77777777" w:rsidR="00D828B9" w:rsidRPr="00F30BBA" w:rsidRDefault="00D828B9" w:rsidP="00F30BBA">
      <w:pPr>
        <w:pStyle w:val="Bezriadkovania1"/>
        <w:numPr>
          <w:ilvl w:val="0"/>
          <w:numId w:val="19"/>
        </w:numPr>
        <w:spacing w:before="120" w:line="264" w:lineRule="auto"/>
        <w:jc w:val="both"/>
        <w:rPr>
          <w:rFonts w:ascii="Times New Roman" w:hAnsi="Times New Roman"/>
        </w:rPr>
      </w:pPr>
      <w:r w:rsidRPr="00F30BBA">
        <w:rPr>
          <w:rFonts w:ascii="Times New Roman" w:hAnsi="Times New Roman"/>
        </w:rPr>
        <w:t xml:space="preserve">objektívna povaha, v dôsledku čoho OVZ musí byť nezávislá od vôle Zmluvnej strany, ktorá vznik takejto udalosti nevie ovplyvniť, </w:t>
      </w:r>
    </w:p>
    <w:p w14:paraId="225339DF" w14:textId="77777777" w:rsidR="00D828B9" w:rsidRPr="000B14C5" w:rsidRDefault="00D828B9" w:rsidP="00F30BBA">
      <w:pPr>
        <w:pStyle w:val="Bezriadkovania1"/>
        <w:numPr>
          <w:ilvl w:val="0"/>
          <w:numId w:val="19"/>
        </w:numPr>
        <w:spacing w:before="120" w:line="264" w:lineRule="auto"/>
        <w:jc w:val="both"/>
        <w:rPr>
          <w:rFonts w:ascii="Times New Roman" w:hAnsi="Times New Roman"/>
        </w:rPr>
      </w:pPr>
      <w:r w:rsidRPr="008E5830">
        <w:rPr>
          <w:rFonts w:ascii="Times New Roman" w:hAnsi="Times New Roman"/>
        </w:rPr>
        <w:t xml:space="preserve">musí mať takú povahu, že bráni Zmluvnej strane v plnení jej povinností, a to bez ohľadu na to, či ide o právne prekážky, </w:t>
      </w:r>
      <w:r w:rsidR="00FC2FDF" w:rsidRPr="008E5830">
        <w:rPr>
          <w:rFonts w:ascii="Times New Roman" w:hAnsi="Times New Roman"/>
        </w:rPr>
        <w:t xml:space="preserve">prírodné </w:t>
      </w:r>
      <w:r w:rsidRPr="000B14C5">
        <w:rPr>
          <w:rFonts w:ascii="Times New Roman" w:hAnsi="Times New Roman"/>
        </w:rPr>
        <w:t>udalosti a</w:t>
      </w:r>
      <w:r w:rsidR="00C00CAF" w:rsidRPr="000B14C5">
        <w:rPr>
          <w:rFonts w:ascii="Times New Roman" w:hAnsi="Times New Roman"/>
        </w:rPr>
        <w:t>lebo</w:t>
      </w:r>
      <w:r w:rsidRPr="000B14C5">
        <w:rPr>
          <w:rFonts w:ascii="Times New Roman" w:hAnsi="Times New Roman"/>
        </w:rPr>
        <w:t xml:space="preserve"> ďalšie okolnosti vis maior, </w:t>
      </w:r>
    </w:p>
    <w:p w14:paraId="6DDFDA27" w14:textId="77777777" w:rsidR="00D828B9" w:rsidRPr="009868C6" w:rsidRDefault="00D828B9" w:rsidP="00F30BBA">
      <w:pPr>
        <w:pStyle w:val="Bezriadkovania1"/>
        <w:numPr>
          <w:ilvl w:val="0"/>
          <w:numId w:val="19"/>
        </w:numPr>
        <w:spacing w:before="120" w:line="264" w:lineRule="auto"/>
        <w:jc w:val="both"/>
        <w:rPr>
          <w:rFonts w:ascii="Times New Roman" w:hAnsi="Times New Roman"/>
        </w:rPr>
      </w:pPr>
      <w:r w:rsidRPr="009868C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3FC10893" w14:textId="77777777" w:rsidR="00D828B9" w:rsidRPr="00603CEB" w:rsidRDefault="00D828B9" w:rsidP="00F30BBA">
      <w:pPr>
        <w:pStyle w:val="Bezriadkovania1"/>
        <w:numPr>
          <w:ilvl w:val="0"/>
          <w:numId w:val="19"/>
        </w:numPr>
        <w:spacing w:before="120" w:line="264" w:lineRule="auto"/>
        <w:jc w:val="both"/>
        <w:rPr>
          <w:rFonts w:ascii="Times New Roman" w:hAnsi="Times New Roman"/>
        </w:rPr>
      </w:pPr>
      <w:r w:rsidRPr="00DE35EC">
        <w:rPr>
          <w:rFonts w:ascii="Times New Roman" w:hAnsi="Times New Roman"/>
        </w:rPr>
        <w:t>nepredvídateľnosť, ktorú možno považovať za preukázanú, ak Zmluvná strana nemo</w:t>
      </w:r>
      <w:r w:rsidRPr="00603CEB">
        <w:rPr>
          <w:rFonts w:ascii="Times New Roman" w:hAnsi="Times New Roman"/>
        </w:rPr>
        <w:t>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Pr>
          <w:rFonts w:ascii="Times New Roman" w:hAnsi="Times New Roman"/>
        </w:rPr>
        <w:t>,</w:t>
      </w:r>
      <w:r w:rsidR="004968DC" w:rsidRPr="00603CEB">
        <w:rPr>
          <w:rFonts w:ascii="Times New Roman" w:hAnsi="Times New Roman"/>
        </w:rPr>
        <w:t xml:space="preserve"> </w:t>
      </w:r>
    </w:p>
    <w:p w14:paraId="6B72B35C" w14:textId="77777777" w:rsidR="00D828B9" w:rsidRPr="00E91FC3" w:rsidRDefault="00D828B9" w:rsidP="00F30BBA">
      <w:pPr>
        <w:pStyle w:val="Bezriadkovania1"/>
        <w:numPr>
          <w:ilvl w:val="0"/>
          <w:numId w:val="19"/>
        </w:numPr>
        <w:spacing w:before="120" w:line="264" w:lineRule="auto"/>
        <w:jc w:val="both"/>
        <w:rPr>
          <w:rFonts w:ascii="Times New Roman" w:hAnsi="Times New Roman"/>
        </w:rPr>
      </w:pPr>
      <w:r w:rsidRPr="00E91FC3">
        <w:rPr>
          <w:rFonts w:ascii="Times New Roman" w:hAnsi="Times New Roman"/>
        </w:rPr>
        <w:t xml:space="preserve">Zmluvná strana nie je už v čase vzniku prekážky v omeškaní s plnením povinnosti, ktorej táto prekážka bráni. </w:t>
      </w:r>
    </w:p>
    <w:p w14:paraId="2A57C6F6" w14:textId="77777777" w:rsidR="00D828B9" w:rsidRPr="002C6AFA" w:rsidRDefault="00D828B9" w:rsidP="00F30BBA">
      <w:pPr>
        <w:spacing w:before="120" w:after="0" w:line="264" w:lineRule="auto"/>
        <w:ind w:left="900"/>
        <w:jc w:val="both"/>
        <w:rPr>
          <w:rFonts w:ascii="Times New Roman" w:hAnsi="Times New Roman"/>
        </w:rPr>
      </w:pPr>
      <w:r w:rsidRPr="000C24F1">
        <w:rPr>
          <w:rFonts w:ascii="Times New Roman" w:hAnsi="Times New Roman"/>
          <w:bCs/>
        </w:rPr>
        <w:t xml:space="preserve">Za OVZ </w:t>
      </w:r>
      <w:r w:rsidR="0075476E" w:rsidRPr="00C91876">
        <w:rPr>
          <w:rFonts w:ascii="Times New Roman" w:hAnsi="Times New Roman"/>
          <w:bCs/>
        </w:rPr>
        <w:t xml:space="preserve">na strane Poskytovateľa </w:t>
      </w:r>
      <w:r w:rsidRPr="00C97FA5">
        <w:rPr>
          <w:rFonts w:ascii="Times New Roman" w:hAnsi="Times New Roman"/>
          <w:bCs/>
        </w:rPr>
        <w:t xml:space="preserve">sa považuje </w:t>
      </w:r>
      <w:r w:rsidR="00C00CAF" w:rsidRPr="00C97FA5">
        <w:rPr>
          <w:rFonts w:ascii="Times New Roman" w:hAnsi="Times New Roman"/>
          <w:bCs/>
        </w:rPr>
        <w:t xml:space="preserve">aj </w:t>
      </w:r>
      <w:r w:rsidRPr="00C97FA5">
        <w:rPr>
          <w:rFonts w:ascii="Times New Roman" w:hAnsi="Times New Roman"/>
          <w:bCs/>
        </w:rPr>
        <w:t>uzatvorenie Štátnej pokladnice. Za OVZ sa nepovažuje plynutie lehôt</w:t>
      </w:r>
      <w:r w:rsidR="006B0D9B" w:rsidRPr="002C6AFA">
        <w:rPr>
          <w:rFonts w:ascii="Times New Roman" w:hAnsi="Times New Roman"/>
          <w:bCs/>
        </w:rPr>
        <w:t xml:space="preserve"> v rozsahu, ako</w:t>
      </w:r>
      <w:r w:rsidRPr="002C6AFA">
        <w:rPr>
          <w:rFonts w:ascii="Times New Roman" w:hAnsi="Times New Roman"/>
          <w:bCs/>
        </w:rPr>
        <w:t xml:space="preserve"> vyplývajú z právnych predpisov SR a právnych aktov EÚ;</w:t>
      </w:r>
    </w:p>
    <w:p w14:paraId="04788CA2" w14:textId="77777777" w:rsidR="002F22D1" w:rsidRPr="00901C88" w:rsidRDefault="002F22D1" w:rsidP="00F30BBA">
      <w:pPr>
        <w:pStyle w:val="AODefHead"/>
        <w:numPr>
          <w:ilvl w:val="0"/>
          <w:numId w:val="20"/>
        </w:numPr>
        <w:spacing w:before="120" w:line="264" w:lineRule="auto"/>
        <w:ind w:hanging="180"/>
      </w:pPr>
      <w:r w:rsidRPr="00901C88">
        <w:rPr>
          <w:b/>
        </w:rPr>
        <w:t xml:space="preserve">Opakovaný </w:t>
      </w:r>
      <w:r w:rsidRPr="00901C88">
        <w:t>– výskyt určitej identickej skutočnosti najmenej dvakrát;</w:t>
      </w:r>
    </w:p>
    <w:p w14:paraId="1FB7DE59" w14:textId="77777777" w:rsidR="002F22D1" w:rsidRPr="00F30BBA" w:rsidRDefault="002F22D1" w:rsidP="00F30BBA">
      <w:pPr>
        <w:spacing w:before="120" w:line="264" w:lineRule="auto"/>
        <w:ind w:left="540"/>
        <w:jc w:val="both"/>
        <w:rPr>
          <w:rFonts w:ascii="Times New Roman" w:hAnsi="Times New Roman"/>
          <w:b/>
          <w:bCs/>
        </w:rPr>
      </w:pPr>
      <w:r w:rsidRPr="00901C88">
        <w:rPr>
          <w:rFonts w:ascii="Times New Roman" w:hAnsi="Times New Roman"/>
          <w:b/>
          <w:bCs/>
        </w:rPr>
        <w:t xml:space="preserve">Oprávnené výdavky - </w:t>
      </w:r>
      <w:r w:rsidRPr="00901C88">
        <w:rPr>
          <w:rFonts w:ascii="Times New Roman" w:hAnsi="Times New Roman"/>
        </w:rPr>
        <w:t xml:space="preserve">výdavky, ktoré skutočne vznikli a boli uhradené Prijímateľom </w:t>
      </w:r>
      <w:r w:rsidR="00A71E40" w:rsidRPr="00A06B7C">
        <w:rPr>
          <w:rFonts w:ascii="Times New Roman" w:hAnsi="Times New Roman"/>
        </w:rPr>
        <w:t>v súvislosti s</w:t>
      </w:r>
      <w:r w:rsidR="00C6009B" w:rsidRPr="00F30BBA">
        <w:rPr>
          <w:rFonts w:ascii="Times New Roman" w:hAnsi="Times New Roman"/>
        </w:rPr>
        <w:t xml:space="preserve"> </w:t>
      </w:r>
      <w:r w:rsidR="00A71E40" w:rsidRPr="00F30BBA">
        <w:rPr>
          <w:rFonts w:ascii="Times New Roman" w:hAnsi="Times New Roman"/>
        </w:rPr>
        <w:t>Realizáci</w:t>
      </w:r>
      <w:r w:rsidR="00A71E40">
        <w:rPr>
          <w:rFonts w:ascii="Times New Roman" w:hAnsi="Times New Roman"/>
        </w:rPr>
        <w:t>ou</w:t>
      </w:r>
      <w:r w:rsidR="00A71E40" w:rsidRPr="00F30BBA">
        <w:rPr>
          <w:rFonts w:ascii="Times New Roman" w:hAnsi="Times New Roman"/>
        </w:rPr>
        <w:t xml:space="preserve"> </w:t>
      </w:r>
      <w:r w:rsidR="00357BAA" w:rsidRPr="00F30BBA">
        <w:rPr>
          <w:rFonts w:ascii="Times New Roman" w:hAnsi="Times New Roman"/>
        </w:rPr>
        <w:t xml:space="preserve">aktivít </w:t>
      </w:r>
      <w:r w:rsidR="00C6009B" w:rsidRPr="00F30BBA">
        <w:rPr>
          <w:rFonts w:ascii="Times New Roman" w:hAnsi="Times New Roman"/>
        </w:rPr>
        <w:t>Projektu</w:t>
      </w:r>
      <w:r w:rsidRPr="00F30BBA">
        <w:rPr>
          <w:rFonts w:ascii="Times New Roman" w:hAnsi="Times New Roman"/>
        </w:rPr>
        <w:t>, v zmysle Zmluvy o poskytnutí NFP, najmä v súlade s pravidlami oprávnenosti výdavkov uvedených v čl</w:t>
      </w:r>
      <w:r w:rsidR="009A4BEE" w:rsidRPr="00F30BBA">
        <w:rPr>
          <w:rFonts w:ascii="Times New Roman" w:hAnsi="Times New Roman"/>
        </w:rPr>
        <w:t>ánku</w:t>
      </w:r>
      <w:r w:rsidRPr="00F30BBA">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6BD9B859" w14:textId="77777777" w:rsidR="002F22D1" w:rsidRPr="008E5830" w:rsidRDefault="002F22D1" w:rsidP="00F30BBA">
      <w:pPr>
        <w:pStyle w:val="AODefHead"/>
        <w:numPr>
          <w:ilvl w:val="0"/>
          <w:numId w:val="20"/>
        </w:numPr>
        <w:spacing w:before="120" w:line="264" w:lineRule="auto"/>
        <w:ind w:left="540"/>
      </w:pPr>
      <w:r w:rsidRPr="00F30BBA">
        <w:rPr>
          <w:b/>
        </w:rPr>
        <w:t xml:space="preserve">Orgán auditu - </w:t>
      </w:r>
      <w:r w:rsidRPr="00F30BBA">
        <w:t>národný, regionálny alebo miestny orgán verejnej moci alebo subjekt verejnej správy, ktorý je funkčne nezávislý od riadiaceho orgánu a certifikačného orgánu. V podmienkach Slovenskej republiky plní úlohy orgánu auditu Ministerstvo f</w:t>
      </w:r>
      <w:r w:rsidRPr="008E5830">
        <w:t>inancií SR, okrem orgánu auditu určeného vládou SR;</w:t>
      </w:r>
    </w:p>
    <w:p w14:paraId="1A821B21" w14:textId="77777777" w:rsidR="002F22D1" w:rsidRPr="000B14C5" w:rsidRDefault="002F22D1" w:rsidP="00F30BBA">
      <w:pPr>
        <w:pStyle w:val="AODefHead"/>
        <w:numPr>
          <w:ilvl w:val="0"/>
          <w:numId w:val="0"/>
        </w:numPr>
        <w:spacing w:before="120" w:line="264" w:lineRule="auto"/>
        <w:ind w:left="539"/>
      </w:pPr>
      <w:r w:rsidRPr="008E5830">
        <w:rPr>
          <w:b/>
        </w:rPr>
        <w:lastRenderedPageBreak/>
        <w:t xml:space="preserve">Orgán zapojený do riadenia, auditu a kontroly EŠIF vrátane finančného riadenia </w:t>
      </w:r>
      <w:r w:rsidRPr="000B14C5">
        <w:t xml:space="preserve">– je v súlade so všeobecným nariadením a Nariadeniami k jednotlivým EŠIF, príslušnými uzneseniami vlády SR jeden alebo viacero z nasledovných orgánov: </w:t>
      </w:r>
    </w:p>
    <w:p w14:paraId="0C5790F1" w14:textId="77777777" w:rsidR="002F22D1" w:rsidRPr="000B14C5" w:rsidRDefault="002F22D1" w:rsidP="00F30BBA">
      <w:pPr>
        <w:pStyle w:val="AODefPara"/>
        <w:numPr>
          <w:ilvl w:val="1"/>
          <w:numId w:val="20"/>
        </w:numPr>
        <w:spacing w:before="120" w:line="264" w:lineRule="auto"/>
      </w:pPr>
      <w:r w:rsidRPr="000B14C5">
        <w:t xml:space="preserve">a) Komisia, </w:t>
      </w:r>
    </w:p>
    <w:p w14:paraId="166019C3" w14:textId="77777777" w:rsidR="002F22D1" w:rsidRPr="009868C6" w:rsidRDefault="002F22D1" w:rsidP="00F30BBA">
      <w:pPr>
        <w:pStyle w:val="AODefPara"/>
        <w:numPr>
          <w:ilvl w:val="1"/>
          <w:numId w:val="20"/>
        </w:numPr>
        <w:spacing w:before="120" w:line="264" w:lineRule="auto"/>
      </w:pPr>
      <w:r w:rsidRPr="009868C6">
        <w:t xml:space="preserve">b) vláda SR, </w:t>
      </w:r>
    </w:p>
    <w:p w14:paraId="7FC907C1" w14:textId="77777777" w:rsidR="002F22D1" w:rsidRPr="009868C6" w:rsidRDefault="002F22D1" w:rsidP="008E5830">
      <w:pPr>
        <w:pStyle w:val="AODefPara"/>
        <w:numPr>
          <w:ilvl w:val="1"/>
          <w:numId w:val="20"/>
        </w:numPr>
        <w:spacing w:before="120" w:line="264" w:lineRule="auto"/>
      </w:pPr>
      <w:r w:rsidRPr="009868C6">
        <w:t xml:space="preserve">c) CKO, </w:t>
      </w:r>
    </w:p>
    <w:p w14:paraId="5E3B86F9" w14:textId="77777777" w:rsidR="002F22D1" w:rsidRPr="00DE35EC" w:rsidRDefault="002F22D1" w:rsidP="008E5830">
      <w:pPr>
        <w:pStyle w:val="AODefPara"/>
        <w:numPr>
          <w:ilvl w:val="1"/>
          <w:numId w:val="20"/>
        </w:numPr>
        <w:spacing w:before="120" w:line="264" w:lineRule="auto"/>
      </w:pPr>
      <w:r w:rsidRPr="00DE35EC">
        <w:t xml:space="preserve">d) Certifikačný orgán, </w:t>
      </w:r>
    </w:p>
    <w:p w14:paraId="2CB5F512" w14:textId="06DEC935" w:rsidR="002F22D1" w:rsidRPr="00603CEB" w:rsidRDefault="00FC6E8A" w:rsidP="000B14C5">
      <w:pPr>
        <w:pStyle w:val="AODefPara"/>
        <w:numPr>
          <w:ilvl w:val="1"/>
          <w:numId w:val="20"/>
        </w:numPr>
        <w:spacing w:before="120" w:line="264" w:lineRule="auto"/>
      </w:pPr>
      <w:r>
        <w:t>e</w:t>
      </w:r>
      <w:r w:rsidR="002F22D1" w:rsidRPr="00603CEB">
        <w:t xml:space="preserve">) Monitorovací výbor, </w:t>
      </w:r>
    </w:p>
    <w:p w14:paraId="5B877B9E" w14:textId="2233BC26" w:rsidR="002F22D1" w:rsidRPr="000C24F1" w:rsidRDefault="00FC6E8A" w:rsidP="000B14C5">
      <w:pPr>
        <w:pStyle w:val="AODefPara"/>
        <w:numPr>
          <w:ilvl w:val="1"/>
          <w:numId w:val="20"/>
        </w:numPr>
        <w:spacing w:before="120" w:line="264" w:lineRule="auto"/>
      </w:pPr>
      <w:r>
        <w:t>f</w:t>
      </w:r>
      <w:r w:rsidR="002F22D1" w:rsidRPr="00E91FC3">
        <w:t>) Orgán auditu</w:t>
      </w:r>
      <w:r w:rsidR="00DC21A2" w:rsidRPr="00E91FC3">
        <w:t xml:space="preserve"> a spolupracujúce orgány</w:t>
      </w:r>
      <w:r w:rsidR="002F22D1" w:rsidRPr="000C24F1">
        <w:t xml:space="preserve">, </w:t>
      </w:r>
    </w:p>
    <w:p w14:paraId="779E528F" w14:textId="7B6E9587" w:rsidR="002F22D1" w:rsidRPr="00C97FA5" w:rsidRDefault="00FC6E8A" w:rsidP="009868C6">
      <w:pPr>
        <w:pStyle w:val="AODefPara"/>
        <w:numPr>
          <w:ilvl w:val="1"/>
          <w:numId w:val="20"/>
        </w:numPr>
        <w:spacing w:before="120" w:line="264" w:lineRule="auto"/>
      </w:pPr>
      <w:r>
        <w:t>g</w:t>
      </w:r>
      <w:r w:rsidR="002F22D1" w:rsidRPr="00C91876">
        <w:t>) Orgán zabezpečujúci</w:t>
      </w:r>
      <w:r w:rsidR="002F22D1" w:rsidRPr="00C97FA5">
        <w:t xml:space="preserve"> ochranu finančných záujmov EÚ,</w:t>
      </w:r>
    </w:p>
    <w:p w14:paraId="0FD222F3" w14:textId="103DF2A7" w:rsidR="002F22D1" w:rsidRPr="002C6AFA" w:rsidRDefault="00FC6E8A" w:rsidP="00DE35EC">
      <w:pPr>
        <w:pStyle w:val="AODefPara"/>
        <w:numPr>
          <w:ilvl w:val="1"/>
          <w:numId w:val="20"/>
        </w:numPr>
        <w:spacing w:before="120" w:line="264" w:lineRule="auto"/>
      </w:pPr>
      <w:r>
        <w:t>h</w:t>
      </w:r>
      <w:r w:rsidR="002F22D1" w:rsidRPr="002C6AFA">
        <w:t>) Gestori horizontálnych princípov,</w:t>
      </w:r>
    </w:p>
    <w:p w14:paraId="0B938671" w14:textId="3D665092" w:rsidR="002F22D1" w:rsidRPr="002C6AFA" w:rsidRDefault="00FC6E8A" w:rsidP="00603CEB">
      <w:pPr>
        <w:pStyle w:val="AODefPara"/>
        <w:numPr>
          <w:ilvl w:val="1"/>
          <w:numId w:val="20"/>
        </w:numPr>
        <w:spacing w:before="120" w:line="264" w:lineRule="auto"/>
      </w:pPr>
      <w:r>
        <w:t>i</w:t>
      </w:r>
      <w:r w:rsidR="002F22D1" w:rsidRPr="002C6AFA">
        <w:t xml:space="preserve">) Riadiaci orgán, </w:t>
      </w:r>
    </w:p>
    <w:p w14:paraId="35995F70" w14:textId="2C9A2D5E" w:rsidR="002F22D1" w:rsidRPr="002C6AFA" w:rsidRDefault="00FC6E8A" w:rsidP="00E91FC3">
      <w:pPr>
        <w:pStyle w:val="AODefPara"/>
        <w:numPr>
          <w:ilvl w:val="1"/>
          <w:numId w:val="20"/>
        </w:numPr>
        <w:spacing w:before="120" w:line="264" w:lineRule="auto"/>
      </w:pPr>
      <w:r>
        <w:t>j</w:t>
      </w:r>
      <w:r w:rsidR="002F22D1" w:rsidRPr="002C6AFA">
        <w:t xml:space="preserve">) Sprostredkovateľský orgán; </w:t>
      </w:r>
    </w:p>
    <w:p w14:paraId="57EF22FA" w14:textId="77777777" w:rsidR="00885B2A" w:rsidRPr="006A292E" w:rsidRDefault="00885B2A" w:rsidP="000C24F1">
      <w:pPr>
        <w:pStyle w:val="AODefPara"/>
        <w:numPr>
          <w:ilvl w:val="1"/>
          <w:numId w:val="20"/>
        </w:numPr>
        <w:spacing w:before="120" w:line="264" w:lineRule="auto"/>
        <w:ind w:left="567" w:hanging="27"/>
      </w:pPr>
      <w:r w:rsidRPr="006A292E">
        <w:rPr>
          <w:b/>
        </w:rPr>
        <w:t xml:space="preserve">Partner </w:t>
      </w:r>
      <w:r w:rsidRPr="006A292E">
        <w:t>– osoba, ktorá sa spolupodieľa na príprave Projektu so žiadateľom a na realizácii Projektu s Prijímateľom podľa zmluvy uzavretej medzi Prijímateľom a Partnerom alebo ktorá sa spolupodieľa na realizácii Projektu s Prijímateľom podľa zmluvy uzavretej medzi Prijímateľom a Partnerom; Partner Projektu je definovaný v čl. 2 ods. 2.1 zmluvy;</w:t>
      </w:r>
    </w:p>
    <w:p w14:paraId="0C1DC21E" w14:textId="77777777" w:rsidR="002F22D1" w:rsidRPr="00743A9E" w:rsidRDefault="002F22D1" w:rsidP="00C91876">
      <w:pPr>
        <w:pStyle w:val="AODefPara"/>
        <w:numPr>
          <w:ilvl w:val="1"/>
          <w:numId w:val="20"/>
        </w:numPr>
        <w:spacing w:before="120" w:line="264" w:lineRule="auto"/>
        <w:ind w:hanging="180"/>
      </w:pPr>
      <w:r w:rsidRPr="00743A9E">
        <w:rPr>
          <w:b/>
        </w:rPr>
        <w:t xml:space="preserve">Platba </w:t>
      </w:r>
      <w:r w:rsidRPr="00743A9E">
        <w:t>– finančný prevod príspevku alebo jeho časti;</w:t>
      </w:r>
    </w:p>
    <w:p w14:paraId="6CAC9E96" w14:textId="77777777" w:rsidR="002F22D1" w:rsidRPr="00743A9E" w:rsidRDefault="002F22D1" w:rsidP="00C97FA5">
      <w:pPr>
        <w:pStyle w:val="AODefHead"/>
        <w:numPr>
          <w:ilvl w:val="0"/>
          <w:numId w:val="20"/>
        </w:numPr>
        <w:spacing w:before="120" w:line="264" w:lineRule="auto"/>
        <w:ind w:left="540"/>
      </w:pPr>
      <w:r w:rsidRPr="00743A9E">
        <w:rPr>
          <w:b/>
          <w:bCs/>
        </w:rPr>
        <w:t xml:space="preserve">Pracovný deň </w:t>
      </w:r>
      <w:r w:rsidRPr="00743A9E">
        <w:t xml:space="preserve">- deň, ktorým nie je sobota, nedeľa alebo deň pracovného pokoja </w:t>
      </w:r>
      <w:r w:rsidRPr="00743A9E">
        <w:rPr>
          <w:bCs/>
        </w:rPr>
        <w:t>v zmysle zákona č. 241/1993 Z. z. o štátnych sviatkoch, dňoch pracovného pokoja a pamätných dňoch v znení neskorších predpisov</w:t>
      </w:r>
      <w:r w:rsidRPr="00743A9E">
        <w:t>;</w:t>
      </w:r>
    </w:p>
    <w:p w14:paraId="354CC858" w14:textId="77777777" w:rsidR="002F22D1" w:rsidRPr="00743A9E" w:rsidRDefault="002F22D1" w:rsidP="002C6AFA">
      <w:pPr>
        <w:tabs>
          <w:tab w:val="left" w:pos="7740"/>
        </w:tabs>
        <w:spacing w:before="120" w:line="264" w:lineRule="auto"/>
        <w:ind w:left="540"/>
        <w:jc w:val="both"/>
        <w:rPr>
          <w:rFonts w:ascii="Times New Roman" w:hAnsi="Times New Roman"/>
          <w:b/>
        </w:rPr>
      </w:pPr>
      <w:r w:rsidRPr="00743A9E">
        <w:rPr>
          <w:rFonts w:ascii="Times New Roman" w:hAnsi="Times New Roman"/>
          <w:b/>
        </w:rPr>
        <w:t xml:space="preserve">Právny dokument, z ktorého pre Prijímateľa vyplývajú práva a povinnosti alebo ich zmena </w:t>
      </w:r>
      <w:r w:rsidRPr="00743A9E">
        <w:rPr>
          <w:rFonts w:ascii="Times New Roman" w:hAnsi="Times New Roman"/>
        </w:rPr>
        <w:t>alebo tiež</w:t>
      </w:r>
      <w:r w:rsidRPr="00743A9E">
        <w:rPr>
          <w:rFonts w:ascii="Times New Roman" w:hAnsi="Times New Roman"/>
          <w:b/>
        </w:rPr>
        <w:t xml:space="preserve"> Právny dokument </w:t>
      </w:r>
      <w:r w:rsidRPr="00743A9E">
        <w:rPr>
          <w:rFonts w:ascii="Times New Roman" w:hAnsi="Times New Roman"/>
        </w:rPr>
        <w:t>-</w:t>
      </w:r>
      <w:r w:rsidRPr="00743A9E">
        <w:rPr>
          <w:rFonts w:ascii="Times New Roman" w:hAnsi="Times New Roman"/>
          <w:b/>
        </w:rPr>
        <w:t xml:space="preserve"> </w:t>
      </w:r>
      <w:r w:rsidRPr="00743A9E">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DAEA884" w14:textId="27E58B81" w:rsidR="002F22D1" w:rsidRPr="00743A9E" w:rsidRDefault="002F22D1" w:rsidP="002C6AFA">
      <w:pPr>
        <w:spacing w:before="120" w:line="264" w:lineRule="auto"/>
        <w:ind w:left="540"/>
        <w:jc w:val="both"/>
        <w:rPr>
          <w:rFonts w:ascii="Times New Roman" w:hAnsi="Times New Roman"/>
        </w:rPr>
      </w:pPr>
      <w:r w:rsidRPr="00743A9E">
        <w:rPr>
          <w:rFonts w:ascii="Times New Roman" w:hAnsi="Times New Roman"/>
          <w:b/>
        </w:rPr>
        <w:t>Právne predpisy</w:t>
      </w:r>
      <w:r w:rsidR="00BD4558">
        <w:rPr>
          <w:rFonts w:ascii="Times New Roman" w:hAnsi="Times New Roman"/>
          <w:b/>
        </w:rPr>
        <w:t xml:space="preserve"> </w:t>
      </w:r>
      <w:r w:rsidRPr="00743A9E">
        <w:rPr>
          <w:rFonts w:ascii="Times New Roman" w:hAnsi="Times New Roman"/>
          <w:b/>
        </w:rPr>
        <w:t>alebo právne akty EÚ</w:t>
      </w:r>
      <w:r w:rsidRPr="00743A9E">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743A9E">
        <w:rPr>
          <w:rFonts w:ascii="Times New Roman" w:hAnsi="Times New Roman"/>
        </w:rPr>
        <w:t> a ostatné </w:t>
      </w:r>
      <w:r w:rsidRPr="00743A9E">
        <w:rPr>
          <w:rFonts w:ascii="Times New Roman" w:hAnsi="Times New Roman"/>
        </w:rPr>
        <w:t>dokumenty</w:t>
      </w:r>
      <w:r w:rsidR="00CD040B" w:rsidRPr="00743A9E">
        <w:rPr>
          <w:rFonts w:ascii="Times New Roman" w:hAnsi="Times New Roman"/>
        </w:rPr>
        <w:t>, z ktorých vyplývajú práva a povinnosti, ak boli Zverejnené v Úradnom vestníku EÚ</w:t>
      </w:r>
      <w:r w:rsidRPr="00743A9E">
        <w:rPr>
          <w:rFonts w:ascii="Times New Roman" w:hAnsi="Times New Roman"/>
        </w:rPr>
        <w:t>;</w:t>
      </w:r>
    </w:p>
    <w:p w14:paraId="1083B3E9" w14:textId="77777777" w:rsidR="00CD040B" w:rsidRPr="00F30BBA" w:rsidRDefault="00CD040B" w:rsidP="00F30BBA">
      <w:pPr>
        <w:spacing w:before="120" w:line="264" w:lineRule="auto"/>
        <w:ind w:left="540"/>
        <w:jc w:val="both"/>
        <w:rPr>
          <w:rFonts w:ascii="Times New Roman" w:hAnsi="Times New Roman"/>
        </w:rPr>
      </w:pPr>
      <w:r w:rsidRPr="00F30BBA">
        <w:rPr>
          <w:rFonts w:ascii="Times New Roman" w:hAnsi="Times New Roman"/>
          <w:b/>
        </w:rPr>
        <w:t xml:space="preserve">Právne predpisy SR </w:t>
      </w:r>
      <w:r w:rsidRPr="00F30BBA">
        <w:rPr>
          <w:rFonts w:ascii="Times New Roman" w:hAnsi="Times New Roman"/>
        </w:rPr>
        <w:t>– všeobecne záväzné právne predpisy Slovenskej republiky</w:t>
      </w:r>
      <w:r w:rsidRPr="00F30BBA">
        <w:rPr>
          <w:rFonts w:ascii="Times New Roman" w:hAnsi="Times New Roman"/>
          <w:b/>
        </w:rPr>
        <w:t>;</w:t>
      </w:r>
    </w:p>
    <w:p w14:paraId="2799B0F6"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Predmet Projektu</w:t>
      </w:r>
      <w:r w:rsidRPr="00F30BBA">
        <w:rPr>
          <w:rFonts w:ascii="Times New Roman" w:hAnsi="Times New Roman"/>
        </w:rPr>
        <w:t xml:space="preserve"> –</w:t>
      </w:r>
      <w:r w:rsidR="000B354A" w:rsidRPr="00F30BBA">
        <w:rPr>
          <w:rFonts w:ascii="Times New Roman" w:hAnsi="Times New Roman"/>
        </w:rPr>
        <w:t xml:space="preserve"> </w:t>
      </w:r>
      <w:r w:rsidRPr="00F30BBA">
        <w:rPr>
          <w:rFonts w:ascii="Times New Roman" w:hAnsi="Times New Roman"/>
        </w:rPr>
        <w:t>podstata Projektu</w:t>
      </w:r>
      <w:r w:rsidR="000B354A" w:rsidRPr="00F30BBA">
        <w:rPr>
          <w:rFonts w:ascii="Times New Roman" w:hAnsi="Times New Roman"/>
        </w:rPr>
        <w:t xml:space="preserve">, </w:t>
      </w:r>
      <w:r w:rsidR="00C1340C" w:rsidRPr="00F30BBA">
        <w:rPr>
          <w:rFonts w:ascii="Times New Roman" w:hAnsi="Times New Roman"/>
        </w:rPr>
        <w:t xml:space="preserve">ktorej realizácia, nadobudnutie alebo iné aktivity opísané v Projekte boli spolufinancované z NFP a </w:t>
      </w:r>
      <w:r w:rsidR="000B354A" w:rsidRPr="00F30BBA">
        <w:rPr>
          <w:rFonts w:ascii="Times New Roman" w:hAnsi="Times New Roman"/>
        </w:rPr>
        <w:t>ktorá má nehmotnú podobu, ak sa viaže k obsahu vykonávaných hlavných Aktivít Projektu</w:t>
      </w:r>
      <w:r w:rsidR="00A82169" w:rsidRPr="00F30BBA">
        <w:rPr>
          <w:rFonts w:ascii="Times New Roman" w:hAnsi="Times New Roman"/>
        </w:rPr>
        <w:t>,</w:t>
      </w:r>
      <w:r w:rsidR="000B354A" w:rsidRPr="00F30BBA">
        <w:rPr>
          <w:rFonts w:ascii="Times New Roman" w:hAnsi="Times New Roman"/>
        </w:rPr>
        <w:t xml:space="preserve"> alebo je hmotne zachytiteľná a v takom prípade sa</w:t>
      </w:r>
      <w:r w:rsidRPr="00F30BBA">
        <w:rPr>
          <w:rFonts w:ascii="Times New Roman" w:hAnsi="Times New Roman"/>
        </w:rPr>
        <w:t xml:space="preserve"> po Ukončení realizácie </w:t>
      </w:r>
      <w:r w:rsidR="00307349" w:rsidRPr="00F30BBA">
        <w:rPr>
          <w:rFonts w:ascii="Times New Roman" w:hAnsi="Times New Roman"/>
        </w:rPr>
        <w:t xml:space="preserve">hlavných </w:t>
      </w:r>
      <w:r w:rsidRPr="00F30BBA">
        <w:rPr>
          <w:rFonts w:ascii="Times New Roman" w:hAnsi="Times New Roman"/>
        </w:rPr>
        <w:t>aktivít Projektu označuje aj ako hmotný výstup realizácie Projektu</w:t>
      </w:r>
      <w:r w:rsidR="00BE68E8" w:rsidRPr="00F30BBA">
        <w:rPr>
          <w:rFonts w:ascii="Times New Roman" w:hAnsi="Times New Roman"/>
        </w:rPr>
        <w:t xml:space="preserve">, </w:t>
      </w:r>
      <w:r w:rsidRPr="00F30BBA">
        <w:rPr>
          <w:rFonts w:ascii="Times New Roman" w:hAnsi="Times New Roman"/>
          <w:bCs/>
        </w:rPr>
        <w:t>pričom jeden Projekt môže zahŕňať aj viacero Predmetov Projektu;</w:t>
      </w:r>
    </w:p>
    <w:p w14:paraId="4E269380" w14:textId="77777777" w:rsidR="002F22D1" w:rsidRPr="00F30BBA" w:rsidRDefault="002F22D1" w:rsidP="00F30BBA">
      <w:pPr>
        <w:widowControl w:val="0"/>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lastRenderedPageBreak/>
        <w:t>Prioritná os</w:t>
      </w:r>
      <w:r w:rsidRPr="00F30BBA">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8F56FF0" w14:textId="77777777" w:rsidR="00307349" w:rsidRPr="00F30BBA" w:rsidRDefault="00307349" w:rsidP="00F30BBA">
      <w:pPr>
        <w:pStyle w:val="Default"/>
        <w:spacing w:line="264" w:lineRule="auto"/>
        <w:ind w:left="540"/>
        <w:jc w:val="both"/>
        <w:rPr>
          <w:rFonts w:ascii="Times New Roman" w:hAnsi="Times New Roman" w:cs="Times New Roman"/>
          <w:sz w:val="22"/>
          <w:szCs w:val="22"/>
        </w:rPr>
      </w:pPr>
      <w:r w:rsidRPr="00F30BBA">
        <w:rPr>
          <w:rFonts w:ascii="Times New Roman" w:hAnsi="Times New Roman" w:cs="Times New Roman"/>
          <w:b/>
          <w:sz w:val="22"/>
          <w:szCs w:val="22"/>
        </w:rPr>
        <w:t xml:space="preserve">Príručka pre Prijímateľa </w:t>
      </w:r>
      <w:r w:rsidRPr="00F30BBA">
        <w:rPr>
          <w:rFonts w:ascii="Times New Roman" w:hAnsi="Times New Roman" w:cs="Times New Roman"/>
          <w:sz w:val="22"/>
          <w:szCs w:val="22"/>
        </w:rPr>
        <w:t xml:space="preserve">- je </w:t>
      </w:r>
      <w:r w:rsidR="00F65B7D" w:rsidRPr="00F30BBA">
        <w:rPr>
          <w:rFonts w:ascii="Times New Roman" w:hAnsi="Times New Roman" w:cs="Times New Roman"/>
          <w:sz w:val="22"/>
          <w:szCs w:val="22"/>
        </w:rPr>
        <w:t xml:space="preserve">v zmysle Systému riadenia EŠIF </w:t>
      </w:r>
      <w:r w:rsidRPr="00F30BBA">
        <w:rPr>
          <w:rFonts w:ascii="Times New Roman" w:hAnsi="Times New Roman" w:cs="Times New Roman"/>
          <w:sz w:val="22"/>
          <w:szCs w:val="22"/>
        </w:rPr>
        <w:t>záväzný</w:t>
      </w:r>
      <w:r w:rsidR="00F65B7D" w:rsidRPr="00F30BBA">
        <w:rPr>
          <w:rFonts w:ascii="Times New Roman" w:hAnsi="Times New Roman" w:cs="Times New Roman"/>
          <w:sz w:val="22"/>
          <w:szCs w:val="22"/>
        </w:rPr>
        <w:t xml:space="preserve">m riadiacim dokumentom, ktorý vydáva Poskytovateľ a </w:t>
      </w:r>
      <w:r w:rsidRPr="00F30BBA">
        <w:rPr>
          <w:rFonts w:ascii="Times New Roman" w:hAnsi="Times New Roman" w:cs="Times New Roman"/>
          <w:sz w:val="22"/>
          <w:szCs w:val="22"/>
        </w:rPr>
        <w:t xml:space="preserve">ktorý predstavuje </w:t>
      </w:r>
      <w:r w:rsidR="00F65B7D" w:rsidRPr="00F30BBA">
        <w:rPr>
          <w:rFonts w:ascii="Times New Roman" w:hAnsi="Times New Roman" w:cs="Times New Roman"/>
          <w:sz w:val="22"/>
          <w:szCs w:val="22"/>
        </w:rPr>
        <w:t>p</w:t>
      </w:r>
      <w:r w:rsidRPr="00F30BBA">
        <w:rPr>
          <w:rFonts w:ascii="Times New Roman" w:hAnsi="Times New Roman" w:cs="Times New Roman"/>
          <w:sz w:val="22"/>
          <w:szCs w:val="22"/>
        </w:rPr>
        <w:t>rocesný nástroj popisujúci jednotlivé fázy implementácie projektov</w:t>
      </w:r>
      <w:r w:rsidR="00F65B7D" w:rsidRPr="00F30BBA">
        <w:rPr>
          <w:rFonts w:ascii="Times New Roman" w:hAnsi="Times New Roman" w:cs="Times New Roman"/>
          <w:sz w:val="22"/>
          <w:szCs w:val="22"/>
        </w:rPr>
        <w:t>;</w:t>
      </w:r>
      <w:r w:rsidRPr="00F30BBA">
        <w:rPr>
          <w:rFonts w:ascii="Times New Roman" w:hAnsi="Times New Roman" w:cs="Times New Roman"/>
          <w:sz w:val="22"/>
          <w:szCs w:val="22"/>
        </w:rPr>
        <w:t xml:space="preserve"> </w:t>
      </w:r>
    </w:p>
    <w:p w14:paraId="3AD42D3E" w14:textId="77777777" w:rsidR="00DA1C3D" w:rsidRPr="00F30BBA" w:rsidRDefault="00DA1C3D" w:rsidP="00F30BBA">
      <w:pPr>
        <w:pStyle w:val="AODefHead"/>
        <w:numPr>
          <w:ilvl w:val="0"/>
          <w:numId w:val="20"/>
        </w:numPr>
        <w:spacing w:before="120" w:line="264" w:lineRule="auto"/>
        <w:ind w:left="540"/>
      </w:pPr>
      <w:r w:rsidRPr="00F30BBA">
        <w:rPr>
          <w:b/>
          <w:bCs/>
        </w:rPr>
        <w:t xml:space="preserve">Realizácia Projektu - </w:t>
      </w:r>
      <w:r w:rsidRPr="00F30BBA">
        <w:rPr>
          <w:bCs/>
        </w:rPr>
        <w:t>obdobie od Začatia realizácie hlavných aktivít Projektu až po Finančné ukončenie Projektu;</w:t>
      </w:r>
    </w:p>
    <w:p w14:paraId="78D8824E" w14:textId="77777777" w:rsidR="002F22D1" w:rsidRPr="008E5830" w:rsidRDefault="002F22D1" w:rsidP="00F30BBA">
      <w:pPr>
        <w:pStyle w:val="AODefHead"/>
        <w:numPr>
          <w:ilvl w:val="0"/>
          <w:numId w:val="20"/>
        </w:numPr>
        <w:spacing w:before="120" w:line="264" w:lineRule="auto"/>
        <w:ind w:left="540"/>
      </w:pPr>
      <w:r w:rsidRPr="00F30BBA">
        <w:rPr>
          <w:b/>
          <w:bCs/>
        </w:rPr>
        <w:t xml:space="preserve">Realizácia </w:t>
      </w:r>
      <w:r w:rsidR="00DA1C3D" w:rsidRPr="00F30BBA">
        <w:rPr>
          <w:b/>
          <w:bCs/>
        </w:rPr>
        <w:t xml:space="preserve">aktivít </w:t>
      </w:r>
      <w:r w:rsidRPr="00F30BBA">
        <w:rPr>
          <w:b/>
          <w:bCs/>
        </w:rPr>
        <w:t xml:space="preserve">Projektu – </w:t>
      </w:r>
      <w:r w:rsidR="00C6009B" w:rsidRPr="00F30BBA">
        <w:t xml:space="preserve"> </w:t>
      </w:r>
      <w:r w:rsidR="00C6009B" w:rsidRPr="00F30BBA">
        <w:rPr>
          <w:bCs/>
        </w:rPr>
        <w:t>realizácia všetkých hlavných ako aj podporných Aktivít projektu v súlade so Zmluvou o poskytnutí NFP</w:t>
      </w:r>
      <w:r w:rsidR="005D1531" w:rsidRPr="00F30BBA">
        <w:rPr>
          <w:bCs/>
        </w:rPr>
        <w:t>;</w:t>
      </w:r>
      <w:r w:rsidR="00D27194" w:rsidRPr="00F30BBA">
        <w:rPr>
          <w:bCs/>
        </w:rPr>
        <w:t xml:space="preserve"> uvedená definícia sa v Zmluve o poskytnutí NFP používa vtedy, ak je potrebné vyjadriť vecnú stránku Realizácie </w:t>
      </w:r>
      <w:r w:rsidR="00DA1C3D" w:rsidRPr="00F30BBA">
        <w:rPr>
          <w:bCs/>
        </w:rPr>
        <w:t xml:space="preserve">aktivít </w:t>
      </w:r>
      <w:r w:rsidR="00D27194" w:rsidRPr="008E5830">
        <w:rPr>
          <w:bCs/>
        </w:rPr>
        <w:t xml:space="preserve">Projektu </w:t>
      </w:r>
      <w:r w:rsidR="00D27194" w:rsidRPr="008E5830">
        <w:rPr>
          <w:bCs/>
          <w:u w:val="single"/>
        </w:rPr>
        <w:t>bez ohľadu na časový faktor</w:t>
      </w:r>
      <w:r w:rsidRPr="008E5830">
        <w:t>;</w:t>
      </w:r>
    </w:p>
    <w:p w14:paraId="250BE1EC" w14:textId="77777777" w:rsidR="002F22D1" w:rsidRPr="009868C6" w:rsidRDefault="002F22D1" w:rsidP="00F30BBA">
      <w:pPr>
        <w:pStyle w:val="AODefHead"/>
        <w:numPr>
          <w:ilvl w:val="0"/>
          <w:numId w:val="20"/>
        </w:numPr>
        <w:spacing w:before="120" w:line="264" w:lineRule="auto"/>
        <w:ind w:left="540"/>
      </w:pPr>
      <w:r w:rsidRPr="008E5830">
        <w:rPr>
          <w:b/>
          <w:bCs/>
        </w:rPr>
        <w:t xml:space="preserve">Realizácia hlavných aktivít Projektu </w:t>
      </w:r>
      <w:r w:rsidRPr="000B14C5">
        <w:t>– zodpovedá obdobiu</w:t>
      </w:r>
      <w:r w:rsidR="00C00CAF" w:rsidRPr="000B14C5">
        <w:t>,</w:t>
      </w:r>
      <w:r w:rsidRPr="000B14C5">
        <w:t xml:space="preserve"> tzv. fyzickej realizácie Projektu, t. j. obdobiu, v rámci ktorého Prijímateľ realizuje jednotlivé hlavné Aktivity Projektu od Začatia realizácie hlavných aktivít Projektu, najskôr však od </w:t>
      </w:r>
      <w:r w:rsidR="009304E5" w:rsidRPr="000B14C5">
        <w:t xml:space="preserve">1.1.2014, </w:t>
      </w:r>
      <w:r w:rsidRPr="000B14C5">
        <w:t>do</w:t>
      </w:r>
      <w:r w:rsidRPr="009868C6">
        <w:t xml:space="preserve"> Ukončenia realizácie hlavných aktivít Projektu. Maximálna doba Realizácie hlavných aktivít Projektu </w:t>
      </w:r>
      <w:r w:rsidRPr="009868C6">
        <w:rPr>
          <w:bCs/>
        </w:rPr>
        <w:t xml:space="preserve">zodpovedá </w:t>
      </w:r>
      <w:r w:rsidRPr="009868C6">
        <w:t>oprávnenému obdobiu stanovenému vo Výzve na predkladanie žiadostí o NFP, pričom za žiadnych okolností nesmie prekročiť termín stanovený v článku 65 ods. 2 všeobecného nariadenia, t.j. 31.12.2023;</w:t>
      </w:r>
    </w:p>
    <w:p w14:paraId="53E6F0AD" w14:textId="77777777" w:rsidR="002F22D1" w:rsidRPr="00C97FA5" w:rsidRDefault="002F22D1" w:rsidP="00F30BBA">
      <w:pPr>
        <w:pStyle w:val="AODefHead"/>
        <w:numPr>
          <w:ilvl w:val="0"/>
          <w:numId w:val="20"/>
        </w:numPr>
        <w:spacing w:before="120" w:line="264" w:lineRule="auto"/>
        <w:ind w:left="540"/>
      </w:pPr>
      <w:r w:rsidRPr="00DE35EC">
        <w:rPr>
          <w:b/>
        </w:rPr>
        <w:t xml:space="preserve">Riadiaci orgán </w:t>
      </w:r>
      <w:r w:rsidRPr="00DE35EC">
        <w:t xml:space="preserve">alebo </w:t>
      </w:r>
      <w:r w:rsidRPr="00603CEB">
        <w:rPr>
          <w:b/>
        </w:rPr>
        <w:t xml:space="preserve">RO – </w:t>
      </w:r>
      <w:r w:rsidRPr="00603CEB">
        <w:t>orgán štátnej správy alebo územnej samosprávy poverený Slovenskou republikou, ktorý je určený na r</w:t>
      </w:r>
      <w:r w:rsidRPr="00E91FC3">
        <w:t>ealizáciu programu a zodpovedá za riadenie programu v súlade so zásadou riadneho finančného hospodárenia</w:t>
      </w:r>
      <w:r w:rsidRPr="00E91FC3" w:rsidDel="004C569F">
        <w:t xml:space="preserve"> </w:t>
      </w:r>
      <w:r w:rsidRPr="000C24F1">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C91876">
        <w:t>Ak</w:t>
      </w:r>
      <w:r w:rsidRPr="00C91876">
        <w:t xml:space="preserve"> je to účelné, Riadiaci orgán môže konať aj prostredníctvom Sprostredkovateľského orgánu;</w:t>
      </w:r>
      <w:r w:rsidRPr="00C97FA5">
        <w:rPr>
          <w:b/>
          <w:bCs/>
        </w:rPr>
        <w:t xml:space="preserve"> </w:t>
      </w:r>
    </w:p>
    <w:p w14:paraId="5DAC03CC" w14:textId="77777777" w:rsidR="002F22D1" w:rsidRPr="002C6AFA" w:rsidRDefault="002F22D1" w:rsidP="00F30BBA">
      <w:pPr>
        <w:pStyle w:val="AODefHead"/>
        <w:numPr>
          <w:ilvl w:val="0"/>
          <w:numId w:val="0"/>
        </w:numPr>
        <w:spacing w:before="120" w:line="264" w:lineRule="auto"/>
        <w:ind w:left="540"/>
      </w:pPr>
      <w:r w:rsidRPr="002C6AFA">
        <w:rPr>
          <w:b/>
        </w:rPr>
        <w:t xml:space="preserve">Riadne – </w:t>
      </w:r>
      <w:r w:rsidR="00F73E48" w:rsidRPr="002C6AFA">
        <w:t xml:space="preserve">uskutočnenie (právneho) úkonu </w:t>
      </w:r>
      <w:r w:rsidRPr="002C6AFA">
        <w:t xml:space="preserve">v súlade so Zmluvou o poskytnutí NFP, právnymi predpismi SR a právnymi aktmi EÚ a s  Príručkou pre žiadateľa v rámci Výzvy a jej príloh, </w:t>
      </w:r>
      <w:r w:rsidR="00C6009B" w:rsidRPr="002C6AFA">
        <w:t xml:space="preserve">Príručkou pre Prijímateľa, </w:t>
      </w:r>
      <w:r w:rsidRPr="002C6AFA">
        <w:t>príslušnou schémou pomoci, ak je súčasťou projektu poskytnutie pomoci, Systémom finančného riadenia, Systémom riadenia EŠIF a Právnymi dokumentmi;</w:t>
      </w:r>
    </w:p>
    <w:p w14:paraId="2B1A98FB" w14:textId="77777777" w:rsidR="002F22D1" w:rsidRPr="00901C88" w:rsidRDefault="002F22D1" w:rsidP="00F30BBA">
      <w:pPr>
        <w:pStyle w:val="AODefHead"/>
        <w:numPr>
          <w:ilvl w:val="0"/>
          <w:numId w:val="20"/>
        </w:numPr>
        <w:spacing w:before="120" w:line="264" w:lineRule="auto"/>
        <w:ind w:left="540"/>
        <w:rPr>
          <w:highlight w:val="yellow"/>
        </w:rPr>
      </w:pPr>
      <w:r w:rsidRPr="00901C88">
        <w:rPr>
          <w:b/>
          <w:bCs/>
        </w:rPr>
        <w:t xml:space="preserve">Schémy štátnej pomoci a schémy pomoci </w:t>
      </w:r>
      <w:r w:rsidRPr="00901C88">
        <w:rPr>
          <w:b/>
        </w:rPr>
        <w:t>"</w:t>
      </w:r>
      <w:r w:rsidRPr="00901C88">
        <w:rPr>
          <w:b/>
          <w:bCs/>
        </w:rPr>
        <w:t>de minimis</w:t>
      </w:r>
      <w:r w:rsidRPr="00901C88">
        <w:rPr>
          <w:b/>
        </w:rPr>
        <w:t>"</w:t>
      </w:r>
      <w:r w:rsidRPr="00901C88">
        <w:rPr>
          <w:b/>
          <w:bCs/>
        </w:rPr>
        <w:t xml:space="preserve">, </w:t>
      </w:r>
      <w:r w:rsidRPr="00901C88">
        <w:rPr>
          <w:bCs/>
        </w:rPr>
        <w:t>spoločne aj ako</w:t>
      </w:r>
      <w:r w:rsidRPr="00901C88">
        <w:rPr>
          <w:b/>
          <w:bCs/>
        </w:rPr>
        <w:t xml:space="preserve"> „schémy pomoci“ </w:t>
      </w:r>
      <w:r w:rsidRPr="00901C88">
        <w:t xml:space="preserve">– dokumenty, ktoré presne stanovujú pravidlá a podmienky, na ktorých základe môžu poskytovatelia pomoci poskytnúť štátnu pomoc a pomoc "de minimis" jednotlivým prijímateľom; </w:t>
      </w:r>
    </w:p>
    <w:p w14:paraId="366B8FEE" w14:textId="77777777" w:rsidR="002F22D1" w:rsidRPr="00743A9E" w:rsidRDefault="002F22D1" w:rsidP="00F30BBA">
      <w:pPr>
        <w:pStyle w:val="AODefHead"/>
        <w:numPr>
          <w:ilvl w:val="0"/>
          <w:numId w:val="20"/>
        </w:numPr>
        <w:spacing w:before="120" w:line="264" w:lineRule="auto"/>
        <w:ind w:left="540"/>
      </w:pPr>
      <w:r w:rsidRPr="00743A9E">
        <w:rPr>
          <w:b/>
        </w:rPr>
        <w:t xml:space="preserve">Schválená žiadosť o NFP – </w:t>
      </w:r>
      <w:r w:rsidRPr="00743A9E">
        <w:t>žiadosť o NFP, v rozsahu a obsahu ako bola schválená Poskytovateľom v rámci konania o žiadosti v zmysle § 19 ods. 8 zákona o príspevku z EŠIF a ktorá je uložená u Poskytovateľa;</w:t>
      </w:r>
    </w:p>
    <w:p w14:paraId="577D6085" w14:textId="77777777" w:rsidR="002F22D1" w:rsidRPr="00743A9E" w:rsidRDefault="002F22D1" w:rsidP="00F30BBA">
      <w:pPr>
        <w:pStyle w:val="AODefHead"/>
        <w:numPr>
          <w:ilvl w:val="0"/>
          <w:numId w:val="20"/>
        </w:numPr>
        <w:spacing w:before="120" w:line="264" w:lineRule="auto"/>
        <w:ind w:left="540"/>
      </w:pPr>
      <w:r w:rsidRPr="00743A9E">
        <w:rPr>
          <w:b/>
        </w:rPr>
        <w:t>Schválené oprávnené výdavky –</w:t>
      </w:r>
      <w:r w:rsidRPr="00743A9E">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7FECBDF5" w14:textId="77777777" w:rsidR="002F22D1" w:rsidRPr="00743A9E" w:rsidRDefault="002F22D1" w:rsidP="00F30BBA">
      <w:pPr>
        <w:pStyle w:val="AODefHead"/>
        <w:numPr>
          <w:ilvl w:val="0"/>
          <w:numId w:val="20"/>
        </w:numPr>
        <w:spacing w:before="120" w:line="264" w:lineRule="auto"/>
        <w:ind w:left="540"/>
      </w:pPr>
      <w:r w:rsidRPr="00743A9E">
        <w:rPr>
          <w:b/>
        </w:rPr>
        <w:t xml:space="preserve">Skupina výdavkov – </w:t>
      </w:r>
      <w:r w:rsidRPr="00743A9E">
        <w:t xml:space="preserve">výdavky rovnakého charakteru zoskupené na základe opatrení Ministerstva financií SR, ktorými sa ustanovujú podrobnosti o postupoch účtovania. Skupiny oprávnených výdavkov sú definované prostredníctvom Číselníka oprávnených </w:t>
      </w:r>
      <w:r w:rsidRPr="00743A9E">
        <w:lastRenderedPageBreak/>
        <w:t>výdavkov, ktorý tvorí prílohu č. 1 Metodického pokynu CKO na programové obdobie 2014 – 2020 č. 4 k číselníku oprávnených výdavkov;</w:t>
      </w:r>
    </w:p>
    <w:p w14:paraId="38405292" w14:textId="77777777" w:rsidR="002F22D1" w:rsidRPr="00743A9E" w:rsidRDefault="002F22D1" w:rsidP="00F30BBA">
      <w:pPr>
        <w:pStyle w:val="AODefHead"/>
        <w:numPr>
          <w:ilvl w:val="0"/>
          <w:numId w:val="20"/>
        </w:numPr>
        <w:spacing w:before="120" w:line="264" w:lineRule="auto"/>
        <w:ind w:left="540"/>
      </w:pPr>
      <w:r w:rsidRPr="00743A9E">
        <w:rPr>
          <w:b/>
          <w:bCs/>
        </w:rPr>
        <w:t>Správa o zistenej nezrovnalosti</w:t>
      </w:r>
      <w:r w:rsidRPr="00743A9E">
        <w:t xml:space="preserve"> – dokument vyplnený Riadiacim orgánom, Sprostredkovateľským orgánom, platobnou jednotkou, Certifikačným orgánom, Orgánom auditu a jeho </w:t>
      </w:r>
      <w:r w:rsidR="00A61137" w:rsidRPr="00743A9E">
        <w:t>spolupracujúc</w:t>
      </w:r>
      <w:r w:rsidR="00A61137">
        <w:t>im</w:t>
      </w:r>
      <w:r w:rsidR="00A61137" w:rsidRPr="00743A9E">
        <w:t xml:space="preserve"> </w:t>
      </w:r>
      <w:r w:rsidRPr="00743A9E">
        <w:t>orgánom, na ktorého základe je oficiálne zdokumentované podozrenie z Nezrovnalosti alebo zistenie Nezrovnalosti;</w:t>
      </w:r>
    </w:p>
    <w:p w14:paraId="71E5CF41" w14:textId="77777777" w:rsidR="002F22D1" w:rsidRPr="00F30BBA" w:rsidRDefault="002F22D1" w:rsidP="00D83818">
      <w:pPr>
        <w:pStyle w:val="AODefHead"/>
        <w:numPr>
          <w:ilvl w:val="0"/>
          <w:numId w:val="0"/>
        </w:numPr>
        <w:spacing w:before="120" w:line="264" w:lineRule="auto"/>
        <w:ind w:left="540"/>
        <w:rPr>
          <w:bCs/>
          <w:lang w:val="cs-CZ"/>
        </w:rPr>
      </w:pPr>
      <w:r w:rsidRPr="00D83818">
        <w:rPr>
          <w:b/>
        </w:rPr>
        <w:t>Systém finančného riadenia štrukturálnych fondov, Kohézneho fondu a Európskeho námorného a rybárskeho fondu na programové obdobie 2014 – 2020  alebo Systém finančného riadenia</w:t>
      </w:r>
      <w:r w:rsidRPr="00743A9E">
        <w:t xml:space="preserve"> </w:t>
      </w:r>
      <w:r w:rsidR="004968DC" w:rsidRPr="00F30BBA">
        <w:t>–</w:t>
      </w:r>
      <w:r w:rsidRPr="00743A9E">
        <w:t xml:space="preserve"> dokument vydaný Certifikačným orgánom, ktorý predstavuje </w:t>
      </w:r>
      <w:r w:rsidR="00791659" w:rsidRPr="00F30BBA">
        <w:t xml:space="preserve">súhrn pravidiel, postupov a činností financovania </w:t>
      </w:r>
      <w:r w:rsidR="009304E5" w:rsidRPr="00F30BBA">
        <w:t>NFP</w:t>
      </w:r>
      <w:r w:rsidR="00791659" w:rsidRPr="00F30BBA">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F30BBA">
        <w:rPr>
          <w:bCs/>
          <w:lang w:val="cs-CZ"/>
        </w:rPr>
        <w:t>;</w:t>
      </w:r>
      <w:r w:rsidRPr="00F30BBA">
        <w:t xml:space="preserve"> pre účely Zmluvy o poskytnutí NFP je záväzná vždy aktuálna Zverejnená verzia uvedeného dokumentu na webovom sídle </w:t>
      </w:r>
      <w:r w:rsidR="00BF63E4" w:rsidRPr="00F30BBA">
        <w:t>Ministerstva financií SR</w:t>
      </w:r>
      <w:r w:rsidRPr="00F30BBA">
        <w:t>;</w:t>
      </w:r>
      <w:r w:rsidRPr="00F30BBA">
        <w:rPr>
          <w:bCs/>
          <w:lang w:val="cs-CZ"/>
        </w:rPr>
        <w:t xml:space="preserve"> </w:t>
      </w:r>
    </w:p>
    <w:p w14:paraId="036D1D83" w14:textId="77777777" w:rsidR="00BD4558" w:rsidRPr="00D83818" w:rsidRDefault="00BD4558" w:rsidP="00F30BBA">
      <w:pPr>
        <w:pStyle w:val="AODefHead"/>
        <w:numPr>
          <w:ilvl w:val="0"/>
          <w:numId w:val="20"/>
        </w:numPr>
        <w:spacing w:before="120" w:line="264" w:lineRule="auto"/>
        <w:ind w:left="540"/>
        <w:rPr>
          <w:highlight w:val="yellow"/>
        </w:rPr>
      </w:pPr>
      <w:r w:rsidRPr="00743A9E">
        <w:rPr>
          <w:b/>
        </w:rPr>
        <w:t>Systém riadenia EŠIF</w:t>
      </w:r>
      <w:r w:rsidRPr="00743A9E">
        <w:t xml:space="preserve"> </w:t>
      </w:r>
      <w:r w:rsidRPr="00F30BBA">
        <w:t>–</w:t>
      </w:r>
      <w:r w:rsidRPr="00743A9E">
        <w:t xml:space="preserve"> 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4CE9A0" w14:textId="0C11E02B" w:rsidR="002F22D1" w:rsidRPr="00F30BBA" w:rsidRDefault="002F22D1" w:rsidP="00F30BBA">
      <w:pPr>
        <w:pStyle w:val="AODefHead"/>
        <w:numPr>
          <w:ilvl w:val="0"/>
          <w:numId w:val="20"/>
        </w:numPr>
        <w:spacing w:before="120" w:line="264" w:lineRule="auto"/>
        <w:ind w:left="540"/>
        <w:rPr>
          <w:highlight w:val="yellow"/>
        </w:rPr>
      </w:pPr>
      <w:r w:rsidRPr="00F30BBA">
        <w:rPr>
          <w:b/>
          <w:bCs/>
        </w:rPr>
        <w:t xml:space="preserve">Štátna pomoc </w:t>
      </w:r>
      <w:r w:rsidRPr="00F30BBA">
        <w:rPr>
          <w:bCs/>
        </w:rPr>
        <w:t>alebo</w:t>
      </w:r>
      <w:r w:rsidRPr="00F30BBA">
        <w:rPr>
          <w:b/>
          <w:bCs/>
        </w:rPr>
        <w:t xml:space="preserve"> pomoc </w:t>
      </w:r>
      <w:r w:rsidRPr="00F30BBA">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F30BBA">
        <w:t>EÚ</w:t>
      </w:r>
      <w:r w:rsidRPr="00F30BBA">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9AB6016" w14:textId="77777777" w:rsidR="002F22D1" w:rsidRPr="008E5830" w:rsidRDefault="002F22D1" w:rsidP="00F30BBA">
      <w:pPr>
        <w:pStyle w:val="AODefHead"/>
        <w:numPr>
          <w:ilvl w:val="0"/>
          <w:numId w:val="20"/>
        </w:numPr>
        <w:spacing w:before="120" w:line="264" w:lineRule="auto"/>
        <w:ind w:left="539"/>
      </w:pPr>
      <w:r w:rsidRPr="00F30BBA">
        <w:rPr>
          <w:b/>
          <w:bCs/>
        </w:rPr>
        <w:t xml:space="preserve">Účastníci projektu </w:t>
      </w:r>
      <w:r w:rsidRPr="00F30BBA">
        <w:t xml:space="preserve">– osoby priamo zúčastňujúce sa </w:t>
      </w:r>
      <w:r w:rsidR="000B128B" w:rsidRPr="00F30BBA">
        <w:t xml:space="preserve">Aktivít Projektu </w:t>
      </w:r>
      <w:r w:rsidRPr="00F30BBA">
        <w:t xml:space="preserve">spolufinancovaného z ESF (napr. frekventanti vzdelávacích programov, účastníci sociálnych programov), pričom platí, že na každého účastníka </w:t>
      </w:r>
      <w:r w:rsidR="000B128B" w:rsidRPr="00F30BBA">
        <w:t xml:space="preserve">Projektu </w:t>
      </w:r>
      <w:r w:rsidRPr="00F30BBA">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F30BBA">
        <w:t xml:space="preserve">Aktivít Projektu </w:t>
      </w:r>
      <w:r w:rsidRPr="008E5830">
        <w:t>(napr. pri projektoch zameraných na vydanie publikácií používatelia týchto publikácií);</w:t>
      </w:r>
    </w:p>
    <w:p w14:paraId="1E921857" w14:textId="77777777" w:rsidR="00D828B9" w:rsidRPr="00F30BBA" w:rsidRDefault="00D828B9" w:rsidP="00F30BBA">
      <w:pPr>
        <w:numPr>
          <w:ilvl w:val="1"/>
          <w:numId w:val="20"/>
        </w:numPr>
        <w:spacing w:before="120" w:after="120" w:line="264" w:lineRule="auto"/>
        <w:ind w:left="540"/>
        <w:jc w:val="both"/>
        <w:rPr>
          <w:rFonts w:ascii="Times New Roman" w:hAnsi="Times New Roman"/>
          <w:bCs/>
        </w:rPr>
      </w:pPr>
      <w:r w:rsidRPr="008E5830">
        <w:rPr>
          <w:rFonts w:ascii="Times New Roman" w:hAnsi="Times New Roman"/>
          <w:b/>
        </w:rPr>
        <w:t>Účtovný doklad</w:t>
      </w:r>
      <w:r w:rsidRPr="008E5830">
        <w:rPr>
          <w:rFonts w:ascii="Times New Roman" w:hAnsi="Times New Roman"/>
          <w:b/>
          <w:bCs/>
        </w:rPr>
        <w:t xml:space="preserve"> - </w:t>
      </w:r>
      <w:r w:rsidRPr="000B14C5">
        <w:rPr>
          <w:rFonts w:ascii="Times New Roman" w:hAnsi="Times New Roman"/>
        </w:rPr>
        <w:t xml:space="preserve">doklad definovaný v § 10 ods. 1 zákona č. 431/2002 Z. z. o účtovníctve v znení </w:t>
      </w:r>
      <w:r w:rsidR="00BF63E4" w:rsidRPr="000B14C5">
        <w:rPr>
          <w:rFonts w:ascii="Times New Roman" w:hAnsi="Times New Roman"/>
        </w:rPr>
        <w:t>neskorších predpisov.</w:t>
      </w:r>
      <w:r w:rsidRPr="000B14C5">
        <w:rPr>
          <w:rFonts w:ascii="Times New Roman" w:hAnsi="Times New Roman"/>
        </w:rPr>
        <w:t xml:space="preserve"> Na účely predkladania ŽoP (predfinancovanie, refundácia – priebežná platba, zúčtovanie zálohovej plat</w:t>
      </w:r>
      <w:r w:rsidRPr="009868C6">
        <w:rPr>
          <w:rFonts w:ascii="Times New Roman" w:hAnsi="Times New Roman"/>
        </w:rPr>
        <w:t xml:space="preserve">by) sa vyžaduje splnenie náležitostí definovaných v § 10 ods. 1 písm. a) až f) predmetného zákona, pričom za dostatočné </w:t>
      </w:r>
      <w:r w:rsidRPr="00F30BBA">
        <w:rPr>
          <w:rFonts w:ascii="Times New Roman" w:hAnsi="Times New Roman"/>
        </w:rPr>
        <w:t xml:space="preserve">splnenie náležitosti podľa písm. f) sa považuje vyhlásenie Prijímateľa v ŽoP v časti Čestné vyhlásenie v znení podľa prílohy č. 1a) Systému finančného riadenia. V súvislosti </w:t>
      </w:r>
      <w:r w:rsidRPr="00F30BBA">
        <w:rPr>
          <w:rFonts w:ascii="Times New Roman" w:hAnsi="Times New Roman"/>
        </w:rPr>
        <w:lastRenderedPageBreak/>
        <w:t>s postúpením pohľadávky sa z pohľadu splnenia požiadaviek všeobecného nariadenia za účtovný doklad, ktorého dôkazná hodnota je rovnocenná faktúram, považuje aj doklad preukazujúci vykonanie započítania</w:t>
      </w:r>
      <w:r w:rsidR="006071B1" w:rsidRPr="00F30BBA">
        <w:rPr>
          <w:rFonts w:ascii="Times New Roman" w:hAnsi="Times New Roman"/>
        </w:rPr>
        <w:t>;</w:t>
      </w:r>
    </w:p>
    <w:p w14:paraId="65BC8E1B" w14:textId="77777777" w:rsidR="002F22D1" w:rsidRPr="00F30BBA" w:rsidRDefault="002F22D1" w:rsidP="00F30BBA">
      <w:pPr>
        <w:spacing w:before="120" w:line="264" w:lineRule="auto"/>
        <w:ind w:left="540"/>
        <w:jc w:val="both"/>
        <w:rPr>
          <w:rFonts w:ascii="Times New Roman" w:hAnsi="Times New Roman"/>
          <w:bCs/>
        </w:rPr>
      </w:pPr>
      <w:r w:rsidRPr="00F30BBA">
        <w:rPr>
          <w:rFonts w:ascii="Times New Roman" w:hAnsi="Times New Roman"/>
          <w:b/>
        </w:rPr>
        <w:t xml:space="preserve">Ukončenie realizácie hlavných aktivít Projektu </w:t>
      </w:r>
      <w:r w:rsidRPr="00F30BBA">
        <w:rPr>
          <w:rFonts w:ascii="Times New Roman" w:hAnsi="Times New Roman"/>
        </w:rPr>
        <w:t xml:space="preserve">– predstavuje ukončenie tzv. fyzickej realizácie Projektu. Realizácia hlavných aktivít Projektu sa považuje za ukončenú </w:t>
      </w:r>
      <w:r w:rsidR="004F65B0" w:rsidRPr="00F30BBA">
        <w:rPr>
          <w:rFonts w:ascii="Times New Roman" w:hAnsi="Times New Roman"/>
        </w:rPr>
        <w:t>v kalendárny deň</w:t>
      </w:r>
      <w:r w:rsidRPr="00F30BBA">
        <w:rPr>
          <w:rFonts w:ascii="Times New Roman" w:hAnsi="Times New Roman"/>
        </w:rPr>
        <w:t xml:space="preserve">, kedy </w:t>
      </w:r>
      <w:r w:rsidRPr="001A33B2">
        <w:rPr>
          <w:rFonts w:ascii="Times New Roman" w:hAnsi="Times New Roman"/>
        </w:rPr>
        <w:t xml:space="preserve">Prijímateľ </w:t>
      </w:r>
      <w:r w:rsidR="009075AC" w:rsidRPr="00FF75F3">
        <w:rPr>
          <w:rFonts w:ascii="Times New Roman" w:hAnsi="Times New Roman"/>
          <w:highlight w:val="lightGray"/>
        </w:rPr>
        <w:t xml:space="preserve">a Partner </w:t>
      </w:r>
      <w:r w:rsidRPr="00FF75F3">
        <w:rPr>
          <w:rFonts w:ascii="Times New Roman" w:hAnsi="Times New Roman"/>
          <w:highlight w:val="lightGray"/>
        </w:rPr>
        <w:t>kumulatívne splní</w:t>
      </w:r>
      <w:r w:rsidR="009075AC" w:rsidRPr="00FF75F3">
        <w:rPr>
          <w:rFonts w:ascii="Times New Roman" w:hAnsi="Times New Roman"/>
          <w:highlight w:val="lightGray"/>
        </w:rPr>
        <w:t>/splnia</w:t>
      </w:r>
      <w:r w:rsidRPr="00FF75F3">
        <w:rPr>
          <w:rFonts w:ascii="Times New Roman" w:hAnsi="Times New Roman"/>
          <w:highlight w:val="lightGray"/>
        </w:rPr>
        <w:t xml:space="preserve"> nižšie uvedené podmienky:</w:t>
      </w:r>
    </w:p>
    <w:p w14:paraId="0DA48D1C" w14:textId="77777777" w:rsidR="002F22D1" w:rsidRPr="00F30BBA" w:rsidRDefault="002F22D1" w:rsidP="00F30BBA">
      <w:pPr>
        <w:numPr>
          <w:ilvl w:val="0"/>
          <w:numId w:val="37"/>
        </w:numPr>
        <w:spacing w:before="120" w:after="0" w:line="264" w:lineRule="auto"/>
        <w:ind w:hanging="360"/>
        <w:jc w:val="both"/>
        <w:rPr>
          <w:rFonts w:ascii="Times New Roman" w:hAnsi="Times New Roman"/>
        </w:rPr>
      </w:pPr>
      <w:r w:rsidRPr="00F30BBA">
        <w:rPr>
          <w:rFonts w:ascii="Times New Roman" w:hAnsi="Times New Roman"/>
        </w:rPr>
        <w:t>fyzicky sa zrealizovali</w:t>
      </w:r>
      <w:r w:rsidR="00F36676" w:rsidRPr="00F30BBA">
        <w:rPr>
          <w:rFonts w:ascii="Times New Roman" w:hAnsi="Times New Roman"/>
        </w:rPr>
        <w:t xml:space="preserve"> všetky</w:t>
      </w:r>
      <w:r w:rsidRPr="00F30BBA">
        <w:rPr>
          <w:rFonts w:ascii="Times New Roman" w:hAnsi="Times New Roman"/>
        </w:rPr>
        <w:t xml:space="preserve"> hlavné Aktivity Projektu, </w:t>
      </w:r>
    </w:p>
    <w:p w14:paraId="7CC622D7" w14:textId="77777777" w:rsidR="002F22D1" w:rsidRPr="008E5830" w:rsidRDefault="002F22D1" w:rsidP="00F30BBA">
      <w:pPr>
        <w:numPr>
          <w:ilvl w:val="0"/>
          <w:numId w:val="37"/>
        </w:numPr>
        <w:spacing w:before="120" w:after="0" w:line="264" w:lineRule="auto"/>
        <w:ind w:hanging="360"/>
        <w:jc w:val="both"/>
        <w:rPr>
          <w:rFonts w:ascii="Times New Roman" w:hAnsi="Times New Roman"/>
          <w:bCs/>
        </w:rPr>
      </w:pPr>
      <w:r w:rsidRPr="00F30BBA">
        <w:rPr>
          <w:rFonts w:ascii="Times New Roman" w:hAnsi="Times New Roman"/>
        </w:rPr>
        <w:t xml:space="preserve">Predmet Projektu bol riadne </w:t>
      </w:r>
      <w:r w:rsidR="00BE68E8" w:rsidRPr="008E5830">
        <w:rPr>
          <w:rFonts w:ascii="Times New Roman" w:hAnsi="Times New Roman"/>
        </w:rPr>
        <w:t>ukončený/</w:t>
      </w:r>
      <w:r w:rsidRPr="008E5830">
        <w:rPr>
          <w:rFonts w:ascii="Times New Roman" w:hAnsi="Times New Roman"/>
        </w:rPr>
        <w:t>dodaný Prijímateľovi. Splnenie tejto podmienky sa preukazuje najmä:</w:t>
      </w:r>
    </w:p>
    <w:p w14:paraId="583390BC" w14:textId="77777777" w:rsidR="00F36676" w:rsidRPr="009868C6"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B14C5">
        <w:rPr>
          <w:rFonts w:ascii="Times New Roman" w:hAnsi="Times New Roman"/>
        </w:rPr>
        <w:t>dokumentom, z ktorého nepochybným, určitým a zrozumiteľným spôsobom  vyplýva, že Predmet Projektu bol odovzdaný Prijímateľovi</w:t>
      </w:r>
      <w:r w:rsidR="004240BC" w:rsidRPr="000B14C5">
        <w:rPr>
          <w:rFonts w:ascii="Times New Roman" w:hAnsi="Times New Roman"/>
        </w:rPr>
        <w:t>,</w:t>
      </w:r>
      <w:r w:rsidRPr="000B14C5">
        <w:rPr>
          <w:rFonts w:ascii="Times New Roman" w:hAnsi="Times New Roman"/>
        </w:rPr>
        <w:t xml:space="preserve"> alebo bol so súhlasom Prijímateľa sfunkčnený tak, ako sa to predpokladalo v schválenej Žiadosti o</w:t>
      </w:r>
      <w:r w:rsidR="008F0B5A" w:rsidRPr="009868C6">
        <w:rPr>
          <w:rFonts w:ascii="Times New Roman" w:hAnsi="Times New Roman"/>
        </w:rPr>
        <w:t> </w:t>
      </w:r>
      <w:r w:rsidRPr="009868C6">
        <w:rPr>
          <w:rFonts w:ascii="Times New Roman" w:hAnsi="Times New Roman"/>
        </w:rPr>
        <w:t>NFP</w:t>
      </w:r>
      <w:r w:rsidR="008F0B5A" w:rsidRPr="009868C6">
        <w:rPr>
          <w:rFonts w:ascii="Times New Roman" w:hAnsi="Times New Roman"/>
        </w:rPr>
        <w:t xml:space="preserve">, alebo </w:t>
      </w:r>
    </w:p>
    <w:p w14:paraId="4D44553C" w14:textId="77777777" w:rsidR="002F22D1" w:rsidRPr="008E5830"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E35EC">
        <w:rPr>
          <w:rFonts w:ascii="Times New Roman" w:hAnsi="Times New Roman"/>
        </w:rPr>
        <w:t xml:space="preserve">pre prípad projektov, </w:t>
      </w:r>
      <w:r w:rsidR="005E4601" w:rsidRPr="00DE35EC">
        <w:rPr>
          <w:rFonts w:ascii="Times New Roman" w:hAnsi="Times New Roman"/>
        </w:rPr>
        <w:t xml:space="preserve">pri </w:t>
      </w:r>
      <w:r w:rsidRPr="00603CEB">
        <w:rPr>
          <w:rFonts w:ascii="Times New Roman" w:hAnsi="Times New Roman"/>
        </w:rPr>
        <w:t>ktorých neexistuje hmotne zachytiteľný Predmet Projektu, predložením čestného vyhlásenia Prijímateľa s uvedením dňa, ku ktorému došlo k ukončeniu poslednej hlavnej Aktivity Projektu</w:t>
      </w:r>
      <w:r w:rsidR="001E3EE1" w:rsidRPr="00E91FC3">
        <w:rPr>
          <w:rFonts w:ascii="Times New Roman" w:hAnsi="Times New Roman"/>
        </w:rPr>
        <w:t xml:space="preserve">, pričom prílohou čestného vyhlásenia je </w:t>
      </w:r>
      <w:commentRangeStart w:id="3"/>
      <w:r w:rsidR="001E3EE1" w:rsidRPr="00E91FC3">
        <w:rPr>
          <w:rFonts w:ascii="Times New Roman" w:hAnsi="Times New Roman"/>
        </w:rPr>
        <w:t>dokument</w:t>
      </w:r>
      <w:commentRangeEnd w:id="3"/>
      <w:r w:rsidR="001E3EE1" w:rsidRPr="008E5830">
        <w:rPr>
          <w:rStyle w:val="Odkaznakomentr"/>
          <w:rFonts w:ascii="Times New Roman" w:eastAsia="Times New Roman" w:hAnsi="Times New Roman"/>
          <w:sz w:val="22"/>
          <w:szCs w:val="22"/>
          <w:lang w:val="x-none" w:eastAsia="x-none"/>
        </w:rPr>
        <w:commentReference w:id="3"/>
      </w:r>
      <w:r w:rsidR="001E3EE1" w:rsidRPr="008E5830">
        <w:rPr>
          <w:rFonts w:ascii="Times New Roman" w:hAnsi="Times New Roman"/>
        </w:rPr>
        <w:t xml:space="preserve"> odôvodňujúci ukončenie poslednej hlavnej Aktivity Projektu v deň uvedený v čestnom vyhlásení</w:t>
      </w:r>
      <w:r w:rsidR="002F22D1" w:rsidRPr="008E5830">
        <w:rPr>
          <w:rFonts w:ascii="Times New Roman" w:hAnsi="Times New Roman"/>
          <w:bCs/>
        </w:rPr>
        <w:t>.</w:t>
      </w:r>
    </w:p>
    <w:p w14:paraId="5186CFF0" w14:textId="77777777" w:rsidR="002F22D1" w:rsidRPr="009868C6" w:rsidRDefault="002F22D1" w:rsidP="00F30BBA">
      <w:pPr>
        <w:spacing w:before="120" w:line="264" w:lineRule="auto"/>
        <w:ind w:left="900"/>
        <w:jc w:val="both"/>
        <w:rPr>
          <w:rFonts w:ascii="Times New Roman" w:hAnsi="Times New Roman"/>
          <w:bCs/>
        </w:rPr>
      </w:pPr>
      <w:r w:rsidRPr="000B14C5">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3BE40EAB" w14:textId="247CC010" w:rsidR="002F22D1" w:rsidRPr="00E91FC3" w:rsidRDefault="002F22D1" w:rsidP="00F30BBA">
      <w:pPr>
        <w:pStyle w:val="AODefHead"/>
        <w:numPr>
          <w:ilvl w:val="0"/>
          <w:numId w:val="0"/>
        </w:numPr>
        <w:spacing w:before="120" w:line="264" w:lineRule="auto"/>
        <w:ind w:left="540"/>
      </w:pPr>
      <w:r w:rsidRPr="00DE35EC">
        <w:rPr>
          <w:b/>
        </w:rPr>
        <w:t xml:space="preserve">Včas – </w:t>
      </w:r>
      <w:r w:rsidRPr="00DE35EC">
        <w:t>konanie v súlade s čas</w:t>
      </w:r>
      <w:r w:rsidRPr="00603CEB">
        <w:t xml:space="preserve">om plnenia určenom v Zmluve o poskytnutí NFP, v Právnych predpisoch SR a právnych aktoch EÚ a v Príručke pre žiadateľa, vo Výzve, </w:t>
      </w:r>
      <w:r w:rsidR="00430DD9" w:rsidRPr="00603CEB">
        <w:t xml:space="preserve">v Príručke pre Prijímateľa, </w:t>
      </w:r>
      <w:r w:rsidRPr="00E91FC3">
        <w:t>v príslušnej schéme pomoci, ak Projekt zahŕňa poskytnutie pomoci, v Systéme finančného riadenia, v Systéme riadenia EŠIF a v Právnych dokumentoch;</w:t>
      </w:r>
    </w:p>
    <w:p w14:paraId="37137FDA" w14:textId="5B760AE2" w:rsidR="002F22D1" w:rsidRPr="00F30BBA" w:rsidRDefault="002F22D1" w:rsidP="00F30BBA">
      <w:pPr>
        <w:pStyle w:val="AODefHead"/>
        <w:numPr>
          <w:ilvl w:val="0"/>
          <w:numId w:val="20"/>
        </w:numPr>
        <w:spacing w:before="120" w:line="264" w:lineRule="auto"/>
        <w:ind w:left="540"/>
      </w:pPr>
      <w:r w:rsidRPr="000C24F1">
        <w:rPr>
          <w:b/>
        </w:rPr>
        <w:t xml:space="preserve">Verejné obstarávanie </w:t>
      </w:r>
      <w:r w:rsidRPr="000C24F1">
        <w:t>alebo</w:t>
      </w:r>
      <w:r w:rsidRPr="00C91876">
        <w:rPr>
          <w:b/>
        </w:rPr>
        <w:t xml:space="preserve"> VO – </w:t>
      </w:r>
      <w:r w:rsidRPr="00C91876">
        <w:t xml:space="preserve">postupy obstarávania služieb, tovarov a stavebných prác v zmysle zákona č. 25/2006 Z.z. o verejnom obstarávaní a o zmene a doplnení niektorých zákonov v znení neskorších predpisov </w:t>
      </w:r>
      <w:r w:rsidR="00F92FC1">
        <w:t xml:space="preserve">(ďalej aj „zákon č. 25/2006 Z.z.“) </w:t>
      </w:r>
      <w:r w:rsidR="00F92FC1" w:rsidRPr="006A292E">
        <w:t xml:space="preserve">a zákona č. 343/2015 Z.z. o verejnom obstarávaní a o zmene a doplnení niektorých zákonov v znení neskorších predpisov </w:t>
      </w:r>
      <w:r w:rsidRPr="00F92FC1">
        <w:t>(ďalej aj „zákon o VO“) v súvislosti s výberom Dodávateľa; ak sa</w:t>
      </w:r>
      <w:r w:rsidRPr="00F30BBA">
        <w:t xml:space="preserve">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021C9DD9" w14:textId="77777777" w:rsidR="002F22D1" w:rsidRPr="008E5830" w:rsidRDefault="002F22D1" w:rsidP="00F30BBA">
      <w:pPr>
        <w:pStyle w:val="AODefHead"/>
        <w:numPr>
          <w:ilvl w:val="0"/>
          <w:numId w:val="20"/>
        </w:numPr>
        <w:spacing w:before="120" w:line="264" w:lineRule="auto"/>
        <w:ind w:left="540"/>
      </w:pPr>
      <w:r w:rsidRPr="00F30BBA">
        <w:rPr>
          <w:b/>
        </w:rPr>
        <w:t>Verejnoprávny subjekt</w:t>
      </w:r>
      <w:r w:rsidRPr="00F30BBA">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w:t>
      </w:r>
      <w:r w:rsidR="000755D5" w:rsidRPr="00F30BBA">
        <w:t xml:space="preserve"> v znení neskorších predpisov;</w:t>
      </w:r>
    </w:p>
    <w:p w14:paraId="1EE04488" w14:textId="77777777" w:rsidR="002F22D1" w:rsidRPr="000B14C5" w:rsidRDefault="002F22D1" w:rsidP="00F30BBA">
      <w:pPr>
        <w:pStyle w:val="AODefHead"/>
        <w:numPr>
          <w:ilvl w:val="0"/>
          <w:numId w:val="20"/>
        </w:numPr>
        <w:spacing w:before="120" w:line="264" w:lineRule="auto"/>
        <w:ind w:left="540"/>
      </w:pPr>
      <w:r w:rsidRPr="008E5830">
        <w:rPr>
          <w:b/>
        </w:rPr>
        <w:lastRenderedPageBreak/>
        <w:t xml:space="preserve">Vládny audit </w:t>
      </w:r>
      <w:r w:rsidRPr="008E5830">
        <w:t>–</w:t>
      </w:r>
      <w:r w:rsidR="000755D5" w:rsidRPr="000B14C5">
        <w:t xml:space="preserve"> </w:t>
      </w:r>
      <w:r w:rsidRPr="000B14C5">
        <w:t xml:space="preserve">nezávislá, objektívna, overovacia, hodnotiaca a uisťovania činnosť vykonávaná podľa zákona </w:t>
      </w:r>
      <w:r w:rsidR="00CF6859" w:rsidRPr="000B14C5">
        <w:t>o finančnej kontrole a  audite</w:t>
      </w:r>
      <w:r w:rsidRPr="000B14C5">
        <w:t>, osobitných predpisov a so zohľadnením medzinárodne uznávaných audítorských štandardov;</w:t>
      </w:r>
    </w:p>
    <w:p w14:paraId="1CB1DFD1" w14:textId="77777777" w:rsidR="002F22D1" w:rsidRPr="00C91876" w:rsidRDefault="002F22D1" w:rsidP="00F30BBA">
      <w:pPr>
        <w:pStyle w:val="AODefPara"/>
        <w:numPr>
          <w:ilvl w:val="1"/>
          <w:numId w:val="20"/>
        </w:numPr>
        <w:spacing w:before="120" w:line="264" w:lineRule="auto"/>
        <w:ind w:left="540"/>
      </w:pPr>
      <w:r w:rsidRPr="009868C6">
        <w:rPr>
          <w:b/>
        </w:rPr>
        <w:t xml:space="preserve">Výzva na predkladanie žiadostí </w:t>
      </w:r>
      <w:r w:rsidRPr="009868C6">
        <w:t>alebo</w:t>
      </w:r>
      <w:r w:rsidRPr="009868C6">
        <w:rPr>
          <w:b/>
        </w:rPr>
        <w:t xml:space="preserve"> Výzva </w:t>
      </w:r>
      <w:r w:rsidR="00637523" w:rsidRPr="00F30BBA">
        <w:t>–</w:t>
      </w:r>
      <w:r w:rsidRPr="009868C6">
        <w:t xml:space="preserve"> východiskový metodický a odborný podklad zo strany Poskytovateľa, na základe ktor</w:t>
      </w:r>
      <w:r w:rsidR="000755D5" w:rsidRPr="009868C6">
        <w:t>ej</w:t>
      </w:r>
      <w:r w:rsidRPr="00DE35EC">
        <w:t xml:space="preserve"> Prijímateľ v postavení žiadateľa vypracoval a predložil žiadosť o NFP Poskytovateľovi</w:t>
      </w:r>
      <w:r w:rsidR="000755D5" w:rsidRPr="00DE35EC">
        <w:t xml:space="preserve"> a ktorá je</w:t>
      </w:r>
      <w:r w:rsidRPr="00603CEB">
        <w:t xml:space="preserve"> určujúcou výzvou pre Zmluvné strany;</w:t>
      </w:r>
      <w:r w:rsidR="00F36676" w:rsidRPr="00603CEB">
        <w:t xml:space="preserve"> Výzvou sa rozumie aj Vyzvanie, ak v prípade tzv. národných projektov nahrádza vyzvanie výzvu v zmysle § </w:t>
      </w:r>
      <w:r w:rsidR="000F00D3" w:rsidRPr="00E91FC3">
        <w:t>26 ods. 3</w:t>
      </w:r>
      <w:r w:rsidR="00F36676" w:rsidRPr="00E91FC3">
        <w:t xml:space="preserve"> Zákona o príspevku z</w:t>
      </w:r>
      <w:r w:rsidR="00885B2A" w:rsidRPr="000C24F1">
        <w:t> </w:t>
      </w:r>
      <w:r w:rsidR="00F36676" w:rsidRPr="000C24F1">
        <w:t>EŠIF</w:t>
      </w:r>
      <w:r w:rsidR="00885B2A" w:rsidRPr="00C91876">
        <w:t xml:space="preserve"> a v prípade projektov technickej pomoci v zmysle §28 ods. 1 Zákona o príspevku z EŠIF</w:t>
      </w:r>
      <w:r w:rsidR="00F36676" w:rsidRPr="00C91876">
        <w:t>;</w:t>
      </w:r>
    </w:p>
    <w:p w14:paraId="6EE40733" w14:textId="77777777" w:rsidR="002F22D1" w:rsidRPr="00901C88" w:rsidRDefault="002F22D1" w:rsidP="00F30BBA">
      <w:pPr>
        <w:pStyle w:val="AODefHead"/>
        <w:numPr>
          <w:ilvl w:val="0"/>
          <w:numId w:val="20"/>
        </w:numPr>
        <w:spacing w:before="120" w:line="264" w:lineRule="auto"/>
        <w:ind w:left="567"/>
      </w:pPr>
      <w:r w:rsidRPr="00C97FA5">
        <w:rPr>
          <w:b/>
        </w:rPr>
        <w:t>Začatie realizácie hlavných aktivít Projektu</w:t>
      </w:r>
      <w:r w:rsidRPr="00C97FA5">
        <w:t xml:space="preserve"> - nastane </w:t>
      </w:r>
      <w:r w:rsidR="004F65B0" w:rsidRPr="002C6AFA">
        <w:t xml:space="preserve">v kalendárny deň, kedy došlo k </w:t>
      </w:r>
      <w:r w:rsidRPr="002C6AFA">
        <w:t>začati</w:t>
      </w:r>
      <w:r w:rsidR="004F65B0" w:rsidRPr="002C6AFA">
        <w:t>u</w:t>
      </w:r>
      <w:r w:rsidRPr="002C6AFA">
        <w:t xml:space="preserve"> realizácie </w:t>
      </w:r>
      <w:r w:rsidRPr="002C6AFA">
        <w:rPr>
          <w:u w:val="single"/>
        </w:rPr>
        <w:t>prvej</w:t>
      </w:r>
      <w:r w:rsidRPr="002C6AFA">
        <w:t xml:space="preserve"> hlavnej Aktivity Projektu, a to </w:t>
      </w:r>
      <w:r w:rsidR="004F65B0" w:rsidRPr="00901C88">
        <w:t xml:space="preserve">kalendárnym </w:t>
      </w:r>
      <w:r w:rsidRPr="00901C88">
        <w:t xml:space="preserve">dňom: </w:t>
      </w:r>
    </w:p>
    <w:p w14:paraId="3CF52B29" w14:textId="77777777" w:rsidR="002F22D1" w:rsidRPr="00901C88" w:rsidRDefault="00F36676" w:rsidP="008E5830">
      <w:pPr>
        <w:pStyle w:val="AODefHead"/>
        <w:numPr>
          <w:ilvl w:val="0"/>
          <w:numId w:val="20"/>
        </w:numPr>
        <w:spacing w:before="120" w:line="264" w:lineRule="auto"/>
        <w:ind w:left="900"/>
      </w:pPr>
      <w:r w:rsidRPr="00901C88" w:rsidDel="00F36676">
        <w:t xml:space="preserve"> </w:t>
      </w:r>
      <w:r w:rsidR="002F22D1" w:rsidRPr="00901C88">
        <w:t xml:space="preserve">(i) vystavenia prvej písomnej objednávky pre Dodávateľa, alebo nadobudnutím účinnosti prvej zmluvy uzavretej s Dodávateľom, </w:t>
      </w:r>
      <w:r w:rsidR="004059ED" w:rsidRPr="00901C88">
        <w:t>ak</w:t>
      </w:r>
      <w:r w:rsidR="002F22D1" w:rsidRPr="00901C88">
        <w:t xml:space="preserve"> nebola vystavená objednávka alebo</w:t>
      </w:r>
    </w:p>
    <w:p w14:paraId="248592A5" w14:textId="77777777" w:rsidR="002F22D1" w:rsidRPr="00743A9E" w:rsidRDefault="002F22D1" w:rsidP="008E5830">
      <w:pPr>
        <w:pStyle w:val="AODefHead"/>
        <w:numPr>
          <w:ilvl w:val="0"/>
          <w:numId w:val="20"/>
        </w:numPr>
        <w:spacing w:before="120" w:line="264" w:lineRule="auto"/>
        <w:ind w:left="900"/>
      </w:pPr>
      <w:r w:rsidRPr="00743A9E">
        <w:t>(ii) začatia poskytovania služieb týkajúcich sa Projektu, alebo</w:t>
      </w:r>
    </w:p>
    <w:p w14:paraId="33579A1C" w14:textId="77777777" w:rsidR="002F22D1" w:rsidRPr="00743A9E" w:rsidRDefault="00F36676" w:rsidP="000B14C5">
      <w:pPr>
        <w:pStyle w:val="AODefPara"/>
        <w:numPr>
          <w:ilvl w:val="1"/>
          <w:numId w:val="20"/>
        </w:numPr>
        <w:spacing w:before="120" w:line="264" w:lineRule="auto"/>
        <w:ind w:left="902"/>
      </w:pPr>
      <w:r w:rsidRPr="00743A9E" w:rsidDel="00F36676">
        <w:t xml:space="preserve"> </w:t>
      </w:r>
      <w:r w:rsidR="002F22D1" w:rsidRPr="00743A9E">
        <w:t>(</w:t>
      </w:r>
      <w:r w:rsidRPr="00743A9E">
        <w:t>iii</w:t>
      </w:r>
      <w:r w:rsidR="002F22D1" w:rsidRPr="00743A9E">
        <w:t>) začatia realizácie inej prvej hlavnej Aktivity, ktorú nemožno podradiť pod body (i) a (i</w:t>
      </w:r>
      <w:r w:rsidRPr="00743A9E">
        <w:t>i</w:t>
      </w:r>
      <w:r w:rsidR="002F22D1" w:rsidRPr="00743A9E">
        <w:t xml:space="preserve">) a ktorá je ako hlavná aktivity uvedená v Prílohe č. 2 Zmluvy o poskytnutí NFP, </w:t>
      </w:r>
    </w:p>
    <w:p w14:paraId="42BFF9AA" w14:textId="77777777" w:rsidR="002F22D1" w:rsidRPr="00743A9E" w:rsidRDefault="002F22D1" w:rsidP="000B14C5">
      <w:pPr>
        <w:pStyle w:val="AODefPara"/>
        <w:numPr>
          <w:ilvl w:val="1"/>
          <w:numId w:val="20"/>
        </w:numPr>
        <w:spacing w:before="120" w:line="264" w:lineRule="auto"/>
        <w:ind w:left="540"/>
      </w:pPr>
      <w:r w:rsidRPr="00743A9E">
        <w:t>podľa toho, ktorá zo skutočností uvedených pod písm. (i) až (</w:t>
      </w:r>
      <w:r w:rsidR="00F36676" w:rsidRPr="00743A9E">
        <w:t>iii</w:t>
      </w:r>
      <w:r w:rsidRPr="00743A9E">
        <w:t xml:space="preserve">) nastane ako prvá. </w:t>
      </w:r>
    </w:p>
    <w:p w14:paraId="59D9D243" w14:textId="77777777" w:rsidR="002F22D1" w:rsidRPr="00743A9E" w:rsidRDefault="002F22D1" w:rsidP="009868C6">
      <w:pPr>
        <w:pStyle w:val="AODefPara"/>
        <w:numPr>
          <w:ilvl w:val="1"/>
          <w:numId w:val="20"/>
        </w:numPr>
        <w:spacing w:before="120" w:line="264" w:lineRule="auto"/>
        <w:ind w:left="540"/>
      </w:pPr>
      <w:r w:rsidRPr="00743A9E">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14643693" w14:textId="77777777" w:rsidR="002F22D1" w:rsidRPr="00743A9E" w:rsidRDefault="002F22D1" w:rsidP="00DE35EC">
      <w:pPr>
        <w:pStyle w:val="AODefPara"/>
        <w:numPr>
          <w:ilvl w:val="0"/>
          <w:numId w:val="0"/>
        </w:numPr>
        <w:spacing w:before="120" w:line="264" w:lineRule="auto"/>
        <w:ind w:left="540"/>
      </w:pPr>
      <w:r w:rsidRPr="00743A9E">
        <w:t>Začati</w:t>
      </w:r>
      <w:r w:rsidR="00B92B76" w:rsidRPr="00743A9E">
        <w:t>e</w:t>
      </w:r>
      <w:r w:rsidRPr="00743A9E">
        <w:t xml:space="preserve"> realizácie hlavných aktivít Projektu je </w:t>
      </w:r>
      <w:r w:rsidR="00B92B76" w:rsidRPr="00743A9E">
        <w:t xml:space="preserve">rozhodujúce </w:t>
      </w:r>
      <w:r w:rsidRPr="00743A9E">
        <w:t xml:space="preserve">pre určenie obdobia pre vznik Oprávnených výdavkov, s výnimkou podporných Aktivít, ktoré sa vecne viažu k hlavným Aktivitám a ktoré boli vykonávané pred, resp. po realizácii hlavných </w:t>
      </w:r>
      <w:r w:rsidR="00B92B76" w:rsidRPr="00743A9E">
        <w:t xml:space="preserve">Aktivít </w:t>
      </w:r>
      <w:r w:rsidRPr="00743A9E">
        <w:t>Projektu v zmysle definície Oprávnených výdavkov a časových podmienok oprávnenosti výdavkov na podporné Aktivity Projektu uvedených v článku 14 ods. 1 písm. b) VZP;</w:t>
      </w:r>
    </w:p>
    <w:p w14:paraId="638E5DE5" w14:textId="77777777" w:rsidR="0095057C" w:rsidRPr="00743A9E" w:rsidRDefault="00764BD1" w:rsidP="00603CEB">
      <w:pPr>
        <w:pStyle w:val="AODefPara"/>
        <w:numPr>
          <w:ilvl w:val="1"/>
          <w:numId w:val="20"/>
        </w:numPr>
        <w:spacing w:before="120" w:line="264" w:lineRule="auto"/>
        <w:ind w:left="567"/>
      </w:pPr>
      <w:r w:rsidRPr="00743A9E">
        <w:rPr>
          <w:b/>
          <w:bCs/>
        </w:rPr>
        <w:t>Začatie Verejného obstarávania</w:t>
      </w:r>
      <w:r w:rsidR="009F1CF6" w:rsidRPr="00743A9E">
        <w:rPr>
          <w:b/>
          <w:bCs/>
        </w:rPr>
        <w:t>/</w:t>
      </w:r>
      <w:r w:rsidR="00430DD9" w:rsidRPr="00743A9E">
        <w:rPr>
          <w:b/>
          <w:bCs/>
        </w:rPr>
        <w:t>obstarávania</w:t>
      </w:r>
      <w:r w:rsidRPr="00743A9E">
        <w:rPr>
          <w:b/>
          <w:bCs/>
        </w:rPr>
        <w:t xml:space="preserve"> </w:t>
      </w:r>
      <w:r w:rsidRPr="00743A9E">
        <w:rPr>
          <w:bCs/>
        </w:rPr>
        <w:t>alebo</w:t>
      </w:r>
      <w:r w:rsidRPr="00743A9E">
        <w:rPr>
          <w:b/>
          <w:bCs/>
        </w:rPr>
        <w:t xml:space="preserve"> začatie VO </w:t>
      </w:r>
      <w:r w:rsidR="0095057C" w:rsidRPr="00743A9E">
        <w:rPr>
          <w:b/>
          <w:bCs/>
        </w:rPr>
        <w:t>–</w:t>
      </w:r>
      <w:r w:rsidRPr="00743A9E">
        <w:rPr>
          <w:b/>
          <w:bCs/>
        </w:rPr>
        <w:t xml:space="preserve"> </w:t>
      </w:r>
      <w:r w:rsidR="0095057C" w:rsidRPr="00743A9E">
        <w:rPr>
          <w:bCs/>
        </w:rPr>
        <w:t xml:space="preserve">nastane </w:t>
      </w:r>
      <w:r w:rsidR="00DA757F" w:rsidRPr="00743A9E">
        <w:rPr>
          <w:bCs/>
        </w:rPr>
        <w:t xml:space="preserve">vo vzťahu ku konkrétnemu Verejnému obstarávaniu </w:t>
      </w:r>
      <w:r w:rsidR="0095057C" w:rsidRPr="00743A9E">
        <w:rPr>
          <w:bCs/>
        </w:rPr>
        <w:t xml:space="preserve">uskutočnením prvého z nasledovných úkonov: </w:t>
      </w:r>
    </w:p>
    <w:p w14:paraId="67B518BE" w14:textId="77777777" w:rsidR="0095057C" w:rsidRPr="00743A9E" w:rsidRDefault="00764BD1" w:rsidP="00E91FC3">
      <w:pPr>
        <w:pStyle w:val="AODefPara"/>
        <w:numPr>
          <w:ilvl w:val="0"/>
          <w:numId w:val="44"/>
        </w:numPr>
        <w:spacing w:before="120" w:line="264" w:lineRule="auto"/>
      </w:pPr>
      <w:r w:rsidRPr="00743A9E">
        <w:rPr>
          <w:bCs/>
        </w:rPr>
        <w:t xml:space="preserve">predloženie dokumentácie k VO na výkon ex-ante kontroly, ak je takáto kontrola vzhľadom na charakter zákazky povinná, </w:t>
      </w:r>
      <w:r w:rsidR="0095057C" w:rsidRPr="00743A9E">
        <w:rPr>
          <w:bCs/>
        </w:rPr>
        <w:t xml:space="preserve">alebo </w:t>
      </w:r>
    </w:p>
    <w:p w14:paraId="29832936" w14:textId="77777777" w:rsidR="0095057C" w:rsidRPr="00743A9E" w:rsidRDefault="00764BD1" w:rsidP="000C24F1">
      <w:pPr>
        <w:pStyle w:val="AODefPara"/>
        <w:numPr>
          <w:ilvl w:val="0"/>
          <w:numId w:val="44"/>
        </w:numPr>
        <w:spacing w:before="120" w:line="264" w:lineRule="auto"/>
      </w:pPr>
      <w:r w:rsidRPr="00743A9E">
        <w:rPr>
          <w:bCs/>
        </w:rPr>
        <w:t>pri Verejných obstarávaniach, kde nie je povinne vykonávaná ex-ante kontrola sa za začatie Verejného obstarávania považuje</w:t>
      </w:r>
      <w:r w:rsidR="0095057C" w:rsidRPr="00743A9E">
        <w:rPr>
          <w:bCs/>
        </w:rPr>
        <w:t xml:space="preserve">: </w:t>
      </w:r>
    </w:p>
    <w:p w14:paraId="27D0BD95" w14:textId="77777777" w:rsidR="0095057C" w:rsidRPr="00743A9E" w:rsidRDefault="00764BD1" w:rsidP="00C91876">
      <w:pPr>
        <w:pStyle w:val="AODefPara"/>
        <w:numPr>
          <w:ilvl w:val="3"/>
          <w:numId w:val="20"/>
        </w:numPr>
        <w:spacing w:before="120" w:line="264" w:lineRule="auto"/>
        <w:ind w:hanging="540"/>
      </w:pPr>
      <w:r w:rsidRPr="00743A9E">
        <w:rPr>
          <w:bCs/>
        </w:rPr>
        <w:t xml:space="preserve">odoslanie oznámenia o vyhlásení Verejného obstarávania, </w:t>
      </w:r>
      <w:r w:rsidR="00DA757F" w:rsidRPr="00743A9E">
        <w:rPr>
          <w:bCs/>
        </w:rPr>
        <w:t>alebo</w:t>
      </w:r>
    </w:p>
    <w:p w14:paraId="0E05C31E" w14:textId="77777777" w:rsidR="0095057C" w:rsidRPr="00743A9E" w:rsidRDefault="00DA757F" w:rsidP="00C97FA5">
      <w:pPr>
        <w:pStyle w:val="AODefPara"/>
        <w:numPr>
          <w:ilvl w:val="3"/>
          <w:numId w:val="20"/>
        </w:numPr>
        <w:spacing w:before="120" w:line="264" w:lineRule="auto"/>
        <w:ind w:hanging="540"/>
      </w:pPr>
      <w:r w:rsidRPr="00743A9E">
        <w:rPr>
          <w:bCs/>
        </w:rPr>
        <w:t xml:space="preserve">odoslanie </w:t>
      </w:r>
      <w:r w:rsidR="00764BD1" w:rsidRPr="00743A9E">
        <w:rPr>
          <w:bCs/>
        </w:rPr>
        <w:t>oznámenia použitého ako výzva na súťaž alebo výzva na predkladanie ponúk na zverejnenie</w:t>
      </w:r>
      <w:r w:rsidR="009F1CF6" w:rsidRPr="00743A9E">
        <w:rPr>
          <w:bCs/>
        </w:rPr>
        <w:t xml:space="preserve">, alebo </w:t>
      </w:r>
    </w:p>
    <w:p w14:paraId="0E1AFC0A" w14:textId="77777777" w:rsidR="00764BD1" w:rsidRPr="00743A9E" w:rsidRDefault="009F1CF6" w:rsidP="002C6AFA">
      <w:pPr>
        <w:pStyle w:val="AODefPara"/>
        <w:numPr>
          <w:ilvl w:val="3"/>
          <w:numId w:val="20"/>
        </w:numPr>
        <w:spacing w:before="120" w:line="264" w:lineRule="auto"/>
        <w:ind w:hanging="540"/>
      </w:pPr>
      <w:r w:rsidRPr="00743A9E">
        <w:rPr>
          <w:bCs/>
        </w:rPr>
        <w:t>spustenie procesu zadávania zákazky v rámci elektronického trhoviska</w:t>
      </w:r>
      <w:r w:rsidR="00764BD1" w:rsidRPr="00743A9E">
        <w:rPr>
          <w:bCs/>
        </w:rPr>
        <w:t>;</w:t>
      </w:r>
    </w:p>
    <w:p w14:paraId="3C43D091" w14:textId="77777777" w:rsidR="002F22D1" w:rsidRPr="00743A9E" w:rsidRDefault="002F22D1" w:rsidP="002C6AFA">
      <w:pPr>
        <w:pStyle w:val="AODefPara"/>
        <w:numPr>
          <w:ilvl w:val="0"/>
          <w:numId w:val="0"/>
        </w:numPr>
        <w:spacing w:before="120" w:line="264" w:lineRule="auto"/>
        <w:ind w:left="540"/>
        <w:rPr>
          <w:bCs/>
        </w:rPr>
      </w:pPr>
      <w:r w:rsidRPr="00743A9E">
        <w:rPr>
          <w:b/>
          <w:bCs/>
        </w:rPr>
        <w:t xml:space="preserve">Zákon o finančnej kontrole a audite </w:t>
      </w:r>
      <w:r w:rsidRPr="00743A9E">
        <w:rPr>
          <w:bCs/>
        </w:rPr>
        <w:t xml:space="preserve">- zákon č. </w:t>
      </w:r>
      <w:r w:rsidR="00FA48DE" w:rsidRPr="00743A9E">
        <w:rPr>
          <w:bCs/>
        </w:rPr>
        <w:t>357</w:t>
      </w:r>
      <w:r w:rsidRPr="00743A9E">
        <w:rPr>
          <w:bCs/>
        </w:rPr>
        <w:t>/201</w:t>
      </w:r>
      <w:r w:rsidR="00FA48DE" w:rsidRPr="00743A9E">
        <w:rPr>
          <w:bCs/>
        </w:rPr>
        <w:t>5</w:t>
      </w:r>
      <w:r w:rsidRPr="00743A9E">
        <w:rPr>
          <w:bCs/>
        </w:rPr>
        <w:t xml:space="preserve"> Z. z. o finančnej kontrole a audite a o zmene a doplnení niektorých zákonov;</w:t>
      </w:r>
    </w:p>
    <w:p w14:paraId="10A528B7" w14:textId="77777777" w:rsidR="00F92FC1" w:rsidRPr="00F92FC1" w:rsidRDefault="00F92FC1" w:rsidP="00F92FC1">
      <w:pPr>
        <w:pStyle w:val="AODefPara"/>
        <w:numPr>
          <w:ilvl w:val="0"/>
          <w:numId w:val="0"/>
        </w:numPr>
        <w:spacing w:before="120" w:line="264" w:lineRule="auto"/>
        <w:ind w:left="540"/>
      </w:pPr>
      <w:r w:rsidRPr="00F92FC1">
        <w:rPr>
          <w:b/>
        </w:rPr>
        <w:t>Zákon č. 25/2006 Z.z.</w:t>
      </w:r>
      <w:r w:rsidRPr="00F92FC1">
        <w:t xml:space="preserve"> – zákon č. 25/2006 Z. z. o verejnom obstarávaní  a o zmene a doplnení niektorých zákonov v znení neskorších predpisov (účinný do 17.04.2016);</w:t>
      </w:r>
    </w:p>
    <w:p w14:paraId="2B17A662" w14:textId="77777777" w:rsidR="00F92FC1" w:rsidRDefault="00F92FC1" w:rsidP="00F92FC1">
      <w:pPr>
        <w:pStyle w:val="AODefPara"/>
        <w:numPr>
          <w:ilvl w:val="0"/>
          <w:numId w:val="0"/>
        </w:numPr>
        <w:spacing w:before="120" w:line="264" w:lineRule="auto"/>
        <w:ind w:left="540"/>
      </w:pPr>
      <w:r w:rsidRPr="00F92FC1">
        <w:rPr>
          <w:b/>
        </w:rPr>
        <w:t xml:space="preserve">Zákon o verejnom obstarávaní alebo zákon o VO </w:t>
      </w:r>
      <w:r w:rsidRPr="00F92FC1">
        <w:t xml:space="preserve">– zákon č. 343/2015 Z.z. o verejnom obstarávaní a o zmene a doplnení niektorých zákonov v znení zákona č. 438/2015 Z.z., </w:t>
      </w:r>
      <w:r w:rsidRPr="00F92FC1">
        <w:lastRenderedPageBreak/>
        <w:t xml:space="preserve">ktorým sa mení a dopĺňa zákon č. </w:t>
      </w:r>
      <w:hyperlink r:id="rId10" w:tooltip="Odkaz na predpis alebo ustanovenie" w:history="1">
        <w:r w:rsidRPr="00F92FC1">
          <w:t>99/1963 Zb.</w:t>
        </w:r>
      </w:hyperlink>
      <w:r w:rsidRPr="00F92FC1">
        <w:t xml:space="preserve"> Občiansky súdny poriadok v znení neskorších predpisov a ktorým sa menia a dopĺňajú niektoré zákony (účinný od 1</w:t>
      </w:r>
      <w:r w:rsidR="009868C6">
        <w:t>8</w:t>
      </w:r>
      <w:r w:rsidRPr="00F92FC1">
        <w:t>.04.2016);</w:t>
      </w:r>
    </w:p>
    <w:p w14:paraId="4556D664" w14:textId="77777777" w:rsidR="009075AC" w:rsidRPr="00F30BBA" w:rsidRDefault="009075AC" w:rsidP="00F30BBA">
      <w:pPr>
        <w:spacing w:before="120" w:after="120" w:line="264" w:lineRule="auto"/>
        <w:ind w:left="426"/>
        <w:jc w:val="both"/>
        <w:rPr>
          <w:rFonts w:ascii="Times New Roman" w:hAnsi="Times New Roman"/>
          <w:b/>
        </w:rPr>
      </w:pPr>
      <w:r w:rsidRPr="006A292E">
        <w:rPr>
          <w:rFonts w:ascii="Times New Roman" w:hAnsi="Times New Roman"/>
          <w:b/>
        </w:rPr>
        <w:t xml:space="preserve">Zmluva o partnerstve – </w:t>
      </w:r>
      <w:r w:rsidRPr="006A292E">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2F6B9D89" w14:textId="77777777" w:rsidR="002F22D1" w:rsidRPr="00F30BBA" w:rsidRDefault="00291178" w:rsidP="00F30BBA">
      <w:pPr>
        <w:spacing w:before="120" w:line="264" w:lineRule="auto"/>
        <w:ind w:left="540"/>
        <w:jc w:val="both"/>
        <w:rPr>
          <w:rFonts w:ascii="Times New Roman" w:hAnsi="Times New Roman"/>
        </w:rPr>
      </w:pPr>
      <w:r w:rsidRPr="00F30BBA">
        <w:rPr>
          <w:rStyle w:val="Odkaznakomentr"/>
          <w:rFonts w:ascii="Times New Roman" w:eastAsia="Times New Roman" w:hAnsi="Times New Roman"/>
          <w:sz w:val="22"/>
          <w:szCs w:val="22"/>
          <w:lang w:val="x-none" w:eastAsia="x-none"/>
        </w:rPr>
        <w:commentReference w:id="4"/>
      </w:r>
      <w:r w:rsidR="002F22D1" w:rsidRPr="00F30BBA">
        <w:rPr>
          <w:rFonts w:ascii="Times New Roman" w:hAnsi="Times New Roman"/>
          <w:b/>
        </w:rPr>
        <w:t>Zverejnenie</w:t>
      </w:r>
      <w:r w:rsidR="002F22D1" w:rsidRPr="00F30BBA">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F30BBA">
        <w:rPr>
          <w:rFonts w:ascii="Times New Roman" w:hAnsi="Times New Roman"/>
        </w:rPr>
        <w:t> </w:t>
      </w:r>
      <w:r w:rsidR="002F22D1" w:rsidRPr="00F30BBA">
        <w:rPr>
          <w:rFonts w:ascii="Times New Roman" w:hAnsi="Times New Roman"/>
        </w:rPr>
        <w:t>postavenie</w:t>
      </w:r>
      <w:r w:rsidR="00143698" w:rsidRPr="00F30BBA">
        <w:rPr>
          <w:rFonts w:ascii="Times New Roman" w:hAnsi="Times New Roman"/>
        </w:rPr>
        <w:t xml:space="preserve"> a to od okamihu Zverejnenia alebo od neskoršieho okamihu, od ktorého Zverejnený Právny dokument nadobúda účinnosť</w:t>
      </w:r>
      <w:r w:rsidR="00DC21A2" w:rsidRPr="00F30BBA">
        <w:rPr>
          <w:rFonts w:ascii="Times New Roman" w:hAnsi="Times New Roman"/>
        </w:rPr>
        <w:t>, ak pre Zverejnenie konkrétneho Právneho dokumentu nie sú stanovené osobitné podmienky, ktoré sú záväzné</w:t>
      </w:r>
      <w:r w:rsidR="002F22D1" w:rsidRPr="00F30BBA">
        <w:rPr>
          <w:rFonts w:ascii="Times New Roman" w:hAnsi="Times New Roman"/>
        </w:rPr>
        <w:t xml:space="preserve">. Poskytovateľ nie je v žiadnom prípade povinný Prijímateľa na takéto </w:t>
      </w:r>
      <w:r w:rsidR="00DC21A2" w:rsidRPr="00F30BBA">
        <w:rPr>
          <w:rFonts w:ascii="Times New Roman" w:hAnsi="Times New Roman"/>
        </w:rPr>
        <w:t xml:space="preserve">Právne </w:t>
      </w:r>
      <w:r w:rsidR="002F22D1" w:rsidRPr="00F30BBA">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E875720" w14:textId="77777777" w:rsidR="002F22D1" w:rsidRPr="00F30BBA" w:rsidRDefault="002F22D1" w:rsidP="00F30BBA">
      <w:pPr>
        <w:spacing w:before="120" w:line="264" w:lineRule="auto"/>
        <w:ind w:left="540"/>
        <w:jc w:val="both"/>
        <w:rPr>
          <w:rFonts w:ascii="Times New Roman" w:hAnsi="Times New Roman"/>
          <w:bCs/>
        </w:rPr>
      </w:pPr>
      <w:r w:rsidRPr="00F30BBA">
        <w:rPr>
          <w:rFonts w:ascii="Times New Roman" w:hAnsi="Times New Roman"/>
          <w:b/>
        </w:rPr>
        <w:t xml:space="preserve">Žiadosť o platbu </w:t>
      </w:r>
      <w:r w:rsidRPr="00F30BBA">
        <w:rPr>
          <w:rFonts w:ascii="Times New Roman" w:hAnsi="Times New Roman"/>
        </w:rPr>
        <w:t>alebo</w:t>
      </w:r>
      <w:r w:rsidRPr="00F30BBA">
        <w:rPr>
          <w:rFonts w:ascii="Times New Roman" w:hAnsi="Times New Roman"/>
          <w:b/>
        </w:rPr>
        <w:t xml:space="preserve"> ŽoP </w:t>
      </w:r>
      <w:r w:rsidR="00637523" w:rsidRPr="00F30BBA">
        <w:rPr>
          <w:rFonts w:ascii="Times New Roman" w:hAnsi="Times New Roman"/>
        </w:rPr>
        <w:t>–</w:t>
      </w:r>
      <w:r w:rsidRPr="00F30BBA">
        <w:rPr>
          <w:rFonts w:ascii="Times New Roman" w:hAnsi="Times New Roman"/>
        </w:rPr>
        <w:t xml:space="preserve">  dokument, ktorý pozostáva z formuláru žiadosti a povinných príloh, na základe ktorého je Prijímateľovi uhrádzaný </w:t>
      </w:r>
      <w:r w:rsidR="000755D5" w:rsidRPr="00F30BBA">
        <w:rPr>
          <w:rFonts w:ascii="Times New Roman" w:hAnsi="Times New Roman"/>
        </w:rPr>
        <w:t>NFP</w:t>
      </w:r>
      <w:r w:rsidRPr="00F30BBA">
        <w:rPr>
          <w:rFonts w:ascii="Times New Roman" w:hAnsi="Times New Roman"/>
        </w:rPr>
        <w:t xml:space="preserve">, t.j. prostriedky EÚ a štátneho rozpočtu na spolufinancovanie v príslušnom pomere. </w:t>
      </w:r>
      <w:r w:rsidRPr="00F30BBA">
        <w:rPr>
          <w:rFonts w:ascii="Times New Roman" w:hAnsi="Times New Roman"/>
          <w:bCs/>
        </w:rPr>
        <w:t>Žiadosť o platbu prijímateľ eviduje v ITMS2014+;</w:t>
      </w:r>
    </w:p>
    <w:p w14:paraId="392655F8" w14:textId="77777777" w:rsidR="002F22D1" w:rsidRPr="008E5830" w:rsidRDefault="002F22D1" w:rsidP="00F30BBA">
      <w:pPr>
        <w:spacing w:before="120" w:line="264" w:lineRule="auto"/>
        <w:ind w:left="540"/>
        <w:jc w:val="both"/>
        <w:rPr>
          <w:rFonts w:ascii="Times New Roman" w:hAnsi="Times New Roman"/>
        </w:rPr>
      </w:pPr>
      <w:r w:rsidRPr="00F30BBA">
        <w:rPr>
          <w:rFonts w:ascii="Times New Roman" w:hAnsi="Times New Roman"/>
          <w:b/>
          <w:bCs/>
        </w:rPr>
        <w:t>Žiadosť o vrátenie finančných prostriedkov</w:t>
      </w:r>
      <w:r w:rsidR="00BF63E4" w:rsidRPr="00F30BBA">
        <w:rPr>
          <w:rFonts w:ascii="Times New Roman" w:hAnsi="Times New Roman"/>
          <w:b/>
          <w:bCs/>
        </w:rPr>
        <w:t xml:space="preserve"> </w:t>
      </w:r>
      <w:r w:rsidR="00BF63E4" w:rsidRPr="00F30BBA">
        <w:rPr>
          <w:rFonts w:ascii="Times New Roman" w:hAnsi="Times New Roman"/>
          <w:bCs/>
        </w:rPr>
        <w:t>alebo</w:t>
      </w:r>
      <w:r w:rsidR="00BF63E4" w:rsidRPr="00F30BBA">
        <w:rPr>
          <w:rFonts w:ascii="Times New Roman" w:hAnsi="Times New Roman"/>
          <w:b/>
          <w:bCs/>
        </w:rPr>
        <w:t xml:space="preserve"> ŽoV</w:t>
      </w:r>
      <w:r w:rsidRPr="00F30BBA">
        <w:rPr>
          <w:rFonts w:ascii="Times New Roman" w:hAnsi="Times New Roman"/>
          <w:b/>
          <w:bCs/>
        </w:rPr>
        <w:t xml:space="preserve"> </w:t>
      </w:r>
      <w:r w:rsidRPr="00F30BBA">
        <w:rPr>
          <w:rFonts w:ascii="Times New Roman" w:hAnsi="Times New Roman"/>
          <w:bCs/>
        </w:rPr>
        <w:t>–</w:t>
      </w:r>
      <w:r w:rsidRPr="00F30BBA">
        <w:rPr>
          <w:rFonts w:ascii="Times New Roman" w:hAnsi="Times New Roman"/>
          <w:b/>
          <w:bCs/>
        </w:rPr>
        <w:t xml:space="preserve"> </w:t>
      </w:r>
      <w:r w:rsidRPr="00F30BBA">
        <w:rPr>
          <w:rFonts w:ascii="Times New Roman" w:hAnsi="Times New Roman"/>
        </w:rPr>
        <w:t>doklad, ktorý pozostáva z formuláru žiadosti o vrátenie finančných prostriedkov a príloh, na ktorých základe má Prijímateľ povinnosť vrátiť finančné prostriedky v príslušnom pomere na stanovené bankové účty</w:t>
      </w:r>
      <w:r w:rsidRPr="008E5830">
        <w:rPr>
          <w:rFonts w:ascii="Times New Roman" w:hAnsi="Times New Roman"/>
          <w:bCs/>
        </w:rPr>
        <w:t>.</w:t>
      </w:r>
    </w:p>
    <w:p w14:paraId="0EBCE1CA" w14:textId="77777777" w:rsidR="00107570" w:rsidRPr="000B14C5" w:rsidRDefault="00107570" w:rsidP="00F30BBA">
      <w:pPr>
        <w:pStyle w:val="Nadpis3"/>
        <w:tabs>
          <w:tab w:val="left" w:pos="1440"/>
        </w:tabs>
        <w:spacing w:before="120" w:after="0" w:line="264" w:lineRule="auto"/>
        <w:jc w:val="both"/>
        <w:rPr>
          <w:rFonts w:ascii="Times New Roman" w:hAnsi="Times New Roman"/>
          <w:sz w:val="22"/>
          <w:szCs w:val="22"/>
        </w:rPr>
      </w:pPr>
      <w:r w:rsidRPr="008E5830">
        <w:rPr>
          <w:rFonts w:ascii="Times New Roman" w:hAnsi="Times New Roman"/>
          <w:sz w:val="22"/>
          <w:szCs w:val="22"/>
        </w:rPr>
        <w:t xml:space="preserve">Článok 2 </w:t>
      </w:r>
      <w:r w:rsidRPr="008E5830">
        <w:rPr>
          <w:rFonts w:ascii="Times New Roman" w:hAnsi="Times New Roman"/>
          <w:sz w:val="22"/>
          <w:szCs w:val="22"/>
        </w:rPr>
        <w:tab/>
        <w:t>VŠEOBECNÉ POVINNOSTI</w:t>
      </w:r>
      <w:r w:rsidR="00B06E6F" w:rsidRPr="008E5830">
        <w:rPr>
          <w:rFonts w:ascii="Times New Roman" w:hAnsi="Times New Roman"/>
          <w:sz w:val="22"/>
          <w:szCs w:val="22"/>
        </w:rPr>
        <w:t xml:space="preserve"> PRIJÍMATEĽA</w:t>
      </w:r>
    </w:p>
    <w:p w14:paraId="7F2EBBED" w14:textId="77777777" w:rsidR="00107570" w:rsidRPr="009868C6" w:rsidRDefault="00107570" w:rsidP="00F30BBA">
      <w:pPr>
        <w:numPr>
          <w:ilvl w:val="1"/>
          <w:numId w:val="1"/>
        </w:numPr>
        <w:spacing w:before="120" w:after="0" w:line="264" w:lineRule="auto"/>
        <w:jc w:val="both"/>
        <w:rPr>
          <w:rFonts w:ascii="Times New Roman" w:hAnsi="Times New Roman"/>
          <w:bCs/>
        </w:rPr>
      </w:pPr>
      <w:r w:rsidRPr="000B14C5">
        <w:rPr>
          <w:rFonts w:ascii="Times New Roman" w:hAnsi="Times New Roman"/>
          <w:bCs/>
        </w:rPr>
        <w:t xml:space="preserve">Prijímateľ sa zaväzuje dodržiavať ustanovenia Zmluvy </w:t>
      </w:r>
      <w:r w:rsidRPr="000B14C5">
        <w:rPr>
          <w:rFonts w:ascii="Times New Roman" w:hAnsi="Times New Roman"/>
        </w:rPr>
        <w:t>o poskytnutí NFP</w:t>
      </w:r>
      <w:r w:rsidRPr="000B14C5">
        <w:rPr>
          <w:rFonts w:ascii="Times New Roman" w:hAnsi="Times New Roman"/>
          <w:bCs/>
        </w:rPr>
        <w:t xml:space="preserve"> tak, aby bol Projekt realizovaný </w:t>
      </w:r>
      <w:r w:rsidR="00F22B3D" w:rsidRPr="009868C6">
        <w:rPr>
          <w:rFonts w:ascii="Times New Roman" w:hAnsi="Times New Roman"/>
          <w:bCs/>
        </w:rPr>
        <w:t>R</w:t>
      </w:r>
      <w:r w:rsidRPr="009868C6">
        <w:rPr>
          <w:rFonts w:ascii="Times New Roman" w:hAnsi="Times New Roman"/>
          <w:bCs/>
        </w:rPr>
        <w:t xml:space="preserve">iadne, </w:t>
      </w:r>
      <w:r w:rsidR="00F22B3D" w:rsidRPr="009868C6">
        <w:rPr>
          <w:rFonts w:ascii="Times New Roman" w:hAnsi="Times New Roman"/>
          <w:bCs/>
        </w:rPr>
        <w:t>V</w:t>
      </w:r>
      <w:r w:rsidRPr="009868C6">
        <w:rPr>
          <w:rFonts w:ascii="Times New Roman" w:hAnsi="Times New Roman"/>
          <w:bCs/>
        </w:rPr>
        <w:t xml:space="preserve">čas a v súlade s jej podmienkami a postupovať pri </w:t>
      </w:r>
      <w:r w:rsidR="00F22B3D" w:rsidRPr="009868C6">
        <w:rPr>
          <w:rFonts w:ascii="Times New Roman" w:hAnsi="Times New Roman"/>
          <w:bCs/>
        </w:rPr>
        <w:t>R</w:t>
      </w:r>
      <w:r w:rsidRPr="009868C6">
        <w:rPr>
          <w:rFonts w:ascii="Times New Roman" w:hAnsi="Times New Roman"/>
          <w:bCs/>
        </w:rPr>
        <w:t>ealizácii aktivít Projektu s odbornou starostlivosťou.</w:t>
      </w:r>
    </w:p>
    <w:p w14:paraId="3EEC601E" w14:textId="77777777" w:rsidR="00107570"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 xml:space="preserve">Prijímateľ zodpovedá Poskytovateľovi za </w:t>
      </w:r>
      <w:r w:rsidR="00F22B3D" w:rsidRPr="00F30BBA">
        <w:rPr>
          <w:rFonts w:ascii="Times New Roman" w:hAnsi="Times New Roman"/>
          <w:bCs/>
        </w:rPr>
        <w:t>R</w:t>
      </w:r>
      <w:r w:rsidRPr="00F30BBA">
        <w:rPr>
          <w:rFonts w:ascii="Times New Roman" w:hAnsi="Times New Roman"/>
          <w:bCs/>
        </w:rPr>
        <w:t xml:space="preserve">ealizáciu aktivít Projektu </w:t>
      </w:r>
      <w:r w:rsidR="00AE2270" w:rsidRPr="00F30BBA">
        <w:rPr>
          <w:rFonts w:ascii="Times New Roman" w:hAnsi="Times New Roman"/>
          <w:bCs/>
        </w:rPr>
        <w:t xml:space="preserve">a za </w:t>
      </w:r>
      <w:r w:rsidR="00C1340C" w:rsidRPr="00F30BBA">
        <w:rPr>
          <w:rFonts w:ascii="Times New Roman" w:hAnsi="Times New Roman"/>
          <w:bCs/>
        </w:rPr>
        <w:t xml:space="preserve">Následné </w:t>
      </w:r>
      <w:r w:rsidR="00C1340C" w:rsidRPr="006A292E">
        <w:rPr>
          <w:rFonts w:ascii="Times New Roman" w:hAnsi="Times New Roman"/>
          <w:bCs/>
        </w:rPr>
        <w:t xml:space="preserve">monitorovanie Projektu, vrátane </w:t>
      </w:r>
      <w:r w:rsidR="00C1340C" w:rsidRPr="006A292E">
        <w:rPr>
          <w:rFonts w:ascii="Times New Roman" w:hAnsi="Times New Roman"/>
        </w:rPr>
        <w:t xml:space="preserve">plnenia </w:t>
      </w:r>
      <w:r w:rsidR="00AE2270" w:rsidRPr="006A292E">
        <w:rPr>
          <w:rFonts w:ascii="Times New Roman" w:hAnsi="Times New Roman"/>
        </w:rPr>
        <w:t>Merateľných ukazovateľov Projektu</w:t>
      </w:r>
      <w:r w:rsidR="00AE2270" w:rsidRPr="006A292E" w:rsidDel="0011061A">
        <w:rPr>
          <w:rFonts w:ascii="Times New Roman" w:hAnsi="Times New Roman"/>
          <w:bCs/>
        </w:rPr>
        <w:t xml:space="preserve"> </w:t>
      </w:r>
      <w:r w:rsidR="00C1340C" w:rsidRPr="006A292E">
        <w:rPr>
          <w:rFonts w:ascii="Times New Roman" w:hAnsi="Times New Roman"/>
          <w:bCs/>
        </w:rPr>
        <w:t xml:space="preserve">v zmysle Zmluvy o poskytnutí NFP, </w:t>
      </w:r>
      <w:r w:rsidRPr="006A292E">
        <w:rPr>
          <w:rFonts w:ascii="Times New Roman" w:hAnsi="Times New Roman"/>
          <w:bCs/>
        </w:rPr>
        <w:t>v celom rozsahu</w:t>
      </w:r>
      <w:r w:rsidR="00F22B3D" w:rsidRPr="006A292E">
        <w:rPr>
          <w:rFonts w:ascii="Times New Roman" w:hAnsi="Times New Roman"/>
          <w:bCs/>
        </w:rPr>
        <w:t xml:space="preserve"> za podmienok uvedených v Zmluve o poskytnutí NFP</w:t>
      </w:r>
      <w:r w:rsidRPr="006A292E">
        <w:rPr>
          <w:rFonts w:ascii="Times New Roman" w:hAnsi="Times New Roman"/>
          <w:bCs/>
        </w:rPr>
        <w:t xml:space="preserve">. Ak Prijímateľ realizuje Projekt pomocou Dodávateľov alebo iných zmluvne alebo inak spolupracujúcich osôb, </w:t>
      </w:r>
      <w:r w:rsidR="009075AC" w:rsidRPr="006A292E">
        <w:rPr>
          <w:rFonts w:ascii="Times New Roman" w:hAnsi="Times New Roman"/>
          <w:bCs/>
        </w:rPr>
        <w:t xml:space="preserve">vrátane realizácie Projektu prostredníctvom Partnera, </w:t>
      </w:r>
      <w:r w:rsidRPr="006A292E">
        <w:rPr>
          <w:rFonts w:ascii="Times New Roman" w:hAnsi="Times New Roman"/>
          <w:bCs/>
        </w:rPr>
        <w:t xml:space="preserve">zodpovedá za </w:t>
      </w:r>
      <w:r w:rsidR="00F22B3D" w:rsidRPr="006A292E">
        <w:rPr>
          <w:rFonts w:ascii="Times New Roman" w:hAnsi="Times New Roman"/>
          <w:bCs/>
        </w:rPr>
        <w:t>R</w:t>
      </w:r>
      <w:r w:rsidRPr="006A292E">
        <w:rPr>
          <w:rFonts w:ascii="Times New Roman" w:hAnsi="Times New Roman"/>
          <w:bCs/>
        </w:rPr>
        <w:t xml:space="preserve">ealizáciu aktivít Projektu, akoby ich vykonával sám. Poskytovateľ nie je v žiadnej fáze </w:t>
      </w:r>
      <w:r w:rsidR="00F22B3D" w:rsidRPr="006A292E">
        <w:rPr>
          <w:rFonts w:ascii="Times New Roman" w:hAnsi="Times New Roman"/>
          <w:bCs/>
        </w:rPr>
        <w:t>R</w:t>
      </w:r>
      <w:r w:rsidRPr="006A292E">
        <w:rPr>
          <w:rFonts w:ascii="Times New Roman" w:hAnsi="Times New Roman"/>
          <w:bCs/>
        </w:rPr>
        <w:t>ealizácie aktivít Projektu zodpovedný za akékoľvek porušenie povinnosti Prijímateľa voči jeho Dodávateľovi alebo akejkoľvek tretej osobe</w:t>
      </w:r>
      <w:r w:rsidRPr="00F30BBA">
        <w:rPr>
          <w:rFonts w:ascii="Times New Roman" w:hAnsi="Times New Roman"/>
          <w:bCs/>
        </w:rPr>
        <w:t xml:space="preserve"> podieľajúcej sa na Projekte. Jedin</w:t>
      </w:r>
      <w:r w:rsidR="001139FF" w:rsidRPr="00F30BBA">
        <w:rPr>
          <w:rFonts w:ascii="Times New Roman" w:hAnsi="Times New Roman"/>
          <w:bCs/>
        </w:rPr>
        <w:t xml:space="preserve">ou relevantnou zmluvnou stranou </w:t>
      </w:r>
      <w:r w:rsidRPr="00F30BBA">
        <w:rPr>
          <w:rFonts w:ascii="Times New Roman" w:hAnsi="Times New Roman"/>
          <w:bCs/>
        </w:rPr>
        <w:t>Poskytovateľa vo vzťahu k Projektu je Prijímateľ.</w:t>
      </w:r>
    </w:p>
    <w:p w14:paraId="0D3043D5" w14:textId="77777777" w:rsidR="00877B9C" w:rsidRPr="00F30BBA" w:rsidRDefault="00877B9C" w:rsidP="00F30BBA">
      <w:pPr>
        <w:numPr>
          <w:ilvl w:val="1"/>
          <w:numId w:val="1"/>
        </w:numPr>
        <w:spacing w:before="120" w:after="0" w:line="264" w:lineRule="auto"/>
        <w:jc w:val="both"/>
        <w:rPr>
          <w:rFonts w:ascii="Times New Roman" w:hAnsi="Times New Roman"/>
        </w:rPr>
      </w:pPr>
      <w:r w:rsidRPr="00F30BBA">
        <w:rPr>
          <w:rFonts w:ascii="Times New Roman" w:hAnsi="Times New Roman"/>
        </w:rPr>
        <w:lastRenderedPageBreak/>
        <w:t>V dôsledku toho, že uzavretiu Zmluvy o poskytnutí NFP predchádzalo konanie o žiadosti podľa Zákona o</w:t>
      </w:r>
      <w:r w:rsidR="00374764" w:rsidRPr="00F30BBA">
        <w:rPr>
          <w:rFonts w:ascii="Times New Roman" w:hAnsi="Times New Roman"/>
        </w:rPr>
        <w:t xml:space="preserve"> príspevku z </w:t>
      </w:r>
      <w:r w:rsidRPr="00F30BBA">
        <w:rPr>
          <w:rFonts w:ascii="Times New Roman" w:hAnsi="Times New Roman"/>
        </w:rPr>
        <w:t xml:space="preserve">EŠIF, v ktorom bol žiadateľom Prijímateľ a podmienky obsiahnuté v schválenej žiadosti boli v súlade s §25 </w:t>
      </w:r>
      <w:r w:rsidR="00CF6859" w:rsidRPr="00F30BBA">
        <w:rPr>
          <w:rFonts w:ascii="Times New Roman" w:hAnsi="Times New Roman"/>
        </w:rPr>
        <w:t>z</w:t>
      </w:r>
      <w:r w:rsidRPr="00F30BBA">
        <w:rPr>
          <w:rFonts w:ascii="Times New Roman" w:hAnsi="Times New Roman"/>
        </w:rPr>
        <w:t>ákona o</w:t>
      </w:r>
      <w:r w:rsidR="00374764" w:rsidRPr="00F30BBA">
        <w:rPr>
          <w:rFonts w:ascii="Times New Roman" w:hAnsi="Times New Roman"/>
        </w:rPr>
        <w:t xml:space="preserve"> príspevku z </w:t>
      </w:r>
      <w:r w:rsidRPr="00F30BBA">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F30BBA">
        <w:rPr>
          <w:rFonts w:ascii="Times New Roman" w:hAnsi="Times New Roman"/>
        </w:rPr>
        <w:t xml:space="preserve">ods. </w:t>
      </w:r>
      <w:r w:rsidR="00F30BBA" w:rsidRPr="00F30BBA">
        <w:rPr>
          <w:rFonts w:ascii="Times New Roman" w:hAnsi="Times New Roman"/>
        </w:rPr>
        <w:t>6.</w:t>
      </w:r>
      <w:r w:rsidR="00B97533" w:rsidRPr="00F30BBA">
        <w:rPr>
          <w:rFonts w:ascii="Times New Roman" w:hAnsi="Times New Roman"/>
        </w:rPr>
        <w:t xml:space="preserve">3 </w:t>
      </w:r>
      <w:r w:rsidRPr="00F30BBA">
        <w:rPr>
          <w:rFonts w:ascii="Times New Roman" w:hAnsi="Times New Roman"/>
        </w:rPr>
        <w:t xml:space="preserve">zmluvy </w:t>
      </w:r>
      <w:r w:rsidR="00B97533" w:rsidRPr="00F30BBA">
        <w:rPr>
          <w:rFonts w:ascii="Times New Roman" w:hAnsi="Times New Roman"/>
        </w:rPr>
        <w:t xml:space="preserve">pre významnejšiu zmenu </w:t>
      </w:r>
      <w:r w:rsidRPr="00F30BBA">
        <w:rPr>
          <w:rFonts w:ascii="Times New Roman" w:hAnsi="Times New Roman"/>
        </w:rPr>
        <w:t xml:space="preserve">iba v prípade, ak:  </w:t>
      </w:r>
    </w:p>
    <w:p w14:paraId="0FA6E932" w14:textId="77777777" w:rsidR="000F6256" w:rsidRPr="00F30BBA" w:rsidRDefault="000F6256" w:rsidP="00F30BBA">
      <w:pPr>
        <w:numPr>
          <w:ilvl w:val="0"/>
          <w:numId w:val="34"/>
        </w:numPr>
        <w:spacing w:before="120" w:after="0" w:line="264" w:lineRule="auto"/>
        <w:jc w:val="both"/>
        <w:rPr>
          <w:rFonts w:ascii="Times New Roman" w:hAnsi="Times New Roman"/>
        </w:rPr>
      </w:pPr>
      <w:r w:rsidRPr="00F30BBA">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114CDA17" w14:textId="77777777" w:rsidR="00A338EE" w:rsidRPr="00F30BBA" w:rsidRDefault="00A338EE" w:rsidP="00F30BBA">
      <w:pPr>
        <w:numPr>
          <w:ilvl w:val="0"/>
          <w:numId w:val="34"/>
        </w:numPr>
        <w:spacing w:before="120" w:after="0" w:line="264" w:lineRule="auto"/>
        <w:jc w:val="both"/>
        <w:rPr>
          <w:rFonts w:ascii="Times New Roman" w:hAnsi="Times New Roman"/>
        </w:rPr>
      </w:pPr>
      <w:r w:rsidRPr="00F30BBA">
        <w:rPr>
          <w:rFonts w:ascii="Times New Roman" w:hAnsi="Times New Roman"/>
        </w:rPr>
        <w:t xml:space="preserve">táto zmena nebude mať žiaden negatívny vplyv na vyhodnotenie </w:t>
      </w:r>
      <w:r w:rsidR="00461805" w:rsidRPr="00F30BBA">
        <w:rPr>
          <w:rFonts w:ascii="Times New Roman" w:hAnsi="Times New Roman"/>
        </w:rPr>
        <w:t>podmienok poskytnutia príspevku</w:t>
      </w:r>
      <w:r w:rsidRPr="00F30BBA">
        <w:rPr>
          <w:rFonts w:ascii="Times New Roman" w:hAnsi="Times New Roman"/>
        </w:rPr>
        <w:t xml:space="preserve">, za ktorých bol vybraný Projekt s pôvodným Prijímateľom v postavení žiadateľa, </w:t>
      </w:r>
      <w:r w:rsidR="00CF6859" w:rsidRPr="00F30BBA">
        <w:rPr>
          <w:rFonts w:ascii="Times New Roman" w:hAnsi="Times New Roman"/>
        </w:rPr>
        <w:t>a</w:t>
      </w:r>
    </w:p>
    <w:p w14:paraId="4C575D4D" w14:textId="77777777" w:rsidR="000F6256" w:rsidRPr="00F30BBA" w:rsidRDefault="000F6256" w:rsidP="00F30BBA">
      <w:pPr>
        <w:numPr>
          <w:ilvl w:val="0"/>
          <w:numId w:val="34"/>
        </w:numPr>
        <w:tabs>
          <w:tab w:val="clear" w:pos="720"/>
        </w:tabs>
        <w:spacing w:before="120" w:after="0" w:line="264" w:lineRule="auto"/>
        <w:jc w:val="both"/>
        <w:rPr>
          <w:rFonts w:ascii="Times New Roman" w:hAnsi="Times New Roman"/>
        </w:rPr>
      </w:pPr>
      <w:r w:rsidRPr="00F30BBA">
        <w:rPr>
          <w:rFonts w:ascii="Times New Roman" w:hAnsi="Times New Roman"/>
        </w:rPr>
        <w:t>táto zmena nebude mať žiaden negatívny vplyv na cieľ Projektu podľa čl</w:t>
      </w:r>
      <w:r w:rsidR="009A4BEE" w:rsidRPr="00F30BBA">
        <w:rPr>
          <w:rFonts w:ascii="Times New Roman" w:hAnsi="Times New Roman"/>
        </w:rPr>
        <w:t>ánku</w:t>
      </w:r>
      <w:r w:rsidRPr="00F30BBA">
        <w:rPr>
          <w:rFonts w:ascii="Times New Roman" w:hAnsi="Times New Roman"/>
        </w:rPr>
        <w:t xml:space="preserve"> 2 ods. 2.2 zmluvy</w:t>
      </w:r>
      <w:r w:rsidR="00160AAA" w:rsidRPr="00F30BBA">
        <w:rPr>
          <w:rFonts w:ascii="Times New Roman" w:hAnsi="Times New Roman"/>
        </w:rPr>
        <w:t xml:space="preserve"> a</w:t>
      </w:r>
      <w:r w:rsidRPr="00F30BBA">
        <w:rPr>
          <w:rFonts w:ascii="Times New Roman" w:hAnsi="Times New Roman"/>
        </w:rPr>
        <w:t xml:space="preserve"> </w:t>
      </w:r>
      <w:r w:rsidR="000B128B" w:rsidRPr="00F30BBA">
        <w:rPr>
          <w:rFonts w:ascii="Times New Roman" w:hAnsi="Times New Roman"/>
        </w:rPr>
        <w:t xml:space="preserve">na </w:t>
      </w:r>
      <w:r w:rsidRPr="00F30BBA">
        <w:rPr>
          <w:rFonts w:ascii="Times New Roman" w:hAnsi="Times New Roman"/>
        </w:rPr>
        <w:t xml:space="preserve">účel Zmluvy o poskytnutí NFP </w:t>
      </w:r>
      <w:r w:rsidR="00160AAA" w:rsidRPr="00F30BBA">
        <w:rPr>
          <w:rFonts w:ascii="Times New Roman" w:hAnsi="Times New Roman"/>
        </w:rPr>
        <w:t xml:space="preserve">a </w:t>
      </w:r>
      <w:r w:rsidRPr="00F30BBA">
        <w:rPr>
          <w:rFonts w:ascii="Times New Roman" w:hAnsi="Times New Roman"/>
        </w:rPr>
        <w:t>na Merateľné ukazovatele Projektu, pričom Prijímateľ musí preukázať, že uvedené následky ani nehrozia, a</w:t>
      </w:r>
    </w:p>
    <w:p w14:paraId="4EA32E9C" w14:textId="77777777" w:rsidR="000F6256" w:rsidRPr="00F30BBA" w:rsidRDefault="000F6256" w:rsidP="00F30BBA">
      <w:pPr>
        <w:numPr>
          <w:ilvl w:val="0"/>
          <w:numId w:val="34"/>
        </w:numPr>
        <w:tabs>
          <w:tab w:val="clear" w:pos="720"/>
        </w:tabs>
        <w:spacing w:before="120" w:after="0" w:line="264" w:lineRule="auto"/>
        <w:jc w:val="both"/>
        <w:rPr>
          <w:rFonts w:ascii="Times New Roman" w:hAnsi="Times New Roman"/>
        </w:rPr>
      </w:pPr>
      <w:r w:rsidRPr="00F30BBA">
        <w:rPr>
          <w:rFonts w:ascii="Times New Roman" w:hAnsi="Times New Roman"/>
        </w:rPr>
        <w:t xml:space="preserve">Prijímateľ zabezpečí, že tretia osoba, ktorá by mala byť novým Prijímateľom, osobitným právnym úkonom, ktorého účastníkom bude Poskytovateľ, </w:t>
      </w:r>
      <w:r w:rsidR="00D80441" w:rsidRPr="00F30BBA">
        <w:rPr>
          <w:rFonts w:ascii="Times New Roman" w:hAnsi="Times New Roman"/>
        </w:rPr>
        <w:t>vstúpi do</w:t>
      </w:r>
      <w:r w:rsidRPr="00F30BBA">
        <w:rPr>
          <w:rFonts w:ascii="Times New Roman" w:hAnsi="Times New Roman"/>
        </w:rPr>
        <w:t xml:space="preserve"> Zmluvy o poskytnutí NFP </w:t>
      </w:r>
      <w:r w:rsidR="00D80441" w:rsidRPr="00F30BBA">
        <w:rPr>
          <w:rFonts w:ascii="Times New Roman" w:hAnsi="Times New Roman"/>
        </w:rPr>
        <w:t>namiesto</w:t>
      </w:r>
      <w:r w:rsidRPr="00F30BBA">
        <w:rPr>
          <w:rFonts w:ascii="Times New Roman" w:hAnsi="Times New Roman"/>
        </w:rPr>
        <w:t xml:space="preserve"> Prijímateľ</w:t>
      </w:r>
      <w:r w:rsidR="00D80441" w:rsidRPr="00F30BBA">
        <w:rPr>
          <w:rFonts w:ascii="Times New Roman" w:hAnsi="Times New Roman"/>
        </w:rPr>
        <w:t>a</w:t>
      </w:r>
      <w:r w:rsidRPr="00F30BBA">
        <w:rPr>
          <w:rFonts w:ascii="Times New Roman" w:hAnsi="Times New Roman"/>
        </w:rPr>
        <w:t>, a to aj v prípade, ak v zmysle osobitného právneho predpisu je tretia osoba, ktorá by mala byť novým Prijímateľom, univerzálnym právnym nástupcom Prijímateľa.</w:t>
      </w:r>
    </w:p>
    <w:p w14:paraId="653FF621" w14:textId="77777777" w:rsidR="000F6256" w:rsidRPr="00F30BBA" w:rsidRDefault="000F6256" w:rsidP="00F30BBA">
      <w:pPr>
        <w:spacing w:before="120" w:after="0" w:line="264" w:lineRule="auto"/>
        <w:ind w:left="540"/>
        <w:jc w:val="both"/>
        <w:rPr>
          <w:rFonts w:ascii="Times New Roman" w:hAnsi="Times New Roman"/>
        </w:rPr>
      </w:pPr>
      <w:r w:rsidRPr="00F30BBA">
        <w:rPr>
          <w:rFonts w:ascii="Times New Roman" w:hAnsi="Times New Roman"/>
        </w:rPr>
        <w:t xml:space="preserve">Ak Prijímateľ poruší povinnosti podľa tohto odseku </w:t>
      </w:r>
      <w:r w:rsidR="0011061A" w:rsidRPr="00F30BBA">
        <w:rPr>
          <w:rFonts w:ascii="Times New Roman" w:hAnsi="Times New Roman"/>
        </w:rPr>
        <w:t>3</w:t>
      </w:r>
      <w:r w:rsidRPr="00F30BBA">
        <w:rPr>
          <w:rFonts w:ascii="Times New Roman" w:hAnsi="Times New Roman"/>
        </w:rPr>
        <w:t>, ide o podstatné porušenie Zmluvy o poskytnutí NFP</w:t>
      </w:r>
      <w:r w:rsidR="00160AAA" w:rsidRPr="00F30BBA">
        <w:rPr>
          <w:rFonts w:ascii="Times New Roman" w:hAnsi="Times New Roman"/>
        </w:rPr>
        <w:t xml:space="preserve"> a Prijímateľ</w:t>
      </w:r>
      <w:r w:rsidRPr="00F30BBA">
        <w:rPr>
          <w:rFonts w:ascii="Times New Roman" w:hAnsi="Times New Roman"/>
        </w:rPr>
        <w:t xml:space="preserve"> </w:t>
      </w:r>
      <w:r w:rsidR="00160AAA" w:rsidRPr="00F30BBA">
        <w:rPr>
          <w:rFonts w:ascii="Times New Roman" w:hAnsi="Times New Roman"/>
        </w:rPr>
        <w:t>je povinný vrátiť NFP alebo jeho časť v súlade s článkom 10 VZP vo výške, ktorá je úmerná obdobiu, počas ktorého došlo</w:t>
      </w:r>
      <w:r w:rsidR="0011061A" w:rsidRPr="00F30BBA">
        <w:rPr>
          <w:rFonts w:ascii="Times New Roman" w:hAnsi="Times New Roman"/>
        </w:rPr>
        <w:t xml:space="preserve"> k porušeniu povinností podľa tohto odseku 3.</w:t>
      </w:r>
      <w:r w:rsidRPr="00F30BBA">
        <w:rPr>
          <w:rFonts w:ascii="Times New Roman" w:hAnsi="Times New Roman"/>
        </w:rPr>
        <w:t xml:space="preserve">  </w:t>
      </w:r>
    </w:p>
    <w:p w14:paraId="61D2398F" w14:textId="77777777" w:rsidR="00107570"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 xml:space="preserve">Zmluvné strany sa vzájomne zaväzujú poskytovať si všetku potrebnú súčinnosť </w:t>
      </w:r>
      <w:r w:rsidRPr="00F30BBA">
        <w:rPr>
          <w:rFonts w:ascii="Times New Roman" w:hAnsi="Times New Roman"/>
          <w:bCs/>
        </w:rPr>
        <w:br/>
        <w:t xml:space="preserve">na plnenie záväzkov z tejto Zmluvy </w:t>
      </w:r>
      <w:r w:rsidRPr="00F30BBA">
        <w:rPr>
          <w:rFonts w:ascii="Times New Roman" w:hAnsi="Times New Roman"/>
        </w:rPr>
        <w:t>o poskytnutí NFP</w:t>
      </w:r>
      <w:r w:rsidRPr="00F30BBA">
        <w:rPr>
          <w:rFonts w:ascii="Times New Roman" w:hAnsi="Times New Roman"/>
          <w:bCs/>
        </w:rPr>
        <w:t xml:space="preserve">. V prípade, ak má </w:t>
      </w:r>
      <w:r w:rsidR="00C1199A" w:rsidRPr="00F30BBA">
        <w:rPr>
          <w:rFonts w:ascii="Times New Roman" w:hAnsi="Times New Roman"/>
          <w:bCs/>
        </w:rPr>
        <w:t>Z</w:t>
      </w:r>
      <w:r w:rsidRPr="00F30BBA">
        <w:rPr>
          <w:rFonts w:ascii="Times New Roman" w:hAnsi="Times New Roman"/>
          <w:bCs/>
        </w:rPr>
        <w:t xml:space="preserve">mluvná strana za to, že druhá </w:t>
      </w:r>
      <w:r w:rsidR="00C1199A" w:rsidRPr="00F30BBA">
        <w:rPr>
          <w:rFonts w:ascii="Times New Roman" w:hAnsi="Times New Roman"/>
          <w:bCs/>
        </w:rPr>
        <w:t>Z</w:t>
      </w:r>
      <w:r w:rsidRPr="00F30BBA">
        <w:rPr>
          <w:rFonts w:ascii="Times New Roman" w:hAnsi="Times New Roman"/>
          <w:bCs/>
        </w:rPr>
        <w:t xml:space="preserve">mluvná strana neposkytuje dostatočnú požadovanú súčinnosť, </w:t>
      </w:r>
      <w:r w:rsidR="00D83EF8" w:rsidRPr="00F30BBA">
        <w:rPr>
          <w:rFonts w:ascii="Times New Roman" w:hAnsi="Times New Roman"/>
          <w:bCs/>
        </w:rPr>
        <w:t xml:space="preserve">je povinná ju </w:t>
      </w:r>
      <w:r w:rsidRPr="00F30BBA">
        <w:rPr>
          <w:rFonts w:ascii="Times New Roman" w:hAnsi="Times New Roman"/>
          <w:bCs/>
        </w:rPr>
        <w:t xml:space="preserve">písomne </w:t>
      </w:r>
      <w:r w:rsidR="00D83EF8" w:rsidRPr="00F30BBA">
        <w:rPr>
          <w:rFonts w:ascii="Times New Roman" w:hAnsi="Times New Roman"/>
          <w:bCs/>
        </w:rPr>
        <w:t>vyzvať</w:t>
      </w:r>
      <w:r w:rsidRPr="00F30BBA">
        <w:rPr>
          <w:rFonts w:ascii="Times New Roman" w:hAnsi="Times New Roman"/>
          <w:bCs/>
        </w:rPr>
        <w:t xml:space="preserve"> na nápravu. </w:t>
      </w:r>
    </w:p>
    <w:p w14:paraId="58F72087" w14:textId="77777777" w:rsidR="00D83EF8"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Prijímateľ je povinný uzatvárať zmluvné vzťahy v súvislosti s </w:t>
      </w:r>
      <w:r w:rsidR="00C1199A" w:rsidRPr="00F30BBA">
        <w:rPr>
          <w:rFonts w:ascii="Times New Roman" w:hAnsi="Times New Roman"/>
          <w:bCs/>
        </w:rPr>
        <w:t>R</w:t>
      </w:r>
      <w:r w:rsidRPr="00F30BBA">
        <w:rPr>
          <w:rFonts w:ascii="Times New Roman" w:hAnsi="Times New Roman"/>
          <w:bCs/>
        </w:rPr>
        <w:t xml:space="preserve">ealizáciou </w:t>
      </w:r>
      <w:r w:rsidR="00C1199A" w:rsidRPr="00F30BBA">
        <w:rPr>
          <w:rFonts w:ascii="Times New Roman" w:hAnsi="Times New Roman"/>
          <w:bCs/>
        </w:rPr>
        <w:t xml:space="preserve">Projektu </w:t>
      </w:r>
      <w:r w:rsidRPr="00F30BBA">
        <w:rPr>
          <w:rFonts w:ascii="Times New Roman" w:hAnsi="Times New Roman"/>
          <w:bCs/>
        </w:rPr>
        <w:t xml:space="preserve"> s tretími stranami výhradne v písomnej forme, </w:t>
      </w:r>
      <w:r w:rsidR="004059ED" w:rsidRPr="00F30BBA">
        <w:rPr>
          <w:rFonts w:ascii="Times New Roman" w:hAnsi="Times New Roman"/>
          <w:bCs/>
        </w:rPr>
        <w:t>ak</w:t>
      </w:r>
      <w:r w:rsidRPr="00F30BBA">
        <w:rPr>
          <w:rFonts w:ascii="Times New Roman" w:hAnsi="Times New Roman"/>
          <w:bCs/>
        </w:rPr>
        <w:t xml:space="preserve"> Poskytovateľ neurčí inak.</w:t>
      </w:r>
    </w:p>
    <w:p w14:paraId="1BA7C55E" w14:textId="77777777" w:rsidR="000F6256" w:rsidRDefault="00D83EF8" w:rsidP="00F30BBA">
      <w:pPr>
        <w:numPr>
          <w:ilvl w:val="1"/>
          <w:numId w:val="1"/>
        </w:numPr>
        <w:spacing w:before="120" w:line="264" w:lineRule="auto"/>
        <w:jc w:val="both"/>
        <w:rPr>
          <w:rFonts w:ascii="Times New Roman" w:hAnsi="Times New Roman"/>
          <w:bCs/>
        </w:rPr>
      </w:pPr>
      <w:r w:rsidRPr="00F30BBA">
        <w:rPr>
          <w:rFonts w:ascii="Times New Roman" w:hAnsi="Times New Roman"/>
          <w:bCs/>
        </w:rPr>
        <w:t xml:space="preserve">Prijímateľ je povinný riadiť sa aktuálnou verziou Manuálu informovania a </w:t>
      </w:r>
      <w:r w:rsidR="004360BC" w:rsidRPr="00F30BBA">
        <w:rPr>
          <w:rFonts w:ascii="Times New Roman" w:hAnsi="Times New Roman"/>
          <w:bCs/>
        </w:rPr>
        <w:t>komunikácie</w:t>
      </w:r>
      <w:r w:rsidRPr="00F30BBA">
        <w:rPr>
          <w:rFonts w:ascii="Times New Roman" w:hAnsi="Times New Roman"/>
          <w:bCs/>
        </w:rPr>
        <w:t xml:space="preserve"> pre prijímateľov NFP zverejnenou na webovom sídle Poskytovateľa.</w:t>
      </w:r>
    </w:p>
    <w:p w14:paraId="0E4B7753" w14:textId="77777777" w:rsidR="00C277FF" w:rsidRPr="00C277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C277FF">
        <w:rPr>
          <w:rFonts w:ascii="Times New Roman" w:hAnsi="Times New Roman"/>
        </w:rPr>
        <w:t xml:space="preserve">Prijímateľ </w:t>
      </w:r>
      <w:r>
        <w:rPr>
          <w:rFonts w:ascii="Times New Roman" w:hAnsi="Times New Roman"/>
        </w:rPr>
        <w:t>sa zaväzuje</w:t>
      </w:r>
      <w:r w:rsidRPr="00C277FF">
        <w:rPr>
          <w:rFonts w:ascii="Times New Roman" w:hAnsi="Times New Roman"/>
        </w:rPr>
        <w:t xml:space="preserve">, že počas doby Následného monitorovania Projektu nedôjde k zmene Projektu, ktorá ovplyvňuje povahu alebo ciele Projektu v porovnaní so stavom, v akom bol Projekt schválený.  </w:t>
      </w:r>
    </w:p>
    <w:p w14:paraId="002D6C45" w14:textId="77777777" w:rsidR="00C1340C" w:rsidRPr="00C277FF" w:rsidRDefault="00C1340C" w:rsidP="00C277FF">
      <w:pPr>
        <w:pStyle w:val="Nadpis3"/>
        <w:tabs>
          <w:tab w:val="left" w:pos="1440"/>
        </w:tabs>
        <w:spacing w:before="120" w:line="264" w:lineRule="auto"/>
        <w:jc w:val="both"/>
        <w:rPr>
          <w:rFonts w:ascii="Times New Roman" w:hAnsi="Times New Roman"/>
          <w:sz w:val="22"/>
          <w:szCs w:val="22"/>
          <w:lang w:val="sk-SK"/>
        </w:rPr>
      </w:pPr>
      <w:r w:rsidRPr="00C277FF">
        <w:rPr>
          <w:rFonts w:ascii="Times New Roman" w:hAnsi="Times New Roman"/>
          <w:sz w:val="22"/>
          <w:szCs w:val="22"/>
        </w:rPr>
        <w:t>Článok 3</w:t>
      </w:r>
      <w:r w:rsidRPr="00C277FF">
        <w:rPr>
          <w:rFonts w:ascii="Times New Roman" w:hAnsi="Times New Roman"/>
          <w:sz w:val="22"/>
          <w:szCs w:val="22"/>
        </w:rPr>
        <w:tab/>
        <w:t>OBSTARÁVANIE SLUŽIEB, TOVAROV A PRÁC PRIJÍMATEĽOM</w:t>
      </w:r>
    </w:p>
    <w:p w14:paraId="699F409F" w14:textId="77777777" w:rsidR="00C1340C" w:rsidRPr="00C277FF" w:rsidRDefault="00C1340C" w:rsidP="00BD18E9">
      <w:pPr>
        <w:numPr>
          <w:ilvl w:val="0"/>
          <w:numId w:val="48"/>
        </w:numPr>
        <w:tabs>
          <w:tab w:val="clear" w:pos="720"/>
          <w:tab w:val="num" w:pos="426"/>
        </w:tabs>
        <w:spacing w:before="120" w:line="264" w:lineRule="auto"/>
        <w:ind w:left="426" w:hanging="426"/>
        <w:jc w:val="both"/>
        <w:rPr>
          <w:rFonts w:ascii="Times New Roman" w:hAnsi="Times New Roman"/>
        </w:rPr>
      </w:pPr>
      <w:r w:rsidRPr="00C277FF">
        <w:rPr>
          <w:rFonts w:ascii="Times New Roman" w:hAnsi="Times New Roman"/>
        </w:rP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14:paraId="1D7EFE63" w14:textId="77777777" w:rsidR="00D22961" w:rsidRPr="00C277FF" w:rsidRDefault="00D22961" w:rsidP="001E6899">
      <w:pPr>
        <w:numPr>
          <w:ilvl w:val="0"/>
          <w:numId w:val="48"/>
        </w:numPr>
        <w:tabs>
          <w:tab w:val="clear" w:pos="720"/>
          <w:tab w:val="left" w:pos="142"/>
        </w:tabs>
        <w:spacing w:before="120" w:line="264" w:lineRule="auto"/>
        <w:ind w:left="426" w:hanging="426"/>
        <w:jc w:val="both"/>
        <w:rPr>
          <w:rFonts w:ascii="Times New Roman" w:hAnsi="Times New Roman"/>
        </w:rPr>
      </w:pPr>
      <w:r w:rsidRPr="00C277FF">
        <w:rPr>
          <w:rFonts w:ascii="Times New Roman" w:hAnsi="Times New Roman"/>
        </w:rPr>
        <w:t xml:space="preserve">Prijímateľ je povinný postupovať pri zadávaní zákaziek na dodanie služieb, tovarov a  </w:t>
      </w:r>
      <w:r w:rsidRPr="006A292E">
        <w:rPr>
          <w:rFonts w:ascii="Times New Roman" w:hAnsi="Times New Roman"/>
        </w:rPr>
        <w:t xml:space="preserve">stavebných prác potrebných pre Realizáciu aktivít Projektu v súlade so zákonom  o VO </w:t>
      </w:r>
      <w:r w:rsidRPr="006A292E">
        <w:rPr>
          <w:rFonts w:ascii="Times New Roman" w:hAnsi="Times New Roman"/>
        </w:rPr>
        <w:lastRenderedPageBreak/>
        <w:t xml:space="preserve">a s Príručkou pre Prijímateľa. Pri zadávaní zákaziek Prijímateľom, na ktoré sa nevzťahuje zákon o VO, ako aj pri zadávaní zákaziek </w:t>
      </w:r>
      <w:r w:rsidR="00F92FC1" w:rsidRPr="006A292E">
        <w:rPr>
          <w:rFonts w:ascii="Times New Roman" w:hAnsi="Times New Roman"/>
        </w:rPr>
        <w:t>s nízkou hodnotou (</w:t>
      </w:r>
      <w:r w:rsidR="00DE35EC" w:rsidRPr="006A292E">
        <w:rPr>
          <w:rFonts w:ascii="Times New Roman" w:hAnsi="Times New Roman"/>
        </w:rPr>
        <w:t xml:space="preserve"> resp. </w:t>
      </w:r>
      <w:r w:rsidR="00F92FC1" w:rsidRPr="006A292E">
        <w:rPr>
          <w:rFonts w:ascii="Times New Roman" w:hAnsi="Times New Roman"/>
        </w:rPr>
        <w:t xml:space="preserve">zákaziek podľa §9 ods. 9 zákona č. 25/2006 Z.z. účinného do 17.04.2016) </w:t>
      </w:r>
      <w:r w:rsidRPr="006A292E">
        <w:rPr>
          <w:rFonts w:ascii="Times New Roman" w:hAnsi="Times New Roman"/>
        </w:rPr>
        <w:t>a osobitne zákaziek nad 5000 EUR, je Prijímateľ povinný postupovať podľa pravidiel upravených</w:t>
      </w:r>
      <w:r w:rsidRPr="00C277FF">
        <w:rPr>
          <w:rFonts w:ascii="Times New Roman" w:hAnsi="Times New Roman"/>
        </w:rPr>
        <w:t xml:space="preserve"> v Príručke pre prijímateľa k procesu verejného obstarávania, resp. subsidiárne v Metodickom pokyne CKO č. </w:t>
      </w:r>
      <w:smartTag w:uri="urn:schemas-microsoft-com:office:smarttags" w:element="metricconverter">
        <w:smartTagPr>
          <w:attr w:name="ProductID" w:val="12 a"/>
        </w:smartTagPr>
        <w:r w:rsidRPr="00C277FF">
          <w:rPr>
            <w:rFonts w:ascii="Times New Roman" w:hAnsi="Times New Roman"/>
          </w:rPr>
          <w:t>12 a</w:t>
        </w:r>
      </w:smartTag>
      <w:r w:rsidRPr="00C277FF">
        <w:rPr>
          <w:rFonts w:ascii="Times New Roman" w:hAnsi="Times New Roman"/>
        </w:rPr>
        <w:t xml:space="preserve"> v Metodickom pokyne CKO č. 14, pričom Prijímateľ berie na vedomie, že v prípade ak postupoval pri zadávaní takýchto zákaziek v rozpore s týmito pravidlami, a to bez ohľadu na skutočnosť, kedy bol postup zadávania zákazky realizovaný (t.j. pred alebo po schválení žiadosti o nenávratný finančný príspevok, resp. pred alebo po podpise zmluvy o poskytnutí nenávratného finančného príspevku), budú výdavky vyplývajúce z realizácie takéhoto obstarávania vylúčené z financovania v plnom rozsahu, t.j. budú považované za neoprávnené.</w:t>
      </w:r>
    </w:p>
    <w:p w14:paraId="2BF1F009" w14:textId="77777777" w:rsidR="00C1340C" w:rsidRPr="00C277FF" w:rsidRDefault="00C1340C"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C277FF">
        <w:rPr>
          <w:rFonts w:ascii="Times New Roman" w:hAnsi="Times New Roman"/>
        </w:rPr>
        <w:t>dokumentáci</w:t>
      </w:r>
      <w:r w:rsidR="00637523">
        <w:rPr>
          <w:rFonts w:ascii="Times New Roman" w:hAnsi="Times New Roman"/>
        </w:rPr>
        <w:t>u</w:t>
      </w:r>
      <w:r w:rsidR="00637523" w:rsidRPr="00C277FF">
        <w:rPr>
          <w:rFonts w:ascii="Times New Roman" w:hAnsi="Times New Roman"/>
        </w:rPr>
        <w:t xml:space="preserve"> </w:t>
      </w:r>
      <w:r w:rsidRPr="00C277FF">
        <w:rPr>
          <w:rFonts w:ascii="Times New Roman" w:hAnsi="Times New Roman"/>
        </w:rPr>
        <w:t xml:space="preserve">v určenom termíne poskytnúť. Prijímateľ predkladá dokumentáciu podľa 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7523" w:rsidRPr="00C277FF">
        <w:rPr>
          <w:rFonts w:ascii="Times New Roman" w:hAnsi="Times New Roman"/>
        </w:rPr>
        <w:t>dokumentáci</w:t>
      </w:r>
      <w:r w:rsidR="00637523">
        <w:rPr>
          <w:rFonts w:ascii="Times New Roman" w:hAnsi="Times New Roman"/>
        </w:rPr>
        <w:t>a</w:t>
      </w:r>
      <w:r w:rsidR="00637523" w:rsidRPr="00C277FF">
        <w:rPr>
          <w:rFonts w:ascii="Times New Roman" w:hAnsi="Times New Roman"/>
        </w:rPr>
        <w:t xml:space="preserve"> </w:t>
      </w:r>
      <w:r w:rsidRPr="00C277FF">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administratívnu finančnú kontrolu a jej závery podľa odseku 12 tohto článku VZP. Pri dopĺňaní dokumentácie na výkon administratívnej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w:t>
      </w:r>
      <w:r w:rsidR="00D22961" w:rsidRPr="00C277FF">
        <w:rPr>
          <w:rFonts w:ascii="Times New Roman" w:hAnsi="Times New Roman"/>
        </w:rPr>
        <w:t xml:space="preserve">Zmluvy o poskytnutí NFP </w:t>
      </w:r>
      <w:r w:rsidRPr="00C277FF">
        <w:rPr>
          <w:rFonts w:ascii="Times New Roman" w:hAnsi="Times New Roman"/>
        </w:rPr>
        <w:t xml:space="preserve">Prijímateľom.  </w:t>
      </w:r>
    </w:p>
    <w:p w14:paraId="7B925B76" w14:textId="77777777" w:rsidR="00A408E9" w:rsidRPr="00C277FF" w:rsidRDefault="00A408E9" w:rsidP="008A496D">
      <w:pPr>
        <w:numPr>
          <w:ilvl w:val="0"/>
          <w:numId w:val="48"/>
        </w:numPr>
        <w:spacing w:before="120" w:after="0" w:line="264" w:lineRule="auto"/>
        <w:jc w:val="both"/>
        <w:rPr>
          <w:rFonts w:ascii="Times New Roman" w:hAnsi="Times New Roman"/>
        </w:rPr>
      </w:pPr>
      <w:r w:rsidRPr="00C277FF">
        <w:rPr>
          <w:rFonts w:ascii="Times New Roman" w:hAnsi="Times New Roman"/>
        </w:rPr>
        <w:t xml:space="preserve">Poskytovateľ vykoná administratívnu finančnú kontrolu obstarávania tovarov, služieb, stavebných prác a súvisiacich postupov v zmysle zákona o finančnej kontrole a audite a podľa postupov upravených v Systéme riadenia EŠIF. Výkonom </w:t>
      </w:r>
      <w:r w:rsidR="008A496D" w:rsidRPr="008A496D">
        <w:rPr>
          <w:rFonts w:ascii="Times New Roman" w:hAnsi="Times New Roman"/>
        </w:rPr>
        <w:t xml:space="preserve">administratívnej finančnej </w:t>
      </w:r>
      <w:r w:rsidRPr="00C277FF">
        <w:rPr>
          <w:rFonts w:ascii="Times New Roman" w:hAnsi="Times New Roman"/>
        </w:rPr>
        <w:t xml:space="preserve">kontroly </w:t>
      </w:r>
      <w:r w:rsidRPr="006A292E">
        <w:rPr>
          <w:rFonts w:ascii="Times New Roman" w:hAnsi="Times New Roman"/>
        </w:rPr>
        <w:t xml:space="preserve">obstarávania služieb, tovarov, stavebných prác a súvisiacich postupov zo strany Poskytovateľa nie je dotknutá výlučná a konečná zodpovednosť Prijímateľa ako verejného obstarávateľa, obstarávateľa alebo osoby podľa § </w:t>
      </w:r>
      <w:r w:rsidR="00F92FC1" w:rsidRPr="006A292E">
        <w:rPr>
          <w:rFonts w:ascii="Times New Roman" w:hAnsi="Times New Roman"/>
        </w:rPr>
        <w:t xml:space="preserve">8 </w:t>
      </w:r>
      <w:r w:rsidRPr="006A292E">
        <w:rPr>
          <w:rFonts w:ascii="Times New Roman" w:hAnsi="Times New Roman"/>
        </w:rPr>
        <w:t xml:space="preserve">zákona o VO </w:t>
      </w:r>
      <w:r w:rsidR="00F92FC1" w:rsidRPr="006A292E">
        <w:rPr>
          <w:rFonts w:ascii="Times New Roman" w:hAnsi="Times New Roman"/>
        </w:rPr>
        <w:t xml:space="preserve">(osoby podľa § 7 v zmysle zákona č. 25/2006 Z.z.) </w:t>
      </w:r>
      <w:r w:rsidRPr="006A292E">
        <w:rPr>
          <w:rFonts w:ascii="Times New Roman" w:hAnsi="Times New Roman"/>
        </w:rPr>
        <w:t>za vykonanie VO pri dodržaní všeobecne záväzných právnych predpisov SR a EÚ, tejto Zmluvy, Právnych dokumentov</w:t>
      </w:r>
      <w:r w:rsidRPr="00C277FF">
        <w:rPr>
          <w:rFonts w:ascii="Times New Roman" w:hAnsi="Times New Roman"/>
        </w:rPr>
        <w:t xml:space="preserve"> a základných princípov VO. Rovnako nie </w:t>
      </w:r>
      <w:r w:rsidR="00E23E62">
        <w:rPr>
          <w:rFonts w:ascii="Times New Roman" w:hAnsi="Times New Roman"/>
        </w:rPr>
        <w:t xml:space="preserve">je </w:t>
      </w:r>
      <w:r w:rsidRPr="00C277FF">
        <w:rPr>
          <w:rFonts w:ascii="Times New Roman" w:hAnsi="Times New Roman"/>
        </w:rPr>
        <w:t xml:space="preserve">výkonom </w:t>
      </w:r>
      <w:r w:rsidR="008A496D" w:rsidRPr="008A496D">
        <w:rPr>
          <w:rFonts w:ascii="Times New Roman" w:hAnsi="Times New Roman"/>
        </w:rPr>
        <w:t xml:space="preserve">administratívnej finančnej </w:t>
      </w:r>
      <w:r w:rsidRPr="00C277FF">
        <w:rPr>
          <w:rFonts w:ascii="Times New Roman" w:hAnsi="Times New Roman"/>
        </w:rPr>
        <w:t xml:space="preserve">kontroly Poskytovateľom dotknutá výlučná a konečná zodpovednosť Prijímateľa za obstarávanie a výber Dodávateľa v prípadoch, ak Prijímateľ nie je </w:t>
      </w:r>
      <w:r w:rsidRPr="00C277FF">
        <w:rPr>
          <w:rFonts w:ascii="Times New Roman" w:hAnsi="Times New Roman"/>
        </w:rPr>
        <w:lastRenderedPageBreak/>
        <w:t>povinný postupovať podľa zákona o VO. Prijímateľ berie na vedomie, že vykonaním</w:t>
      </w:r>
      <w:r w:rsidR="008A496D" w:rsidRPr="008A496D">
        <w:t xml:space="preserve"> </w:t>
      </w:r>
      <w:r w:rsidR="008A496D" w:rsidRPr="008A496D">
        <w:rPr>
          <w:rFonts w:ascii="Times New Roman" w:hAnsi="Times New Roman"/>
        </w:rPr>
        <w:t>administratívnej finančnej</w:t>
      </w:r>
      <w:r w:rsidRPr="00C277FF">
        <w:rPr>
          <w:rFonts w:ascii="Times New Roman" w:hAnsi="Times New Roman"/>
        </w:rPr>
        <w:t xml:space="preserve"> kontroly Poskytovateľa nie je dotknuté právo Poskytovateľa alebo iného oprávneného orgánu na vykonanie novej kontroly/vládneho auditu počas celej doby účinnosti Zmluvy o poskytnutí NFP so zisteniami, ktoré budú vyplývať z tejto novej kontroly/vládneho auditu a ktoré môžu byť odlišné od zistení predchádzajúcich kontrol. V prípade, že závery novej kontroly, </w:t>
      </w:r>
      <w:r w:rsidRPr="00C277FF">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C277FF">
        <w:rPr>
          <w:rFonts w:ascii="Times New Roman" w:hAnsi="Times New Roman"/>
        </w:rPr>
        <w:t xml:space="preserve">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Zmluvné strany sa osobitne dohodli, že v prípade, ak kontrolný orgán/auditný orgán podľa článku 12 VZP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5"/>
      <w:r w:rsidRPr="00C277FF">
        <w:rPr>
          <w:rFonts w:ascii="Times New Roman" w:hAnsi="Times New Roman"/>
        </w:rPr>
        <w:t xml:space="preserve">obvyklej praxe (best practice) </w:t>
      </w:r>
      <w:commentRangeEnd w:id="5"/>
      <w:r w:rsidRPr="00C277FF">
        <w:rPr>
          <w:rStyle w:val="Odkaznakomentr"/>
          <w:rFonts w:ascii="Times New Roman" w:hAnsi="Times New Roman"/>
          <w:sz w:val="22"/>
          <w:szCs w:val="22"/>
          <w:lang w:val="x-none" w:eastAsia="x-none"/>
        </w:rPr>
        <w:commentReference w:id="5"/>
      </w:r>
      <w:r w:rsidRPr="00C277FF">
        <w:rPr>
          <w:rFonts w:ascii="Times New Roman" w:hAnsi="Times New Roman"/>
        </w:rP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 a to aj v prípade, ak nedôjde k aplikácii postupu podľa § 41 zákona o príspevku z EŠIF.</w:t>
      </w:r>
    </w:p>
    <w:p w14:paraId="38CBC809" w14:textId="77777777" w:rsidR="00A408E9" w:rsidRPr="00C277FF" w:rsidRDefault="00A408E9" w:rsidP="003445CA">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je povinný v závislosti od charakteru obstarávania služieb, tovarov a stavebných prác postupovať pri predkladaní dokumentácie obstarávania služieb, tovarov a stavebných prác na výkon </w:t>
      </w:r>
      <w:r w:rsidR="003445CA" w:rsidRPr="003445CA">
        <w:rPr>
          <w:rFonts w:ascii="Times New Roman" w:hAnsi="Times New Roman"/>
        </w:rPr>
        <w:t xml:space="preserve">administratívnej finančnej </w:t>
      </w:r>
      <w:r w:rsidRPr="00C277FF">
        <w:rPr>
          <w:rFonts w:ascii="Times New Roman" w:hAnsi="Times New Roman"/>
        </w:rPr>
        <w:t xml:space="preserve">kontroly podľa Príručky pre Prijímateľa. Ak Poskytovateľ v Príručke pre Žiadateľa/Prijímateľa OP EVS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14:paraId="7CC5D90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Administratívnu finančnú kontrolu pravidiel a postupov stanovených zákonom o VO vykonáva Poskytovateľ v závislosti od fázy/etapy časového procesu VO ako:</w:t>
      </w:r>
    </w:p>
    <w:p w14:paraId="4D231677"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Ex-ante kontrolu pred vyhlásením VO,</w:t>
      </w:r>
    </w:p>
    <w:p w14:paraId="5621AD12"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Ex-ante kontrolu pred podpisom zmluvy s úspešným uchádzačom,</w:t>
      </w:r>
    </w:p>
    <w:p w14:paraId="64F95D35"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Ex-post  kontrolu,</w:t>
      </w:r>
    </w:p>
    <w:p w14:paraId="4D79BA02"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Kontrolu dodatkov zmlúv s úspešným uchádzačom alebo dodávateľom.</w:t>
      </w:r>
    </w:p>
    <w:p w14:paraId="51E1ACF3"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Administratívnu finančnú kontrolu postupov pri obstarávaní zákazky, na ktorú sa zákon o VO nevzťahuje, vykonáva Poskytovateľ v závislosti od rozsahu a predmetu ako:</w:t>
      </w:r>
    </w:p>
    <w:p w14:paraId="59B4D864" w14:textId="77777777" w:rsidR="00A408E9" w:rsidRPr="00C277FF" w:rsidRDefault="00A408E9" w:rsidP="00C277FF">
      <w:pPr>
        <w:pStyle w:val="Odsekzoznamu"/>
        <w:numPr>
          <w:ilvl w:val="0"/>
          <w:numId w:val="28"/>
        </w:numPr>
        <w:spacing w:before="120" w:line="264" w:lineRule="auto"/>
        <w:ind w:left="1276" w:hanging="425"/>
        <w:jc w:val="both"/>
        <w:rPr>
          <w:rFonts w:eastAsia="Calibri"/>
          <w:sz w:val="22"/>
          <w:szCs w:val="22"/>
          <w:lang w:eastAsia="en-US"/>
        </w:rPr>
      </w:pPr>
      <w:r w:rsidRPr="00C277FF">
        <w:rPr>
          <w:sz w:val="22"/>
          <w:szCs w:val="22"/>
        </w:rPr>
        <w:t>Ex-ante kontrolu pred podpisom zmluvy s úspešným uchádzačom</w:t>
      </w:r>
      <w:r w:rsidRPr="00C277FF">
        <w:rPr>
          <w:rFonts w:eastAsia="Calibri"/>
          <w:sz w:val="22"/>
          <w:szCs w:val="22"/>
          <w:lang w:eastAsia="en-US"/>
        </w:rPr>
        <w:t xml:space="preserve">,  ak </w:t>
      </w:r>
      <w:r w:rsidRPr="00C277FF">
        <w:rPr>
          <w:sz w:val="22"/>
          <w:szCs w:val="22"/>
        </w:rPr>
        <w:t xml:space="preserve"> </w:t>
      </w:r>
      <w:r w:rsidRPr="00C277FF">
        <w:rPr>
          <w:rFonts w:eastAsia="Calibri"/>
          <w:sz w:val="22"/>
          <w:szCs w:val="22"/>
          <w:lang w:eastAsia="en-US"/>
        </w:rPr>
        <w:t>ponuka úspešného uchádzača je rovná alebo vyššia ako 5 000 EUR bez DPH</w:t>
      </w:r>
      <w:r w:rsidRPr="00C277FF" w:rsidDel="00B96C71">
        <w:rPr>
          <w:rFonts w:eastAsia="Calibri"/>
          <w:sz w:val="22"/>
          <w:szCs w:val="22"/>
          <w:lang w:eastAsia="en-US"/>
        </w:rPr>
        <w:t xml:space="preserve"> </w:t>
      </w:r>
      <w:r w:rsidRPr="00C277FF">
        <w:rPr>
          <w:rFonts w:eastAsia="Calibri"/>
          <w:sz w:val="22"/>
          <w:szCs w:val="22"/>
          <w:lang w:eastAsia="en-US"/>
        </w:rPr>
        <w:t>,</w:t>
      </w:r>
    </w:p>
    <w:p w14:paraId="09DE66AC" w14:textId="77777777" w:rsidR="00A408E9" w:rsidRPr="00C277FF" w:rsidRDefault="00A408E9" w:rsidP="00C277FF">
      <w:pPr>
        <w:pStyle w:val="Odsekzoznamu"/>
        <w:numPr>
          <w:ilvl w:val="0"/>
          <w:numId w:val="28"/>
        </w:numPr>
        <w:spacing w:before="120" w:line="264" w:lineRule="auto"/>
        <w:ind w:left="1276" w:hanging="425"/>
        <w:jc w:val="both"/>
        <w:rPr>
          <w:sz w:val="22"/>
          <w:szCs w:val="22"/>
        </w:rPr>
      </w:pPr>
      <w:r w:rsidRPr="00C277FF">
        <w:rPr>
          <w:sz w:val="22"/>
          <w:szCs w:val="22"/>
        </w:rPr>
        <w:t>Ex-post kontrolu po podpise zmluvy s Dodávateľom,</w:t>
      </w:r>
    </w:p>
    <w:p w14:paraId="34158F01" w14:textId="77777777" w:rsidR="00A408E9" w:rsidRPr="00C277FF" w:rsidRDefault="00A408E9" w:rsidP="00C277FF">
      <w:pPr>
        <w:pStyle w:val="Odsekzoznamu"/>
        <w:numPr>
          <w:ilvl w:val="0"/>
          <w:numId w:val="28"/>
        </w:numPr>
        <w:spacing w:before="120" w:line="264" w:lineRule="auto"/>
        <w:ind w:left="1276" w:hanging="425"/>
        <w:jc w:val="both"/>
        <w:rPr>
          <w:sz w:val="22"/>
          <w:szCs w:val="22"/>
        </w:rPr>
      </w:pPr>
      <w:r w:rsidRPr="00C277FF">
        <w:rPr>
          <w:sz w:val="22"/>
          <w:szCs w:val="22"/>
        </w:rPr>
        <w:t xml:space="preserve">Kontrolu dodatkov zmlúv s  Dodávateľom. </w:t>
      </w:r>
    </w:p>
    <w:p w14:paraId="3A1BEDE2"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 xml:space="preserve">Poskytovateľ je povinný vykonať administratívnu finančnú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finančnej kontroly prerušuje. Lehota na </w:t>
      </w:r>
      <w:r w:rsidRPr="00C277FF">
        <w:rPr>
          <w:sz w:val="22"/>
          <w:szCs w:val="22"/>
        </w:rPr>
        <w:lastRenderedPageBreak/>
        <w:t>výkon administratívnej finančnej kontroly prestáva plynúť dňom odoslania výzvy Prijímateľovi a doručením chýbajúcich náležitostí alebo iných požadovaných dokladov alebo informácií Poskytovateľovi začína plynúť nová lehota.</w:t>
      </w:r>
    </w:p>
    <w:p w14:paraId="5C81CCBE" w14:textId="77777777" w:rsidR="00A408E9" w:rsidRPr="00C277FF" w:rsidRDefault="00A408E9" w:rsidP="00C277FF">
      <w:pPr>
        <w:pStyle w:val="Odsekzoznamu"/>
        <w:spacing w:before="120" w:line="264" w:lineRule="auto"/>
        <w:ind w:left="360"/>
        <w:jc w:val="both"/>
        <w:rPr>
          <w:sz w:val="22"/>
          <w:szCs w:val="22"/>
        </w:rPr>
      </w:pPr>
    </w:p>
    <w:p w14:paraId="7A988676"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Poskytovateľ je oprávnený v odôvodnených prípadoch lehotu na výkon administratívnej finančnej kontroly predĺžiť. Poskytovateľ o predĺžení lehoty bezodkladne informuje Prijímateľa spôsobom dohodnutým v Zmluve o poskytnutí NFP.</w:t>
      </w:r>
    </w:p>
    <w:p w14:paraId="486B5D38" w14:textId="77777777" w:rsidR="00A408E9" w:rsidRPr="00C277FF" w:rsidRDefault="00A408E9" w:rsidP="00C277FF">
      <w:pPr>
        <w:pStyle w:val="Odsekzoznamu"/>
        <w:spacing w:before="120" w:line="264" w:lineRule="auto"/>
        <w:ind w:left="0"/>
        <w:jc w:val="both"/>
        <w:rPr>
          <w:sz w:val="22"/>
          <w:szCs w:val="22"/>
        </w:rPr>
      </w:pPr>
    </w:p>
    <w:p w14:paraId="59E40D07" w14:textId="77777777" w:rsidR="00A408E9" w:rsidRPr="00C277FF" w:rsidRDefault="00A408E9" w:rsidP="00D05124">
      <w:pPr>
        <w:pStyle w:val="Odsekzoznamu"/>
        <w:numPr>
          <w:ilvl w:val="0"/>
          <w:numId w:val="48"/>
        </w:numPr>
        <w:spacing w:before="120" w:line="264" w:lineRule="auto"/>
        <w:jc w:val="both"/>
        <w:rPr>
          <w:sz w:val="22"/>
          <w:szCs w:val="22"/>
        </w:rPr>
      </w:pPr>
      <w:r w:rsidRPr="00C277FF">
        <w:rPr>
          <w:sz w:val="22"/>
          <w:szCs w:val="22"/>
        </w:rPr>
        <w:t xml:space="preserve">Poskytovateľ je oprávnený v odôvodnených prípadoch v rámci iných nevyhnutných </w:t>
      </w:r>
      <w:r w:rsidR="00603CEB">
        <w:rPr>
          <w:sz w:val="22"/>
          <w:szCs w:val="22"/>
        </w:rPr>
        <w:t xml:space="preserve">úkonov </w:t>
      </w:r>
      <w:r w:rsidRPr="00C277FF">
        <w:rPr>
          <w:sz w:val="22"/>
          <w:szCs w:val="22"/>
        </w:rPr>
        <w:t xml:space="preserve">súvisiacich s výkonom </w:t>
      </w:r>
      <w:r w:rsidR="00D05124" w:rsidRPr="00D05124">
        <w:rPr>
          <w:sz w:val="22"/>
          <w:szCs w:val="22"/>
        </w:rPr>
        <w:t xml:space="preserve">administratívnej finančnej </w:t>
      </w:r>
      <w:r w:rsidRPr="00C277FF">
        <w:rPr>
          <w:sz w:val="22"/>
          <w:szCs w:val="22"/>
        </w:rPr>
        <w:t xml:space="preserve">kontroly z vlastného podnetu prerušiť výkon administratívnej </w:t>
      </w:r>
      <w:r w:rsidR="00901C88">
        <w:rPr>
          <w:sz w:val="22"/>
          <w:szCs w:val="22"/>
        </w:rPr>
        <w:t xml:space="preserve">finančnej </w:t>
      </w:r>
      <w:r w:rsidRPr="00C277FF">
        <w:rPr>
          <w:sz w:val="22"/>
          <w:szCs w:val="22"/>
        </w:rPr>
        <w:t xml:space="preserve">kontroly podľa odseku 8, pričom od tohto momentu lehota na jej výkon prestane plynúť. Poskytovateľ o tejto skutočnosti bezodkladne informuje Prijímateľa spôsobom dohodnutým v Zmluve o poskytnutí NFP a zároveň mu oznámi dátum, od ktorého Poskytovateľovi začína plynúť nová lehota. </w:t>
      </w:r>
    </w:p>
    <w:p w14:paraId="1CD49DA9" w14:textId="77777777" w:rsidR="00C4692F" w:rsidRPr="00C277FF" w:rsidRDefault="00C4692F" w:rsidP="00C277FF">
      <w:pPr>
        <w:pStyle w:val="Odsekzoznamu"/>
        <w:spacing w:before="120" w:line="264" w:lineRule="auto"/>
        <w:ind w:left="0"/>
        <w:jc w:val="both"/>
        <w:rPr>
          <w:sz w:val="22"/>
          <w:szCs w:val="22"/>
        </w:rPr>
      </w:pPr>
    </w:p>
    <w:p w14:paraId="23B12740" w14:textId="77777777" w:rsidR="00C4692F" w:rsidRPr="00C277FF" w:rsidRDefault="00C4692F" w:rsidP="00C277FF">
      <w:pPr>
        <w:pStyle w:val="Odsekzoznamu"/>
        <w:spacing w:before="120" w:line="264" w:lineRule="auto"/>
        <w:ind w:left="360"/>
        <w:jc w:val="both"/>
        <w:rPr>
          <w:sz w:val="22"/>
          <w:szCs w:val="22"/>
        </w:rPr>
      </w:pPr>
    </w:p>
    <w:p w14:paraId="5E3B8755"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 xml:space="preserve">Poskytovateľ alebo ním určená osoba má právo zúčastniť sa na procese VO vo fáze otvárania ponúk a rovnako aj ako nehlasujúci člen komisie na vyhodnotenie ponúk. 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2CC3B3DA" w14:textId="77777777" w:rsidR="00A408E9" w:rsidRPr="00C277FF" w:rsidRDefault="00A408E9" w:rsidP="00C277FF">
      <w:pPr>
        <w:pStyle w:val="Odsekzoznamu"/>
        <w:spacing w:before="120" w:line="264" w:lineRule="auto"/>
        <w:ind w:left="0"/>
        <w:jc w:val="both"/>
        <w:rPr>
          <w:sz w:val="22"/>
          <w:szCs w:val="22"/>
        </w:rPr>
      </w:pPr>
    </w:p>
    <w:p w14:paraId="6AD78237"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Poskytovateľ v závislosti od typu vykonávanej administratívnej finančnej kontroly môže v rámci záverov:</w:t>
      </w:r>
    </w:p>
    <w:p w14:paraId="68AB77E2"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Udeliť Prijímateľovi súhlas s vyhlásením VO, s podpisom zmluvy s Dodávateľom, s podpisom dodatku k zmluve uzavretej s Dodávateľom,</w:t>
      </w:r>
    </w:p>
    <w:p w14:paraId="1522F557"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Odmietnuť výkon ex-ante kontroly pred vyhlásením VO,</w:t>
      </w:r>
    </w:p>
    <w:p w14:paraId="792AD515"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Pripustiť výdavky vzniknuté z obstarávania služieb, tovarov a stavebných prác  do financovania v plnej výške,</w:t>
      </w:r>
    </w:p>
    <w:p w14:paraId="7B3D7598"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Vyzvať Prijímateľa na odstránenie identifikovaných nedostatkov,</w:t>
      </w:r>
    </w:p>
    <w:p w14:paraId="7FD548DE"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Nepripustiť výdavky vzniknuté z obstarávania služieb, tovarov a stavebných prác  do financovania v celej výške, resp. vyzvať Prijímateľa na opakovanie procesu obstarávania služieb, tovarov a stavebných prác ,</w:t>
      </w:r>
    </w:p>
    <w:p w14:paraId="34596835"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Udeliť finančnú opravu na výdavky vzniknuté z obstarávania služieb, tovarov a stavebných prác pred pripustením časti výdavkov do financovania (ex-ante finančná oprava),</w:t>
      </w:r>
    </w:p>
    <w:p w14:paraId="64FF80F5"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článkom10 VZP,</w:t>
      </w:r>
    </w:p>
    <w:p w14:paraId="390330B0"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4A6FA92D" w14:textId="4C159A3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lastRenderedPageBreak/>
        <w:t>V prípade, ak Poskytovateľ neoboznámi Prijímateľa (nezašle správu z kontroly) v lehote určenej na výkon administratívnej finančnej kontroly obstarávania služieb, tovarov, stavebných prác a súvisiacich postupov (a nedošlo k prerušeniu plynutia lehoty ani k odmietnutiu vykonania ex-ante kontroly pred vyhlásením VO), Prijímateľ nie je oprávnený uzatvoriť zmluvu s úspešným uchádzačom ani vykonať iný úkon, ktorého podmienkou je vykonanie administratívnej finančnej kontroly (napr. vyhlásenie VO) Poskytovateľom. Uzatvorenie zmluvy s úspešným uchádzačom, resp. vykonanie iného úkonu, ktorého podmienkou je vykonanie administratívnej finančnej kontroly (napr. vyhlásenie V</w:t>
      </w:r>
      <w:r w:rsidR="00A42334">
        <w:rPr>
          <w:rFonts w:ascii="Times New Roman" w:hAnsi="Times New Roman"/>
        </w:rPr>
        <w:t>O</w:t>
      </w:r>
      <w:r w:rsidRPr="00C277FF">
        <w:rPr>
          <w:rFonts w:ascii="Times New Roman" w:hAnsi="Times New Roman"/>
        </w:rPr>
        <w:t>), môže byť považované za podstatné porušenie Zmluvy o poskytnutí NFP a </w:t>
      </w:r>
      <w:r w:rsidR="00A42334">
        <w:rPr>
          <w:rFonts w:ascii="Times New Roman" w:hAnsi="Times New Roman"/>
        </w:rPr>
        <w:t xml:space="preserve">Poskytovateľ </w:t>
      </w:r>
      <w:r w:rsidR="00A42334" w:rsidRPr="000011C6">
        <w:rPr>
          <w:rFonts w:ascii="Times New Roman" w:hAnsi="Times New Roman"/>
        </w:rPr>
        <w:t>nebude oprávnený v prípade zistení nedostatkov v rámci ex-post kontroly postupovať vo veci určenia ex-ante finančnej opravy a súvisiace výdavky nebudú pripustené do financovania v plnom rozsahu.</w:t>
      </w:r>
    </w:p>
    <w:p w14:paraId="38BA0A00" w14:textId="77777777" w:rsidR="00A408E9" w:rsidRPr="00C67957" w:rsidRDefault="00A408E9" w:rsidP="00C277FF">
      <w:pPr>
        <w:numPr>
          <w:ilvl w:val="0"/>
          <w:numId w:val="48"/>
        </w:numPr>
        <w:spacing w:before="120" w:after="0" w:line="264" w:lineRule="auto"/>
        <w:jc w:val="both"/>
        <w:rPr>
          <w:rFonts w:ascii="Times New Roman" w:hAnsi="Times New Roman"/>
        </w:rPr>
      </w:pPr>
      <w:r w:rsidRPr="00C67957">
        <w:rPr>
          <w:rFonts w:ascii="Times New Roman" w:hAnsi="Times New Roman"/>
          <w:lang w:eastAsia="cs-CZ"/>
        </w:rPr>
        <w:t xml:space="preserve">Každá nadlimitná zákazka na hlavné Aktivity projektu musí byť </w:t>
      </w:r>
      <w:r w:rsidR="00F92FC1" w:rsidRPr="00C67957">
        <w:rPr>
          <w:rFonts w:ascii="Times New Roman" w:hAnsi="Times New Roman"/>
          <w:lang w:eastAsia="cs-CZ"/>
        </w:rPr>
        <w:t xml:space="preserve">vyhlásená </w:t>
      </w:r>
      <w:r w:rsidRPr="00C67957">
        <w:rPr>
          <w:rFonts w:ascii="Times New Roman" w:hAnsi="Times New Roman"/>
          <w:lang w:eastAsia="cs-CZ"/>
        </w:rPr>
        <w:t>do 45 dní od nadobudnutia účinnosti Zmluvy o poskytnutí NFP</w:t>
      </w:r>
      <w:r w:rsidRPr="00C67957">
        <w:rPr>
          <w:rFonts w:ascii="Times New Roman" w:hAnsi="Times New Roman"/>
          <w:bCs/>
        </w:rPr>
        <w:t xml:space="preserve"> </w:t>
      </w:r>
      <w:r w:rsidR="00F92FC1" w:rsidRPr="00A11F00">
        <w:rPr>
          <w:rFonts w:ascii="Times New Roman" w:hAnsi="Times New Roman"/>
          <w:bCs/>
        </w:rPr>
        <w:t>alebo do 45 dní od zrušenia predchádzajúceho Verejného obstarávania</w:t>
      </w:r>
      <w:r w:rsidR="00F92FC1" w:rsidRPr="00C67957">
        <w:rPr>
          <w:rFonts w:ascii="Times New Roman" w:hAnsi="Times New Roman"/>
          <w:bCs/>
        </w:rPr>
        <w:t xml:space="preserve"> </w:t>
      </w:r>
      <w:r w:rsidRPr="00C67957">
        <w:rPr>
          <w:rFonts w:ascii="Times New Roman" w:hAnsi="Times New Roman"/>
          <w:bCs/>
        </w:rPr>
        <w:t>alebo do 45 dní od ukončenia zmluvy s  Dodávateľom</w:t>
      </w:r>
      <w:r w:rsidR="00F92FC1" w:rsidRPr="00C67957">
        <w:rPr>
          <w:rFonts w:ascii="Times New Roman" w:hAnsi="Times New Roman"/>
          <w:bCs/>
        </w:rPr>
        <w:t xml:space="preserve"> z predchádzajúceho VO na rovnaký predmet zákazky uskutočneného v rámci Projektu</w:t>
      </w:r>
      <w:r w:rsidRPr="00C67957">
        <w:rPr>
          <w:rFonts w:ascii="Times New Roman" w:hAnsi="Times New Roman"/>
          <w:lang w:eastAsia="cs-CZ"/>
        </w:rPr>
        <w:t>. Zmluvné strany sa dohodli, že vo vzťahu k VO na hlavné Aktivity projektu, zadávanie zákazky na ten istý predmet obstarávania, ktoré nebude ukončené záverom z kontroly uvedeným v ods. 12 písm. c) alebo f) tohto článku VZP,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na hlavné Aktivity projektu musí byť vyhlásené do 45 dní od doručenia čiastkovej správy z kontroly/správy z kontroly od Poskytovateľa vzťahujúcej sa k bezprostredne predchádzajúcemu VO</w:t>
      </w:r>
      <w:r w:rsidR="00C67957" w:rsidRPr="00C67957">
        <w:rPr>
          <w:rFonts w:ascii="Times New Roman" w:hAnsi="Times New Roman"/>
          <w:lang w:eastAsia="cs-CZ"/>
        </w:rPr>
        <w:t>, ktorá obsahuje oznámenie Poskytovateľa v zmysle ods. 12 písm. e) tohto článku VZP</w:t>
      </w:r>
      <w:r w:rsidR="00C67957" w:rsidRPr="00C67957" w:rsidDel="000A0384">
        <w:rPr>
          <w:rFonts w:ascii="Times New Roman" w:hAnsi="Times New Roman"/>
          <w:lang w:eastAsia="cs-CZ"/>
        </w:rPr>
        <w:t>.</w:t>
      </w:r>
      <w:r w:rsidRPr="00C67957">
        <w:rPr>
          <w:rFonts w:ascii="Times New Roman" w:hAnsi="Times New Roman"/>
          <w:lang w:eastAsia="cs-CZ"/>
        </w:rPr>
        <w:t xml:space="preserve"> V prípade, že ani vo vzťahu k tretiemu VO nebudú závery z  kontroly Poskytovateľa v súlade s ods. 12 písm. c) alebo f) tohto článku VZP, pôjde o podstatné porušenie Zmluvy o poskytnutí NFP zo strany Prijímateľa. </w:t>
      </w:r>
    </w:p>
    <w:p w14:paraId="541E75FE" w14:textId="77777777" w:rsidR="00A408E9" w:rsidRPr="00C67957" w:rsidRDefault="00A408E9" w:rsidP="00C277FF">
      <w:pPr>
        <w:spacing w:before="120" w:after="0" w:line="264" w:lineRule="auto"/>
        <w:ind w:left="709"/>
        <w:jc w:val="both"/>
        <w:rPr>
          <w:rFonts w:ascii="Times New Roman" w:hAnsi="Times New Roman"/>
          <w:lang w:eastAsia="cs-CZ"/>
        </w:rPr>
      </w:pPr>
      <w:r w:rsidRPr="00C67957">
        <w:rPr>
          <w:rFonts w:ascii="Times New Roman" w:hAnsi="Times New Roman"/>
          <w:lang w:eastAsia="cs-CZ"/>
        </w:rPr>
        <w:t>Lehoty uvedené v tomto odseku (45 dní) sa nevzťahujú na:</w:t>
      </w:r>
    </w:p>
    <w:p w14:paraId="2FA182DE" w14:textId="77777777" w:rsidR="00A408E9" w:rsidRPr="00C277FF" w:rsidRDefault="00A408E9" w:rsidP="00C277FF">
      <w:pPr>
        <w:pStyle w:val="Odsekzoznamu"/>
        <w:numPr>
          <w:ilvl w:val="0"/>
          <w:numId w:val="47"/>
        </w:numPr>
        <w:spacing w:before="120" w:line="264" w:lineRule="auto"/>
        <w:jc w:val="both"/>
        <w:rPr>
          <w:rFonts w:eastAsia="Calibri"/>
          <w:sz w:val="22"/>
          <w:szCs w:val="22"/>
          <w:lang w:eastAsia="cs-CZ"/>
        </w:rPr>
      </w:pPr>
      <w:r w:rsidRPr="00C277FF">
        <w:rPr>
          <w:rFonts w:eastAsia="Calibri"/>
          <w:sz w:val="22"/>
          <w:szCs w:val="22"/>
          <w:lang w:eastAsia="cs-CZ"/>
        </w:rPr>
        <w:t xml:space="preserve">centrálne VO obstarávané centrálnou obstarávacou organizáciou podľa § </w:t>
      </w:r>
      <w:r w:rsidR="00C67957">
        <w:rPr>
          <w:rFonts w:eastAsia="Calibri"/>
          <w:sz w:val="22"/>
          <w:szCs w:val="22"/>
          <w:lang w:eastAsia="cs-CZ"/>
        </w:rPr>
        <w:t>15</w:t>
      </w:r>
      <w:r w:rsidR="00C67957" w:rsidRPr="00C277FF">
        <w:rPr>
          <w:rFonts w:eastAsia="Calibri"/>
          <w:sz w:val="22"/>
          <w:szCs w:val="22"/>
          <w:lang w:eastAsia="cs-CZ"/>
        </w:rPr>
        <w:t xml:space="preserve"> </w:t>
      </w:r>
      <w:r w:rsidR="00C67957">
        <w:rPr>
          <w:rFonts w:eastAsia="Calibri"/>
          <w:sz w:val="22"/>
          <w:szCs w:val="22"/>
          <w:lang w:eastAsia="cs-CZ"/>
        </w:rPr>
        <w:t xml:space="preserve">ods. 2 </w:t>
      </w:r>
      <w:r w:rsidRPr="00C277FF">
        <w:rPr>
          <w:rFonts w:eastAsia="Calibri"/>
          <w:sz w:val="22"/>
          <w:szCs w:val="22"/>
          <w:lang w:eastAsia="cs-CZ"/>
        </w:rPr>
        <w:t>zákona o VO;</w:t>
      </w:r>
    </w:p>
    <w:p w14:paraId="62264035" w14:textId="77777777" w:rsidR="00A408E9" w:rsidRPr="00C277FF" w:rsidRDefault="00A408E9" w:rsidP="00C277FF">
      <w:pPr>
        <w:pStyle w:val="Odsekzoznamu"/>
        <w:numPr>
          <w:ilvl w:val="0"/>
          <w:numId w:val="47"/>
        </w:numPr>
        <w:spacing w:before="120" w:line="264" w:lineRule="auto"/>
        <w:jc w:val="both"/>
        <w:rPr>
          <w:rFonts w:eastAsia="Calibri"/>
          <w:sz w:val="22"/>
          <w:szCs w:val="22"/>
          <w:lang w:eastAsia="cs-CZ"/>
        </w:rPr>
      </w:pPr>
      <w:r w:rsidRPr="00C277FF">
        <w:rPr>
          <w:rFonts w:eastAsia="Calibri"/>
          <w:sz w:val="22"/>
          <w:szCs w:val="22"/>
          <w:lang w:eastAsia="cs-CZ"/>
        </w:rPr>
        <w:t xml:space="preserve">VO, pri ktorých Prijímateľ požiadal ÚVO o vykonanie kontroly dokumentácie k pripravovanému VO pred jeho vyhlásením (ex ante kontrola pred vyhlásením alebo pred začatím VO podľa § </w:t>
      </w:r>
      <w:r w:rsidR="00C67957">
        <w:rPr>
          <w:rFonts w:eastAsia="Calibri"/>
          <w:sz w:val="22"/>
          <w:szCs w:val="22"/>
          <w:lang w:eastAsia="cs-CZ"/>
        </w:rPr>
        <w:t>168</w:t>
      </w:r>
      <w:r w:rsidR="00C67957" w:rsidRPr="00C277FF">
        <w:rPr>
          <w:rFonts w:eastAsia="Calibri"/>
          <w:sz w:val="22"/>
          <w:szCs w:val="22"/>
          <w:lang w:eastAsia="cs-CZ"/>
        </w:rPr>
        <w:t xml:space="preserve"> </w:t>
      </w:r>
      <w:r w:rsidRPr="00C277FF">
        <w:rPr>
          <w:rFonts w:eastAsia="Calibri"/>
          <w:sz w:val="22"/>
          <w:szCs w:val="22"/>
          <w:lang w:eastAsia="cs-CZ"/>
        </w:rPr>
        <w:t xml:space="preserve">zákona o VO). </w:t>
      </w:r>
    </w:p>
    <w:p w14:paraId="707A2EFB" w14:textId="77777777" w:rsidR="00A408E9" w:rsidRPr="00C277FF" w:rsidRDefault="00A408E9" w:rsidP="00C277FF">
      <w:pPr>
        <w:spacing w:before="120" w:after="0" w:line="264" w:lineRule="auto"/>
        <w:ind w:left="709"/>
        <w:jc w:val="both"/>
        <w:rPr>
          <w:rFonts w:ascii="Times New Roman" w:hAnsi="Times New Roman"/>
        </w:rPr>
      </w:pPr>
      <w:r w:rsidRPr="00C277FF">
        <w:rPr>
          <w:rFonts w:ascii="Times New Roman" w:hAnsi="Times New Roman"/>
          <w:lang w:eastAsia="cs-CZ"/>
        </w:rPr>
        <w:t>Na základe odôvodnenej žiadosti Prijímateľa môže Poskytovateľ lehotu uvedenú v tomto odseku z objektívnych dôvodov primerane predĺžiť.</w:t>
      </w:r>
    </w:p>
    <w:p w14:paraId="1A694B72" w14:textId="58F56602" w:rsidR="00A408E9" w:rsidRPr="00C277FF" w:rsidRDefault="002C6AFA" w:rsidP="002C6AFA">
      <w:pPr>
        <w:numPr>
          <w:ilvl w:val="0"/>
          <w:numId w:val="48"/>
        </w:numPr>
        <w:spacing w:before="120" w:after="0" w:line="264" w:lineRule="auto"/>
        <w:jc w:val="both"/>
        <w:rPr>
          <w:rFonts w:ascii="Times New Roman" w:hAnsi="Times New Roman"/>
        </w:rPr>
      </w:pPr>
      <w:r>
        <w:rPr>
          <w:rFonts w:ascii="Times New Roman" w:hAnsi="Times New Roman"/>
        </w:rPr>
        <w:t>V prípade porušenia</w:t>
      </w:r>
      <w:r w:rsidRPr="00782E36">
        <w:rPr>
          <w:rFonts w:ascii="Times New Roman" w:hAnsi="Times New Roman"/>
        </w:rPr>
        <w:t xml:space="preserve"> pravidiel a povinností týkajúc</w:t>
      </w:r>
      <w:r>
        <w:rPr>
          <w:rFonts w:ascii="Times New Roman" w:hAnsi="Times New Roman"/>
        </w:rPr>
        <w:t xml:space="preserve">ich sa procesu ex-ante kontroly </w:t>
      </w:r>
      <w:r w:rsidRPr="00782E36">
        <w:rPr>
          <w:rFonts w:ascii="Times New Roman" w:hAnsi="Times New Roman"/>
        </w:rPr>
        <w:t>uveden</w:t>
      </w:r>
      <w:r>
        <w:rPr>
          <w:rFonts w:ascii="Times New Roman" w:hAnsi="Times New Roman"/>
        </w:rPr>
        <w:t>ých</w:t>
      </w:r>
      <w:r w:rsidRPr="00782E36">
        <w:rPr>
          <w:rFonts w:ascii="Times New Roman" w:hAnsi="Times New Roman"/>
        </w:rPr>
        <w:t xml:space="preserve"> </w:t>
      </w:r>
      <w:r>
        <w:rPr>
          <w:rFonts w:ascii="Times New Roman" w:hAnsi="Times New Roman"/>
        </w:rPr>
        <w:t xml:space="preserve">v Príručke pre Prijímateľa, podľa príslušných ustanovení kapitoly 3.3.7 </w:t>
      </w:r>
      <w:r w:rsidRPr="00177434">
        <w:rPr>
          <w:rFonts w:ascii="Times New Roman" w:hAnsi="Times New Roman"/>
        </w:rPr>
        <w:t>Systému riadenia EŠIF</w:t>
      </w:r>
      <w:r>
        <w:rPr>
          <w:rFonts w:ascii="Times New Roman" w:hAnsi="Times New Roman"/>
        </w:rPr>
        <w:t xml:space="preserve"> a</w:t>
      </w:r>
      <w:r w:rsidR="00F838C6">
        <w:rPr>
          <w:rFonts w:ascii="Times New Roman" w:hAnsi="Times New Roman"/>
        </w:rPr>
        <w:t> </w:t>
      </w:r>
      <w:r>
        <w:rPr>
          <w:rFonts w:ascii="Times New Roman" w:hAnsi="Times New Roman"/>
        </w:rPr>
        <w:t>M</w:t>
      </w:r>
      <w:r w:rsidR="00F838C6">
        <w:rPr>
          <w:rFonts w:ascii="Times New Roman" w:hAnsi="Times New Roman"/>
        </w:rPr>
        <w:t>etodického pokynu</w:t>
      </w:r>
      <w:r>
        <w:rPr>
          <w:rFonts w:ascii="Times New Roman" w:hAnsi="Times New Roman"/>
        </w:rPr>
        <w:t xml:space="preserve"> CKO č. 5 </w:t>
      </w:r>
      <w:r w:rsidRPr="002C6AFA">
        <w:rPr>
          <w:rFonts w:ascii="Times New Roman" w:hAnsi="Times New Roman"/>
        </w:rPr>
        <w:t xml:space="preserve">zo strany Prijímateľa, nie je </w:t>
      </w:r>
      <w:r>
        <w:rPr>
          <w:rFonts w:ascii="Times New Roman" w:hAnsi="Times New Roman"/>
        </w:rPr>
        <w:t xml:space="preserve"> Poskytovateľ</w:t>
      </w:r>
      <w:r w:rsidR="00A42334">
        <w:rPr>
          <w:rFonts w:ascii="Times New Roman" w:hAnsi="Times New Roman"/>
        </w:rPr>
        <w:t xml:space="preserve"> </w:t>
      </w:r>
      <w:r>
        <w:rPr>
          <w:rFonts w:ascii="Times New Roman" w:hAnsi="Times New Roman"/>
        </w:rPr>
        <w:t xml:space="preserve">oprávnený pristúpiť k </w:t>
      </w:r>
      <w:r w:rsidRPr="00782E36">
        <w:rPr>
          <w:rFonts w:ascii="Times New Roman" w:hAnsi="Times New Roman"/>
        </w:rPr>
        <w:t>určeni</w:t>
      </w:r>
      <w:r>
        <w:rPr>
          <w:rFonts w:ascii="Times New Roman" w:hAnsi="Times New Roman"/>
        </w:rPr>
        <w:t>u</w:t>
      </w:r>
      <w:r w:rsidRPr="00782E36">
        <w:rPr>
          <w:rFonts w:ascii="Times New Roman" w:hAnsi="Times New Roman"/>
        </w:rPr>
        <w:t xml:space="preserve"> ex-ante finančnej opravy</w:t>
      </w:r>
      <w:r w:rsidRPr="002C6AFA">
        <w:rPr>
          <w:rFonts w:ascii="Times New Roman" w:hAnsi="Times New Roman"/>
        </w:rPr>
        <w:t>.</w:t>
      </w:r>
      <w:r>
        <w:rPr>
          <w:rFonts w:ascii="Times New Roman" w:hAnsi="Times New Roman"/>
        </w:rPr>
        <w:t xml:space="preserve"> </w:t>
      </w:r>
      <w:r w:rsidR="00A42334">
        <w:rPr>
          <w:rFonts w:ascii="Times New Roman" w:hAnsi="Times New Roman"/>
        </w:rPr>
        <w:br/>
      </w:r>
      <w:r w:rsidR="00A42334" w:rsidRPr="004641F4">
        <w:rPr>
          <w:rFonts w:ascii="Times New Roman" w:hAnsi="Times New Roman"/>
        </w:rPr>
        <w:t>Ak ide o nadlimitnú zákazku alebo koncesiu, financovanú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r w:rsidR="00A42334">
        <w:rPr>
          <w:rFonts w:ascii="Times New Roman" w:hAnsi="Times New Roman"/>
        </w:rPr>
        <w:t xml:space="preserve"> </w:t>
      </w:r>
      <w:r w:rsidR="00A42334" w:rsidRPr="00251737">
        <w:rPr>
          <w:rFonts w:ascii="Times New Roman" w:hAnsi="Times New Roman"/>
        </w:rPr>
        <w:t xml:space="preserve">Ak prijímateľ podpíše zmluvu </w:t>
      </w:r>
      <w:r w:rsidR="00A42334" w:rsidRPr="00251737">
        <w:rPr>
          <w:rFonts w:ascii="Times New Roman" w:hAnsi="Times New Roman"/>
        </w:rPr>
        <w:lastRenderedPageBreak/>
        <w:t>s úspešným uchádzačom pred riadnym ukončením kontroly podľa § 169 ods. 2 zákona o </w:t>
      </w:r>
      <w:r w:rsidR="00A42334" w:rsidRPr="004641F4">
        <w:rPr>
          <w:rFonts w:ascii="Times New Roman" w:hAnsi="Times New Roman"/>
        </w:rPr>
        <w:t xml:space="preserve">VO ako aj ex-ante kontroly nadlimitných zákaziek pred podpisom zmluvy s úspešným uchádzačom </w:t>
      </w:r>
      <w:r w:rsidR="00A42334">
        <w:rPr>
          <w:rFonts w:ascii="Times New Roman" w:hAnsi="Times New Roman"/>
        </w:rPr>
        <w:t>(</w:t>
      </w:r>
      <w:r w:rsidR="00A42334" w:rsidRPr="004641F4">
        <w:rPr>
          <w:rFonts w:ascii="Times New Roman" w:hAnsi="Times New Roman"/>
        </w:rPr>
        <w:t>ak podľa Príručky pre prijímateľa je takáto ex-ante kontrola povinná</w:t>
      </w:r>
      <w:r w:rsidR="00A42334">
        <w:rPr>
          <w:rFonts w:ascii="Times New Roman" w:hAnsi="Times New Roman"/>
        </w:rPr>
        <w:t>, tu</w:t>
      </w:r>
      <w:r w:rsidR="00A42334" w:rsidRPr="004641F4">
        <w:rPr>
          <w:rFonts w:ascii="Times New Roman" w:hAnsi="Times New Roman"/>
        </w:rPr>
        <w:t xml:space="preserve">  označená aj ako druhá ex ante kontrola),</w:t>
      </w:r>
      <w:r w:rsidR="00A42334" w:rsidRPr="00251737">
        <w:rPr>
          <w:rFonts w:ascii="Times New Roman" w:hAnsi="Times New Roman"/>
        </w:rPr>
        <w:t xml:space="preserve"> resp. vôbec nepredloží dokumentáciu k VO na túto kontrolu, poskytovateľ nebude oprávnený v prípade zistení nedostatkov v rámci ex-post kontroly postupovať vo veci určenia ex-ante finančnej opravy a súvisiace výdavky nebudú pripustené do financovania v plnom rozsahu.</w:t>
      </w:r>
      <w:r w:rsidR="00A42334">
        <w:rPr>
          <w:rFonts w:ascii="Times New Roman" w:hAnsi="Times New Roman"/>
        </w:rPr>
        <w:t xml:space="preserve"> </w:t>
      </w:r>
      <w:r w:rsidR="00A42334" w:rsidRPr="004641F4">
        <w:rPr>
          <w:rFonts w:ascii="Times New Roman" w:hAnsi="Times New Roman"/>
        </w:rPr>
        <w:t>Porušenie predmetnej povinnosti prijímateľa    sa môže považovať za podstatné porušenie Zmluvy o poskytnutí NFP.</w:t>
      </w:r>
    </w:p>
    <w:p w14:paraId="54801C6B"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sa zaväzuje zabezpečiť v rámci záväzkového vzťahu s každým Dodávateľom Projektu povinnosť Dodávateľa Projektu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Projektu právo Prijímateľa bez akýchkoľvek sankcií odstúpiť od zmluvy s Dodávateľom v prípade, kedy ešte nedošlo k plneniu zo zmluvy medzi Prijímateľom a Dodávateľom a výsledky administratívnej finančnej kontroly Poskytovateľa neumožňujú financovanie výdavkov vzniknutých z obstarávania tovarov, služieb, stavebných prác  alebo iných postupov. </w:t>
      </w:r>
    </w:p>
    <w:p w14:paraId="51CF2410"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Prijímateľ akceptuje skutočnosť, že výdavky vzniknuté na základe VO nemôžu byť Poskytovateľom vyplatené skôr ako bude ukončená administratívna finančná kontrola, resp. skôr ako bude potvrdená ex-ante finančná oprava.</w:t>
      </w:r>
    </w:p>
    <w:p w14:paraId="12A768EF"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ex-ante finančnej opravy. Ustanovenie predchádzajúcej vety neplatí v prípade, ak Žiadosť o platbu neobsahuje deklarované výdavky vzniknuté na základe obstarávania služieb, tovarov a stavebných prác. </w:t>
      </w:r>
    </w:p>
    <w:p w14:paraId="3B715A9D"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14:paraId="06ADFEF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5C1A4F7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V prípade, ak Poskytovateľ identifikuje:</w:t>
      </w:r>
    </w:p>
    <w:p w14:paraId="7866B7D4"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nedodržanie princípov a postupov VO a/alebo</w:t>
      </w:r>
    </w:p>
    <w:p w14:paraId="17A7440B"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porušenie zásad, princípov alebo povinností vyplývajúcich z právnych predpisov SR a z právnych aktov EÚ a/alebo</w:t>
      </w:r>
    </w:p>
    <w:p w14:paraId="06EA0F93"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 xml:space="preserve">porušenie zásad, princípov alebo povinností vyplývajúcich z Právnych dokumentov, z Výzvy, z usmernení, metodických pokynov CKO, stanovísk </w:t>
      </w:r>
      <w:r w:rsidRPr="00C277FF">
        <w:rPr>
          <w:sz w:val="22"/>
          <w:szCs w:val="22"/>
        </w:rPr>
        <w:lastRenderedPageBreak/>
        <w:t>a zistení CO, OA, EK alebo iných orgánov EÚ, ktoré sú pre Poskytovateľa záväzné a v dôsledku aplikácie ktorých sa vylučujú výdavky z vykonaného VO z financovania,</w:t>
      </w:r>
    </w:p>
    <w:p w14:paraId="5C642902" w14:textId="77777777" w:rsidR="00A408E9" w:rsidRPr="00C277FF" w:rsidRDefault="00A408E9" w:rsidP="00C277FF">
      <w:pPr>
        <w:pStyle w:val="Odsekzoznamu"/>
        <w:spacing w:before="120" w:line="264" w:lineRule="auto"/>
        <w:ind w:left="567" w:hanging="27"/>
        <w:jc w:val="both"/>
        <w:rPr>
          <w:sz w:val="22"/>
          <w:szCs w:val="22"/>
        </w:rPr>
      </w:pPr>
      <w:r w:rsidRPr="00C277FF">
        <w:rPr>
          <w:sz w:val="22"/>
          <w:szCs w:val="22"/>
        </w:rP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w:t>
      </w:r>
      <w:r w:rsidRPr="00C277FF" w:rsidDel="00E64387">
        <w:rPr>
          <w:sz w:val="22"/>
          <w:szCs w:val="22"/>
        </w:rPr>
        <w:t xml:space="preserve"> </w:t>
      </w:r>
      <w:r w:rsidRPr="00C277FF">
        <w:rPr>
          <w:sz w:val="22"/>
          <w:szCs w:val="22"/>
        </w:rPr>
        <w:t>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09860AD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V prípade, ak Poskytovateľ identifikuje: </w:t>
      </w:r>
    </w:p>
    <w:p w14:paraId="7659CCA3"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 xml:space="preserve"> nedodržanie princípov a postupov VO a/alebo </w:t>
      </w:r>
    </w:p>
    <w:p w14:paraId="6E0C8BD0"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porušenie zásad, princípov alebo povinností vyplývajúcich z právnych predpisov SR a z právnych aktov EÚ a/alebo</w:t>
      </w:r>
    </w:p>
    <w:p w14:paraId="725C9B7A"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65C58D55" w14:textId="77777777" w:rsidR="008701D0" w:rsidRPr="00C277FF" w:rsidRDefault="00A408E9" w:rsidP="00C277FF">
      <w:pPr>
        <w:pStyle w:val="Odsekzoznamu"/>
        <w:spacing w:before="120" w:line="264" w:lineRule="auto"/>
        <w:ind w:left="567" w:hanging="27"/>
        <w:jc w:val="both"/>
        <w:rPr>
          <w:sz w:val="22"/>
          <w:szCs w:val="22"/>
        </w:rPr>
      </w:pPr>
      <w:r w:rsidRPr="00C277FF">
        <w:rPr>
          <w:sz w:val="22"/>
          <w:szCs w:val="22"/>
        </w:rPr>
        <w:t>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finančnej kontroly Verejného obstarávania), Poskytovateľ nepripustí výdavky vzniknuté na základe takéhoto VO do financovania tým spôsobom, že nie</w:t>
      </w:r>
      <w:r w:rsidR="00E91FC3">
        <w:rPr>
          <w:sz w:val="22"/>
          <w:szCs w:val="22"/>
        </w:rPr>
        <w:t xml:space="preserve"> je</w:t>
      </w:r>
      <w:r w:rsidRPr="00C277FF">
        <w:rPr>
          <w:sz w:val="22"/>
          <w:szCs w:val="22"/>
        </w:rPr>
        <w:t xml:space="preserv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Pr>
          <w:sz w:val="22"/>
          <w:szCs w:val="22"/>
        </w:rPr>
        <w:t>4</w:t>
      </w:r>
      <w:r w:rsidR="000C24F1" w:rsidRPr="00C277FF">
        <w:rPr>
          <w:sz w:val="22"/>
          <w:szCs w:val="22"/>
        </w:rPr>
        <w:t xml:space="preserve"> </w:t>
      </w:r>
      <w:r w:rsidRPr="00C277FF">
        <w:rPr>
          <w:sz w:val="22"/>
          <w:szCs w:val="22"/>
        </w:rPr>
        <w:t xml:space="preserve">Zmluvy o poskytnutí NFP.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CBD303"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 xml:space="preserve">Zoznam porušení pravidiel a postupov obstarávania, spolu s určením percentuálnej výšky finančnej opravy prislúchajúcej konkrétnemu porušeniu, podľa ktorého postupuje Poskytovateľ pri určení finančnej opravy a ex-ante opravy, tvorí Prílohu č. </w:t>
      </w:r>
      <w:r w:rsidR="00C91876">
        <w:rPr>
          <w:sz w:val="22"/>
          <w:szCs w:val="22"/>
        </w:rPr>
        <w:t>4</w:t>
      </w:r>
      <w:r w:rsidR="00C91876" w:rsidRPr="00C277FF">
        <w:rPr>
          <w:sz w:val="22"/>
          <w:szCs w:val="22"/>
        </w:rPr>
        <w:t xml:space="preserve"> </w:t>
      </w:r>
      <w:r w:rsidRPr="00C277FF">
        <w:rPr>
          <w:sz w:val="22"/>
          <w:szCs w:val="22"/>
        </w:rPr>
        <w:t>(Finančné opravy za porušenie pravidiel a postupov obstarávania).</w:t>
      </w:r>
    </w:p>
    <w:p w14:paraId="346B11D4" w14:textId="77777777" w:rsidR="00A408E9" w:rsidRPr="00C277FF" w:rsidRDefault="00A408E9" w:rsidP="00134595">
      <w:pPr>
        <w:pStyle w:val="Odsekzoznamu"/>
        <w:numPr>
          <w:ilvl w:val="0"/>
          <w:numId w:val="48"/>
        </w:numPr>
        <w:spacing w:before="120" w:line="264" w:lineRule="auto"/>
        <w:jc w:val="both"/>
        <w:rPr>
          <w:sz w:val="22"/>
          <w:szCs w:val="22"/>
        </w:rPr>
      </w:pPr>
      <w:r w:rsidRPr="00C277FF">
        <w:rPr>
          <w:sz w:val="22"/>
          <w:szCs w:val="22"/>
        </w:rPr>
        <w:t xml:space="preserve">Ak v súlade s Výzvou vyplývala pre žiadateľa povinnosť spočívajúca v tom, že žiadateľ je povinný predložiť kompletnú dokumentáciu z procesu VO v rámci konania o žiadosti </w:t>
      </w:r>
      <w:r w:rsidRPr="00C277FF">
        <w:rPr>
          <w:sz w:val="22"/>
          <w:szCs w:val="22"/>
        </w:rPr>
        <w:lastRenderedPageBreak/>
        <w:t xml:space="preserve">o NFP vo vzťahu k VO špecifikovanému vo Výzve, ako preukázanie splnenia podmienky poskytnutia príspevku v konaní o žiadosti o NFP, Prijímateľ nie je povinný predkladať dokumentáciu k takémuto VO na opätovnú </w:t>
      </w:r>
      <w:r w:rsidR="00134595" w:rsidRPr="00134595">
        <w:rPr>
          <w:sz w:val="22"/>
          <w:szCs w:val="22"/>
        </w:rPr>
        <w:t xml:space="preserve">administratívnu finančnú </w:t>
      </w:r>
      <w:r w:rsidRPr="00C277FF">
        <w:rPr>
          <w:sz w:val="22"/>
          <w:szCs w:val="22"/>
        </w:rPr>
        <w:t xml:space="preserve">kontrolu podľa tohto článku VZP. Uvedené nemá vplyv na možnosť Poskytovateľa vykonať opätovnú </w:t>
      </w:r>
      <w:r w:rsidR="00134595">
        <w:t>administratívnu finančnú</w:t>
      </w:r>
      <w:r w:rsidR="00134595" w:rsidRPr="00BF2034">
        <w:t xml:space="preserve"> </w:t>
      </w:r>
      <w:r w:rsidRPr="00C277FF">
        <w:rPr>
          <w:sz w:val="22"/>
          <w:szCs w:val="22"/>
        </w:rPr>
        <w:t>kontrolu takéhoto Verejného obstarávania.</w:t>
      </w:r>
    </w:p>
    <w:p w14:paraId="0A97AF89" w14:textId="77777777" w:rsidR="00A408E9" w:rsidRDefault="00A408E9" w:rsidP="00D820E7">
      <w:pPr>
        <w:pStyle w:val="Odsekzoznamu"/>
        <w:numPr>
          <w:ilvl w:val="0"/>
          <w:numId w:val="48"/>
        </w:numPr>
        <w:spacing w:before="120" w:line="264" w:lineRule="auto"/>
        <w:jc w:val="both"/>
        <w:rPr>
          <w:sz w:val="22"/>
          <w:szCs w:val="22"/>
        </w:rPr>
      </w:pPr>
      <w:r w:rsidRPr="00C277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D820E7">
        <w:rPr>
          <w:sz w:val="22"/>
          <w:szCs w:val="22"/>
        </w:rPr>
        <w:t>administratívn</w:t>
      </w:r>
      <w:r w:rsidR="00D820E7">
        <w:rPr>
          <w:sz w:val="22"/>
          <w:szCs w:val="22"/>
        </w:rPr>
        <w:t>ej</w:t>
      </w:r>
      <w:r w:rsidR="00D820E7" w:rsidRPr="00D820E7">
        <w:rPr>
          <w:sz w:val="22"/>
          <w:szCs w:val="22"/>
        </w:rPr>
        <w:t xml:space="preserve"> finančn</w:t>
      </w:r>
      <w:r w:rsidR="00D820E7">
        <w:rPr>
          <w:sz w:val="22"/>
          <w:szCs w:val="22"/>
        </w:rPr>
        <w:t>ej</w:t>
      </w:r>
      <w:r w:rsidR="00D820E7" w:rsidRPr="00D820E7">
        <w:rPr>
          <w:sz w:val="22"/>
          <w:szCs w:val="22"/>
        </w:rPr>
        <w:t xml:space="preserve"> </w:t>
      </w:r>
      <w:r w:rsidRPr="00C277FF">
        <w:rPr>
          <w:sz w:val="22"/>
          <w:szCs w:val="22"/>
        </w:rPr>
        <w:t>kontroly podľa Príručky pre prijímateľa.</w:t>
      </w:r>
    </w:p>
    <w:p w14:paraId="7835D31D" w14:textId="77777777" w:rsidR="002C6AFA" w:rsidRPr="00901C88" w:rsidRDefault="002C6AFA" w:rsidP="006A292E">
      <w:pPr>
        <w:numPr>
          <w:ilvl w:val="0"/>
          <w:numId w:val="48"/>
        </w:numPr>
        <w:spacing w:before="120" w:line="264" w:lineRule="auto"/>
        <w:jc w:val="both"/>
      </w:pPr>
      <w:r>
        <w:rPr>
          <w:rFonts w:ascii="Times New Roman" w:hAnsi="Times New Roman"/>
        </w:rPr>
        <w:t xml:space="preserve">Ak Poskytovateľ v rámci administratívnej finančnej kontroly VO identifikuje zistenia s vplyvom alebo s možným vplyvom na výsledok VO, Poskytovateľ pri určení ex-ante alebo ex-post finančných opráv bude postupovať v súlade s ustanoveniami kapitoly 3.3.7 Systému riadenia </w:t>
      </w:r>
      <w:r w:rsidRPr="00177434">
        <w:rPr>
          <w:rFonts w:ascii="Times New Roman" w:hAnsi="Times New Roman"/>
        </w:rPr>
        <w:t>EŠIF</w:t>
      </w:r>
      <w:r>
        <w:rPr>
          <w:rFonts w:ascii="Times New Roman" w:hAnsi="Times New Roman"/>
        </w:rPr>
        <w:t>, </w:t>
      </w:r>
      <w:r w:rsidR="0092255B">
        <w:rPr>
          <w:rFonts w:ascii="Times New Roman" w:hAnsi="Times New Roman"/>
        </w:rPr>
        <w:t xml:space="preserve">Metodického pokynu </w:t>
      </w:r>
      <w:r>
        <w:rPr>
          <w:rFonts w:ascii="Times New Roman" w:hAnsi="Times New Roman"/>
        </w:rPr>
        <w:t xml:space="preserve">CKO č. 5 a Príručky pre Prijímateľa. </w:t>
      </w:r>
    </w:p>
    <w:p w14:paraId="43F0F027" w14:textId="77777777" w:rsidR="00AF36B6" w:rsidRPr="00F30BBA" w:rsidRDefault="00107570" w:rsidP="00F30BBA">
      <w:pPr>
        <w:pStyle w:val="Nadpis3"/>
        <w:spacing w:before="120" w:after="0" w:line="264" w:lineRule="auto"/>
        <w:ind w:left="1440" w:hanging="1440"/>
        <w:jc w:val="both"/>
        <w:rPr>
          <w:rFonts w:ascii="Times New Roman" w:hAnsi="Times New Roman"/>
          <w:sz w:val="22"/>
          <w:szCs w:val="22"/>
          <w:lang w:val="sk-SK"/>
        </w:rPr>
      </w:pPr>
      <w:r w:rsidRPr="00F30BBA">
        <w:rPr>
          <w:rFonts w:ascii="Times New Roman" w:hAnsi="Times New Roman"/>
          <w:sz w:val="22"/>
          <w:szCs w:val="22"/>
        </w:rPr>
        <w:t xml:space="preserve">Článok 4 </w:t>
      </w:r>
      <w:r w:rsidRPr="00F30BBA">
        <w:rPr>
          <w:rFonts w:ascii="Times New Roman" w:hAnsi="Times New Roman"/>
          <w:sz w:val="22"/>
          <w:szCs w:val="22"/>
        </w:rPr>
        <w:tab/>
      </w:r>
      <w:r w:rsidR="009F0476" w:rsidRPr="00F30BBA">
        <w:rPr>
          <w:rFonts w:ascii="Times New Roman" w:hAnsi="Times New Roman"/>
          <w:sz w:val="22"/>
          <w:szCs w:val="22"/>
          <w:lang w:val="sk-SK" w:eastAsia="sk-SK"/>
        </w:rPr>
        <w:t>POVINNOSTI SPOJENÉ S MONITOROVANÍM PROJEKTU A POSKYTOVANÍM INFORMÁCIÍ</w:t>
      </w:r>
      <w:r w:rsidR="009F0476" w:rsidRPr="00F30BBA" w:rsidDel="009F0476">
        <w:rPr>
          <w:rFonts w:ascii="Times New Roman" w:hAnsi="Times New Roman"/>
          <w:sz w:val="22"/>
          <w:szCs w:val="22"/>
        </w:rPr>
        <w:t xml:space="preserve"> </w:t>
      </w:r>
    </w:p>
    <w:p w14:paraId="0D39E24F" w14:textId="77777777" w:rsidR="00B7129C" w:rsidRPr="00F30BBA" w:rsidRDefault="00B7129C" w:rsidP="00F30BBA">
      <w:pPr>
        <w:numPr>
          <w:ilvl w:val="1"/>
          <w:numId w:val="22"/>
        </w:numPr>
        <w:spacing w:before="240" w:line="264" w:lineRule="auto"/>
        <w:jc w:val="both"/>
        <w:rPr>
          <w:rFonts w:ascii="Times New Roman" w:hAnsi="Times New Roman"/>
        </w:rPr>
      </w:pPr>
      <w:r w:rsidRPr="00F30BBA">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00ABB7E3" w14:textId="77777777" w:rsidR="00B7129C" w:rsidRPr="00F30BBA" w:rsidRDefault="00B7129C"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Doplňujúce monitorovacie údaje k </w:t>
      </w:r>
      <w:r w:rsidR="00AF36B6" w:rsidRPr="00F30BBA">
        <w:rPr>
          <w:rFonts w:ascii="Times New Roman" w:hAnsi="Times New Roman"/>
        </w:rPr>
        <w:t xml:space="preserve">Žiadosti </w:t>
      </w:r>
      <w:r w:rsidRPr="00F30BBA">
        <w:rPr>
          <w:rFonts w:ascii="Times New Roman" w:hAnsi="Times New Roman"/>
        </w:rPr>
        <w:t>o platbu,</w:t>
      </w:r>
    </w:p>
    <w:p w14:paraId="56BA2201" w14:textId="77777777" w:rsidR="00E764D2" w:rsidRPr="00F30BBA" w:rsidRDefault="00E764D2"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Doplňujúce monitorovacie údaje,</w:t>
      </w:r>
    </w:p>
    <w:p w14:paraId="3DB77674" w14:textId="77777777" w:rsidR="00B7129C" w:rsidRPr="00F30BBA" w:rsidRDefault="00B7129C" w:rsidP="00F30BBA">
      <w:pPr>
        <w:numPr>
          <w:ilvl w:val="0"/>
          <w:numId w:val="23"/>
        </w:numPr>
        <w:tabs>
          <w:tab w:val="num" w:pos="360"/>
        </w:tabs>
        <w:spacing w:after="120" w:line="264" w:lineRule="auto"/>
        <w:ind w:left="896" w:hanging="357"/>
        <w:jc w:val="both"/>
        <w:rPr>
          <w:rFonts w:ascii="Times New Roman" w:hAnsi="Times New Roman"/>
        </w:rPr>
      </w:pPr>
      <w:r w:rsidRPr="00F30BBA">
        <w:rPr>
          <w:rFonts w:ascii="Times New Roman" w:hAnsi="Times New Roman"/>
        </w:rPr>
        <w:t xml:space="preserve">Monitorovaciu správu Projektu počas Realizácie aktivít Projektu (s príznakom ,,výročná“) a  monitorovaciu správu Projektu pri </w:t>
      </w:r>
      <w:r w:rsidR="00AF36B6" w:rsidRPr="00F30BBA">
        <w:rPr>
          <w:rFonts w:ascii="Times New Roman" w:hAnsi="Times New Roman"/>
        </w:rPr>
        <w:t xml:space="preserve">Ukončení realizácie </w:t>
      </w:r>
      <w:r w:rsidRPr="00F30BBA">
        <w:rPr>
          <w:rFonts w:ascii="Times New Roman" w:hAnsi="Times New Roman"/>
        </w:rPr>
        <w:t>aktivít Projektu (s príznakom ,,záverečná“),</w:t>
      </w:r>
    </w:p>
    <w:p w14:paraId="42480945" w14:textId="77777777" w:rsidR="00B7129C" w:rsidRPr="00F30BBA" w:rsidRDefault="00B7129C"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 xml:space="preserve">Následnú monitorovaciu správu Projektu po </w:t>
      </w:r>
      <w:r w:rsidR="00DF0B09" w:rsidRPr="00F30BBA">
        <w:rPr>
          <w:rFonts w:ascii="Times New Roman" w:hAnsi="Times New Roman"/>
        </w:rPr>
        <w:t>Finančnom u</w:t>
      </w:r>
      <w:r w:rsidR="00AF36B6" w:rsidRPr="00F30BBA">
        <w:rPr>
          <w:rFonts w:ascii="Times New Roman" w:hAnsi="Times New Roman"/>
        </w:rPr>
        <w:t xml:space="preserve">končení </w:t>
      </w:r>
      <w:r w:rsidRPr="00F30BBA">
        <w:rPr>
          <w:rFonts w:ascii="Times New Roman" w:hAnsi="Times New Roman"/>
        </w:rPr>
        <w:t xml:space="preserve">Projektu </w:t>
      </w:r>
      <w:r w:rsidR="00EA3A34" w:rsidRPr="00F30BBA">
        <w:rPr>
          <w:rFonts w:ascii="Times New Roman" w:hAnsi="Times New Roman"/>
        </w:rPr>
        <w:t>počas Následného monitorovania Projektu</w:t>
      </w:r>
      <w:r w:rsidR="00E764D2" w:rsidRPr="00F30BBA">
        <w:rPr>
          <w:rFonts w:ascii="Times New Roman" w:hAnsi="Times New Roman"/>
        </w:rPr>
        <w:t>, prípadne ak to určí Poskytovateľ</w:t>
      </w:r>
      <w:r w:rsidRPr="00F30BBA">
        <w:rPr>
          <w:rFonts w:ascii="Times New Roman" w:hAnsi="Times New Roman"/>
        </w:rPr>
        <w:t>.</w:t>
      </w:r>
    </w:p>
    <w:p w14:paraId="609880B2" w14:textId="77777777" w:rsidR="00B7129C" w:rsidRPr="00F30BBA" w:rsidRDefault="00B7129C" w:rsidP="00F30BBA">
      <w:pPr>
        <w:numPr>
          <w:ilvl w:val="1"/>
          <w:numId w:val="22"/>
        </w:numPr>
        <w:spacing w:line="264" w:lineRule="auto"/>
        <w:ind w:left="539" w:hanging="539"/>
        <w:jc w:val="both"/>
        <w:rPr>
          <w:rFonts w:ascii="Times New Roman" w:hAnsi="Times New Roman"/>
        </w:rPr>
      </w:pPr>
      <w:r w:rsidRPr="00F30BBA">
        <w:rPr>
          <w:rFonts w:ascii="Times New Roman" w:hAnsi="Times New Roman"/>
        </w:rPr>
        <w:t xml:space="preserve">Prijímateľ je povinný predkladať Poskytovateľovi spolu s každým zúčtovaním zálohovej platby, priebežnou platbou alebo poskytnutím predfinancovania </w:t>
      </w:r>
      <w:r w:rsidR="00D4291F" w:rsidRPr="00F30BBA">
        <w:rPr>
          <w:rFonts w:ascii="Times New Roman" w:hAnsi="Times New Roman"/>
        </w:rPr>
        <w:t>D</w:t>
      </w:r>
      <w:r w:rsidRPr="00F30BBA">
        <w:rPr>
          <w:rFonts w:ascii="Times New Roman" w:hAnsi="Times New Roman"/>
        </w:rPr>
        <w:t>oplňujúce monitorovacie údaje k </w:t>
      </w:r>
      <w:r w:rsidR="00AF36B6" w:rsidRPr="00F30BBA">
        <w:rPr>
          <w:rFonts w:ascii="Times New Roman" w:hAnsi="Times New Roman"/>
        </w:rPr>
        <w:t xml:space="preserve">Žiadosti </w:t>
      </w:r>
      <w:r w:rsidRPr="00F30BBA">
        <w:rPr>
          <w:rFonts w:ascii="Times New Roman" w:hAnsi="Times New Roman"/>
        </w:rPr>
        <w:t xml:space="preserve">o platbu. Ak Prijímateľ nepredkladá žiadnu </w:t>
      </w:r>
      <w:r w:rsidR="00AF36B6" w:rsidRPr="00F30BBA">
        <w:rPr>
          <w:rFonts w:ascii="Times New Roman" w:hAnsi="Times New Roman"/>
        </w:rPr>
        <w:t xml:space="preserve">Žiadosť </w:t>
      </w:r>
      <w:r w:rsidRPr="00F30BBA">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F30BBA">
        <w:rPr>
          <w:rFonts w:ascii="Times New Roman" w:hAnsi="Times New Roman"/>
        </w:rPr>
        <w:t>Realizácie aktivít Projektu</w:t>
      </w:r>
      <w:r w:rsidR="00AF36B6" w:rsidRPr="00F30BBA">
        <w:rPr>
          <w:rFonts w:ascii="Times New Roman" w:hAnsi="Times New Roman"/>
        </w:rPr>
        <w:t xml:space="preserve">, </w:t>
      </w:r>
      <w:r w:rsidR="0050148F" w:rsidRPr="00F30BBA">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E5830">
        <w:rPr>
          <w:rFonts w:ascii="Times New Roman" w:hAnsi="Times New Roman"/>
        </w:rPr>
        <w:t>(Doplňujúce monitorovacie údaje)</w:t>
      </w:r>
      <w:r w:rsidR="00EA3A34" w:rsidRPr="008E5830">
        <w:rPr>
          <w:rFonts w:ascii="Times New Roman" w:hAnsi="Times New Roman"/>
        </w:rPr>
        <w:t>,</w:t>
      </w:r>
      <w:r w:rsidR="00E764D2" w:rsidRPr="008E5830">
        <w:rPr>
          <w:rFonts w:ascii="Times New Roman" w:hAnsi="Times New Roman"/>
        </w:rPr>
        <w:t xml:space="preserve"> </w:t>
      </w:r>
      <w:r w:rsidR="0022748E" w:rsidRPr="008E5830">
        <w:rPr>
          <w:rFonts w:ascii="Times New Roman" w:hAnsi="Times New Roman"/>
        </w:rPr>
        <w:t>a</w:t>
      </w:r>
      <w:r w:rsidR="0050148F" w:rsidRPr="008E5830">
        <w:rPr>
          <w:rFonts w:ascii="Times New Roman" w:hAnsi="Times New Roman"/>
        </w:rPr>
        <w:t xml:space="preserve"> to </w:t>
      </w:r>
      <w:r w:rsidR="00685086" w:rsidRPr="000B14C5">
        <w:rPr>
          <w:rFonts w:ascii="Times New Roman" w:hAnsi="Times New Roman"/>
        </w:rPr>
        <w:t>Bezodkladne</w:t>
      </w:r>
      <w:r w:rsidR="0022748E" w:rsidRPr="000B14C5">
        <w:rPr>
          <w:rFonts w:ascii="Times New Roman" w:hAnsi="Times New Roman"/>
        </w:rPr>
        <w:t xml:space="preserve"> od uplyn</w:t>
      </w:r>
      <w:r w:rsidR="00685086" w:rsidRPr="000B14C5">
        <w:rPr>
          <w:rFonts w:ascii="Times New Roman" w:hAnsi="Times New Roman"/>
        </w:rPr>
        <w:t>u</w:t>
      </w:r>
      <w:r w:rsidR="0022748E" w:rsidRPr="000B14C5">
        <w:rPr>
          <w:rFonts w:ascii="Times New Roman" w:hAnsi="Times New Roman"/>
        </w:rPr>
        <w:t>tia 6 mesačnej lehoty stanovenej v tomto odseku</w:t>
      </w:r>
      <w:r w:rsidRPr="009868C6">
        <w:rPr>
          <w:rFonts w:ascii="Times New Roman" w:hAnsi="Times New Roman"/>
        </w:rPr>
        <w:t xml:space="preserve">. </w:t>
      </w:r>
      <w:r w:rsidR="0022748E" w:rsidRPr="009868C6">
        <w:rPr>
          <w:rFonts w:ascii="Times New Roman" w:hAnsi="Times New Roman"/>
        </w:rPr>
        <w:t xml:space="preserve">Prijímateľ je zároveň povinný predložiť informácie v rozsahu </w:t>
      </w:r>
      <w:r w:rsidR="0022748E" w:rsidRPr="00F30BBA">
        <w:rPr>
          <w:rFonts w:ascii="Times New Roman" w:hAnsi="Times New Roman"/>
        </w:rPr>
        <w:t>podľa tohto odseku aj mimo stanovených termínov, ak o to Poskytovateľ požiada.</w:t>
      </w:r>
    </w:p>
    <w:p w14:paraId="558E0454" w14:textId="77777777" w:rsidR="00B7129C" w:rsidRPr="00F30BBA"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F30BBA">
        <w:rPr>
          <w:rFonts w:ascii="Times New Roman" w:hAnsi="Times New Roman"/>
        </w:rPr>
        <w:t>od 1.1. roku n do 31.12. roku n</w:t>
      </w:r>
      <w:r w:rsidRPr="00F30BBA">
        <w:rPr>
          <w:rFonts w:ascii="Times New Roman" w:hAnsi="Times New Roman"/>
        </w:rPr>
        <w:t xml:space="preserve">, najneskôr do </w:t>
      </w:r>
      <w:r w:rsidR="00111BF5" w:rsidRPr="00F30BBA">
        <w:rPr>
          <w:rFonts w:ascii="Times New Roman" w:hAnsi="Times New Roman"/>
        </w:rPr>
        <w:t xml:space="preserve">31. </w:t>
      </w:r>
      <w:r w:rsidRPr="00F30BBA">
        <w:rPr>
          <w:rFonts w:ascii="Times New Roman" w:hAnsi="Times New Roman"/>
        </w:rPr>
        <w:t>januára roku n+1</w:t>
      </w:r>
      <w:r w:rsidR="00AF36B6" w:rsidRPr="00F30BBA">
        <w:rPr>
          <w:rFonts w:ascii="Times New Roman" w:hAnsi="Times New Roman"/>
        </w:rPr>
        <w:t>.</w:t>
      </w:r>
      <w:r w:rsidRPr="00F30BBA">
        <w:rPr>
          <w:rFonts w:ascii="Times New Roman" w:hAnsi="Times New Roman"/>
        </w:rPr>
        <w:t xml:space="preserve"> Prvým rokom, ktorý je rozhodujúci pre podanie monitorovacej správy Projektu (s príznakom ,,výročná“)</w:t>
      </w:r>
      <w:r w:rsidR="00AF36B6" w:rsidRPr="00F30BBA">
        <w:rPr>
          <w:rFonts w:ascii="Times New Roman" w:hAnsi="Times New Roman"/>
        </w:rPr>
        <w:t>,</w:t>
      </w:r>
      <w:r w:rsidRPr="00F30BBA">
        <w:rPr>
          <w:rFonts w:ascii="Times New Roman" w:hAnsi="Times New Roman"/>
        </w:rPr>
        <w:t xml:space="preserve"> je nasledujúci rok po roku, v ktorom nadobudla účinnosť Zmluva o poskytnutí NFP; ak </w:t>
      </w:r>
      <w:r w:rsidRPr="00F30BBA">
        <w:rPr>
          <w:rFonts w:ascii="Times New Roman" w:hAnsi="Times New Roman"/>
        </w:rPr>
        <w:lastRenderedPageBreak/>
        <w:t xml:space="preserve">Zmluva o poskytnutí NFP nadobudne účinnosť neskôr ako 1.1. roku n, prvá monitorovacia správa Projektu (s príznakom ,,výročná“) obsahuje údaje za obdobie od </w:t>
      </w:r>
      <w:r w:rsidR="00C4692F">
        <w:rPr>
          <w:rFonts w:ascii="Times New Roman" w:hAnsi="Times New Roman"/>
        </w:rPr>
        <w:t xml:space="preserve">účinnosti Zmluvy o poskytnutí NFP alebo, v prípade ak k </w:t>
      </w:r>
      <w:r w:rsidR="00C1340C" w:rsidRPr="00F30BBA">
        <w:rPr>
          <w:rFonts w:ascii="Times New Roman" w:hAnsi="Times New Roman"/>
        </w:rPr>
        <w:t>Začati</w:t>
      </w:r>
      <w:r w:rsidR="00C4692F">
        <w:rPr>
          <w:rFonts w:ascii="Times New Roman" w:hAnsi="Times New Roman"/>
        </w:rPr>
        <w:t>u</w:t>
      </w:r>
      <w:r w:rsidR="00C1340C" w:rsidRPr="00F30BBA">
        <w:rPr>
          <w:rFonts w:ascii="Times New Roman" w:hAnsi="Times New Roman"/>
        </w:rPr>
        <w:t xml:space="preserve"> realizácie hlavných aktivít Projektu</w:t>
      </w:r>
      <w:r w:rsidR="00C4692F">
        <w:rPr>
          <w:rFonts w:ascii="Times New Roman" w:hAnsi="Times New Roman"/>
        </w:rPr>
        <w:t xml:space="preserve"> došlo pred nadobudnutím účinnosti Zmluvy o poskytnutí NFP, od Začatia realizácie hlavných aktivít Projektu,</w:t>
      </w:r>
      <w:r w:rsidRPr="00F30BBA">
        <w:rPr>
          <w:rFonts w:ascii="Times New Roman" w:hAnsi="Times New Roman"/>
        </w:rPr>
        <w:t xml:space="preserve"> do 31.12. roku n. </w:t>
      </w:r>
    </w:p>
    <w:p w14:paraId="4448F849" w14:textId="77777777" w:rsidR="0007666D" w:rsidRPr="00F30BBA"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je povinný do </w:t>
      </w:r>
      <w:r w:rsidR="00111BF5" w:rsidRPr="00F30BBA">
        <w:rPr>
          <w:rFonts w:ascii="Times New Roman" w:hAnsi="Times New Roman"/>
        </w:rPr>
        <w:t xml:space="preserve">30 </w:t>
      </w:r>
      <w:r w:rsidRPr="00F30BBA">
        <w:rPr>
          <w:rFonts w:ascii="Times New Roman" w:hAnsi="Times New Roman"/>
        </w:rPr>
        <w:t xml:space="preserve">dní od </w:t>
      </w:r>
      <w:r w:rsidR="00EA3A34" w:rsidRPr="00F30BBA">
        <w:rPr>
          <w:rFonts w:ascii="Times New Roman" w:hAnsi="Times New Roman"/>
        </w:rPr>
        <w:t xml:space="preserve">ukončenia Realizácie </w:t>
      </w:r>
      <w:r w:rsidRPr="00F30BBA">
        <w:rPr>
          <w:rFonts w:ascii="Times New Roman" w:hAnsi="Times New Roman"/>
        </w:rPr>
        <w:t xml:space="preserve">aktivít Projektu v termíne podľa tejto Zmluvy o poskytnutí NFP predložiť Poskytovateľovi monitorovaciu správu Projektu (s príznakom ,,záverečná“). </w:t>
      </w:r>
      <w:r w:rsidR="00B40A59" w:rsidRPr="00F30BBA">
        <w:rPr>
          <w:rFonts w:ascii="Times New Roman" w:hAnsi="Times New Roman"/>
        </w:rPr>
        <w:t xml:space="preserve">Monitorované obdobie monitorovacej správy Projektu (s príznakom „záverečná“) je obdobie od účinnosti Zmluvy o poskytnutí NFP </w:t>
      </w:r>
      <w:r w:rsidR="0083491F">
        <w:rPr>
          <w:rFonts w:ascii="Times New Roman" w:hAnsi="Times New Roman"/>
        </w:rPr>
        <w:t xml:space="preserve">alebo, v prípade ak k </w:t>
      </w:r>
      <w:r w:rsidR="0083491F" w:rsidRPr="00F30BBA">
        <w:rPr>
          <w:rFonts w:ascii="Times New Roman" w:hAnsi="Times New Roman"/>
        </w:rPr>
        <w:t>Začati</w:t>
      </w:r>
      <w:r w:rsidR="0083491F">
        <w:rPr>
          <w:rFonts w:ascii="Times New Roman" w:hAnsi="Times New Roman"/>
        </w:rPr>
        <w:t>u</w:t>
      </w:r>
      <w:r w:rsidR="0083491F" w:rsidRPr="00F30BBA">
        <w:rPr>
          <w:rFonts w:ascii="Times New Roman" w:hAnsi="Times New Roman"/>
        </w:rPr>
        <w:t xml:space="preserve"> realizácie hlavných aktivít Projektu</w:t>
      </w:r>
      <w:r w:rsidR="0083491F">
        <w:rPr>
          <w:rFonts w:ascii="Times New Roman" w:hAnsi="Times New Roman"/>
        </w:rPr>
        <w:t xml:space="preserve"> došlo pred nadobudnutím účinnosti Zmluvy o poskytnutí NFP, od Začatia realizácie hlavných aktivít Projektu,</w:t>
      </w:r>
      <w:r w:rsidR="0083491F" w:rsidRPr="00F30BBA">
        <w:rPr>
          <w:rFonts w:ascii="Times New Roman" w:hAnsi="Times New Roman"/>
        </w:rPr>
        <w:t xml:space="preserve"> </w:t>
      </w:r>
      <w:r w:rsidR="00B40A59" w:rsidRPr="00F30BBA">
        <w:rPr>
          <w:rFonts w:ascii="Times New Roman" w:hAnsi="Times New Roman"/>
        </w:rPr>
        <w:t xml:space="preserve">do momentu </w:t>
      </w:r>
      <w:r w:rsidR="003D3FE7" w:rsidRPr="00F30BBA">
        <w:rPr>
          <w:rFonts w:ascii="Times New Roman" w:hAnsi="Times New Roman"/>
        </w:rPr>
        <w:t xml:space="preserve">Ukončenia </w:t>
      </w:r>
      <w:r w:rsidR="00B40A59" w:rsidRPr="00F30BBA">
        <w:rPr>
          <w:rFonts w:ascii="Times New Roman" w:hAnsi="Times New Roman"/>
        </w:rPr>
        <w:t>realizácie aktivít projektu.</w:t>
      </w:r>
      <w:r w:rsidR="0007666D" w:rsidRPr="00F30BBA">
        <w:rPr>
          <w:rFonts w:ascii="Times New Roman" w:hAnsi="Times New Roman"/>
        </w:rPr>
        <w:t>)</w:t>
      </w:r>
    </w:p>
    <w:p w14:paraId="3E69E655" w14:textId="77777777" w:rsidR="00BE5647"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sa zaväzuje predkladať Poskytovateľovi Následné monitorovacie správy Projektu počas </w:t>
      </w:r>
      <w:r w:rsidR="00EA3A34" w:rsidRPr="00F30BBA">
        <w:rPr>
          <w:rFonts w:ascii="Times New Roman" w:hAnsi="Times New Roman"/>
        </w:rPr>
        <w:t>doby Následného monitorovania Projektu</w:t>
      </w:r>
      <w:r w:rsidR="00991C10" w:rsidRPr="00F30BBA">
        <w:rPr>
          <w:rFonts w:ascii="Times New Roman" w:hAnsi="Times New Roman"/>
        </w:rPr>
        <w:t xml:space="preserve">, a to </w:t>
      </w:r>
      <w:r w:rsidRPr="00F30BBA">
        <w:rPr>
          <w:rFonts w:ascii="Times New Roman" w:hAnsi="Times New Roman"/>
        </w:rPr>
        <w:t xml:space="preserve">každých 12 mesiacov odo dňa </w:t>
      </w:r>
      <w:r w:rsidR="00104356" w:rsidRPr="00F30BBA">
        <w:rPr>
          <w:rFonts w:ascii="Times New Roman" w:hAnsi="Times New Roman"/>
        </w:rPr>
        <w:t xml:space="preserve">Finančného </w:t>
      </w:r>
      <w:r w:rsidRPr="00F30BBA">
        <w:rPr>
          <w:rFonts w:ascii="Times New Roman" w:hAnsi="Times New Roman"/>
        </w:rPr>
        <w:t>ukončenia</w:t>
      </w:r>
      <w:r w:rsidR="00104356" w:rsidRPr="00F30BBA">
        <w:rPr>
          <w:rFonts w:ascii="Times New Roman" w:hAnsi="Times New Roman"/>
        </w:rPr>
        <w:t xml:space="preserve"> Projektu</w:t>
      </w:r>
      <w:r w:rsidR="00D73FAF" w:rsidRPr="00F30BBA">
        <w:rPr>
          <w:rFonts w:ascii="Times New Roman" w:hAnsi="Times New Roman"/>
        </w:rPr>
        <w:t>. Prijímateľ predkladá Následnú monitorovaciu správu</w:t>
      </w:r>
      <w:r w:rsidRPr="00F30BBA">
        <w:rPr>
          <w:rFonts w:ascii="Times New Roman" w:hAnsi="Times New Roman"/>
        </w:rPr>
        <w:t xml:space="preserve"> do </w:t>
      </w:r>
      <w:r w:rsidR="00111BF5" w:rsidRPr="00F30BBA">
        <w:rPr>
          <w:rFonts w:ascii="Times New Roman" w:hAnsi="Times New Roman"/>
        </w:rPr>
        <w:t>30</w:t>
      </w:r>
      <w:r w:rsidR="00E764D2" w:rsidRPr="00F30BBA">
        <w:rPr>
          <w:rFonts w:ascii="Times New Roman" w:hAnsi="Times New Roman"/>
        </w:rPr>
        <w:t xml:space="preserve"> kalendárnych dní od uplynutia monitorovaného obdobia</w:t>
      </w:r>
      <w:r w:rsidRPr="00F30BBA">
        <w:rPr>
          <w:rFonts w:ascii="Times New Roman" w:hAnsi="Times New Roman"/>
        </w:rPr>
        <w:t xml:space="preserve">. </w:t>
      </w:r>
      <w:r w:rsidR="009904B4" w:rsidRPr="00F30BBA">
        <w:rPr>
          <w:rFonts w:ascii="Times New Roman" w:hAnsi="Times New Roman"/>
        </w:rPr>
        <w:t xml:space="preserve">Za prvé monitorované obdobie sa považuje obdobie od </w:t>
      </w:r>
      <w:r w:rsidR="00EA3A34" w:rsidRPr="00F30BBA">
        <w:rPr>
          <w:rFonts w:ascii="Times New Roman" w:hAnsi="Times New Roman"/>
        </w:rPr>
        <w:t xml:space="preserve">ukončenia Realizácie </w:t>
      </w:r>
      <w:r w:rsidR="009904B4" w:rsidRPr="00F30BBA">
        <w:rPr>
          <w:rFonts w:ascii="Times New Roman" w:hAnsi="Times New Roman"/>
        </w:rPr>
        <w:t xml:space="preserve">aktivít </w:t>
      </w:r>
      <w:r w:rsidR="00421105" w:rsidRPr="00F30BBA">
        <w:rPr>
          <w:rFonts w:ascii="Times New Roman" w:hAnsi="Times New Roman"/>
        </w:rPr>
        <w:t>P</w:t>
      </w:r>
      <w:r w:rsidR="009904B4" w:rsidRPr="00F30BBA">
        <w:rPr>
          <w:rFonts w:ascii="Times New Roman" w:hAnsi="Times New Roman"/>
        </w:rPr>
        <w:t xml:space="preserve">rojektu (t.j. kalendárny deň nasledujúci po poslednom dni monitorovaného obdobia záverečnej monitorovacej správy </w:t>
      </w:r>
      <w:r w:rsidR="00421105" w:rsidRPr="00F30BBA">
        <w:rPr>
          <w:rFonts w:ascii="Times New Roman" w:hAnsi="Times New Roman"/>
        </w:rPr>
        <w:t>P</w:t>
      </w:r>
      <w:r w:rsidR="009904B4" w:rsidRPr="00F30BBA">
        <w:rPr>
          <w:rFonts w:ascii="Times New Roman" w:hAnsi="Times New Roman"/>
        </w:rPr>
        <w:t>rojektu)</w:t>
      </w:r>
      <w:r w:rsidR="00D73FAF" w:rsidRPr="00F30BBA">
        <w:rPr>
          <w:rFonts w:ascii="Times New Roman" w:hAnsi="Times New Roman"/>
        </w:rPr>
        <w:t xml:space="preserve"> do uplynutia 12 mesiacov odo dňa Finančného ukončenia Projektu</w:t>
      </w:r>
      <w:r w:rsidR="009904B4" w:rsidRPr="00F30BBA">
        <w:rPr>
          <w:rFonts w:ascii="Times New Roman" w:hAnsi="Times New Roman"/>
        </w:rPr>
        <w:t>.</w:t>
      </w:r>
      <w:r w:rsidR="00421105" w:rsidRPr="00F30BBA">
        <w:rPr>
          <w:rFonts w:ascii="Times New Roman" w:hAnsi="Times New Roman"/>
        </w:rPr>
        <w:t xml:space="preserve"> </w:t>
      </w:r>
      <w:r w:rsidR="009904B4" w:rsidRPr="00F30BBA">
        <w:rPr>
          <w:rFonts w:ascii="Times New Roman" w:hAnsi="Times New Roman"/>
        </w:rPr>
        <w:t xml:space="preserve">Ďalšie následné monitorovacie správy sa predkladajú každých 12 mesiacov až do uplynutia </w:t>
      </w:r>
      <w:r w:rsidR="00EA3A34" w:rsidRPr="00F30BBA">
        <w:rPr>
          <w:rFonts w:ascii="Times New Roman" w:hAnsi="Times New Roman"/>
        </w:rPr>
        <w:t>doby Následného monitorovania Projektu</w:t>
      </w:r>
      <w:r w:rsidR="009904B4" w:rsidRPr="00F30BBA">
        <w:rPr>
          <w:rFonts w:ascii="Times New Roman" w:hAnsi="Times New Roman"/>
        </w:rPr>
        <w:t xml:space="preserve">. </w:t>
      </w:r>
    </w:p>
    <w:p w14:paraId="7FB60E3C" w14:textId="77777777" w:rsidR="00B7129C" w:rsidRPr="00F30BBA" w:rsidRDefault="00B7129C" w:rsidP="00BE5647">
      <w:pPr>
        <w:spacing w:line="264" w:lineRule="auto"/>
        <w:ind w:left="540"/>
        <w:jc w:val="both"/>
        <w:rPr>
          <w:rFonts w:ascii="Times New Roman" w:hAnsi="Times New Roman"/>
        </w:rPr>
      </w:pPr>
      <w:r w:rsidRPr="00F30BBA">
        <w:rPr>
          <w:rFonts w:ascii="Times New Roman" w:hAnsi="Times New Roman"/>
        </w:rPr>
        <w:t xml:space="preserve">Monitorovacie správy Projektu a informácia zaslaná Prijímateľom podľa odseku 2 tohto článku </w:t>
      </w:r>
      <w:r w:rsidR="00E764D2" w:rsidRPr="00F30BBA">
        <w:rPr>
          <w:rFonts w:ascii="Times New Roman" w:hAnsi="Times New Roman"/>
        </w:rPr>
        <w:t xml:space="preserve">(Doplňujúce monitorovacie údaje) </w:t>
      </w:r>
      <w:r w:rsidRPr="00F30BBA">
        <w:rPr>
          <w:rFonts w:ascii="Times New Roman" w:hAnsi="Times New Roman"/>
        </w:rPr>
        <w:t xml:space="preserve">podlieha výkonu kontroly Poskytovateľom. Kontrola </w:t>
      </w:r>
      <w:r w:rsidR="003F6B03" w:rsidRPr="00F30BBA">
        <w:rPr>
          <w:rFonts w:ascii="Times New Roman" w:hAnsi="Times New Roman"/>
        </w:rPr>
        <w:t>D</w:t>
      </w:r>
      <w:r w:rsidRPr="00F30BBA">
        <w:rPr>
          <w:rFonts w:ascii="Times New Roman" w:hAnsi="Times New Roman"/>
        </w:rPr>
        <w:t>oplňujúcich monitorovacích údajov k </w:t>
      </w:r>
      <w:r w:rsidR="003F6B03" w:rsidRPr="00F30BBA">
        <w:rPr>
          <w:rFonts w:ascii="Times New Roman" w:hAnsi="Times New Roman"/>
        </w:rPr>
        <w:t>Ž</w:t>
      </w:r>
      <w:r w:rsidRPr="00F30BBA">
        <w:rPr>
          <w:rFonts w:ascii="Times New Roman" w:hAnsi="Times New Roman"/>
        </w:rPr>
        <w:t xml:space="preserve">iadosti o platbu </w:t>
      </w:r>
      <w:r w:rsidR="00685086" w:rsidRPr="00F30BBA">
        <w:rPr>
          <w:rFonts w:ascii="Times New Roman" w:hAnsi="Times New Roman"/>
        </w:rPr>
        <w:t xml:space="preserve">musí byť </w:t>
      </w:r>
      <w:r w:rsidRPr="00F30BBA">
        <w:rPr>
          <w:rFonts w:ascii="Times New Roman" w:hAnsi="Times New Roman"/>
        </w:rPr>
        <w:t xml:space="preserve">vykonávaná spolu s kontrolou </w:t>
      </w:r>
      <w:r w:rsidR="003F6B03" w:rsidRPr="00F30BBA">
        <w:rPr>
          <w:rFonts w:ascii="Times New Roman" w:hAnsi="Times New Roman"/>
        </w:rPr>
        <w:t>Ž</w:t>
      </w:r>
      <w:r w:rsidRPr="00F30BBA">
        <w:rPr>
          <w:rFonts w:ascii="Times New Roman" w:hAnsi="Times New Roman"/>
        </w:rPr>
        <w:t>iadosti o</w:t>
      </w:r>
      <w:r w:rsidR="00685086" w:rsidRPr="00F30BBA">
        <w:rPr>
          <w:rFonts w:ascii="Times New Roman" w:hAnsi="Times New Roman"/>
        </w:rPr>
        <w:t> </w:t>
      </w:r>
      <w:r w:rsidRPr="00F30BBA">
        <w:rPr>
          <w:rFonts w:ascii="Times New Roman" w:hAnsi="Times New Roman"/>
        </w:rPr>
        <w:t>platbu</w:t>
      </w:r>
      <w:r w:rsidR="00BC2E26" w:rsidRPr="00F30BBA">
        <w:rPr>
          <w:rFonts w:ascii="Times New Roman" w:hAnsi="Times New Roman"/>
        </w:rPr>
        <w:t xml:space="preserve"> minimálne formou administratívnej </w:t>
      </w:r>
      <w:r w:rsidR="00FA48DE" w:rsidRPr="00F30BBA">
        <w:rPr>
          <w:rFonts w:ascii="Times New Roman" w:hAnsi="Times New Roman"/>
        </w:rPr>
        <w:t xml:space="preserve">finančnej </w:t>
      </w:r>
      <w:r w:rsidR="00BC2E26" w:rsidRPr="00F30BBA">
        <w:rPr>
          <w:rFonts w:ascii="Times New Roman" w:hAnsi="Times New Roman"/>
        </w:rPr>
        <w:t>kontroly kontrolovanej osoby v zmysle zákona o finančnej kontrole a audite</w:t>
      </w:r>
      <w:r w:rsidRPr="00F30BBA">
        <w:rPr>
          <w:rFonts w:ascii="Times New Roman" w:hAnsi="Times New Roman"/>
        </w:rPr>
        <w:t>.</w:t>
      </w:r>
    </w:p>
    <w:p w14:paraId="064D1F51"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Prijímateľ je povinný predložiť Poskytovateľovi informácie o monitorovaných </w:t>
      </w:r>
      <w:r w:rsidR="00467079" w:rsidRPr="00F30BBA">
        <w:rPr>
          <w:rFonts w:ascii="Times New Roman" w:hAnsi="Times New Roman"/>
        </w:rPr>
        <w:t xml:space="preserve">údajoch </w:t>
      </w:r>
      <w:r w:rsidRPr="00F30BBA">
        <w:rPr>
          <w:rFonts w:ascii="Times New Roman" w:hAnsi="Times New Roman"/>
        </w:rPr>
        <w:t xml:space="preserve">na úrovni </w:t>
      </w:r>
      <w:r w:rsidR="00D90309" w:rsidRPr="00F30BBA">
        <w:rPr>
          <w:rFonts w:ascii="Times New Roman" w:hAnsi="Times New Roman"/>
        </w:rPr>
        <w:t xml:space="preserve">Projektu </w:t>
      </w:r>
      <w:r w:rsidRPr="00F30BBA">
        <w:rPr>
          <w:rFonts w:ascii="Times New Roman" w:hAnsi="Times New Roman"/>
        </w:rPr>
        <w:t>v rozsahu a termíne určenom Poskytovateľom.</w:t>
      </w:r>
      <w:r w:rsidR="00F73A40" w:rsidRPr="00F30BBA">
        <w:rPr>
          <w:rFonts w:ascii="Times New Roman" w:hAnsi="Times New Roman"/>
        </w:rPr>
        <w:t xml:space="preserve"> Prijímateľ je povinný Bezodkladne prostredníctvom ITMS2014+  informovať Poskytovateľa o začatí a ukončení realizácie každej hlavnej Aktivity Projektu.</w:t>
      </w:r>
      <w:r w:rsidR="00E764D2" w:rsidRPr="00F30BBA">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F30BBA">
        <w:rPr>
          <w:rFonts w:ascii="Times New Roman" w:hAnsi="Times New Roman"/>
        </w:rPr>
        <w:t xml:space="preserve"> </w:t>
      </w:r>
      <w:r w:rsidR="0050148F" w:rsidRPr="00F30BBA">
        <w:rPr>
          <w:rFonts w:ascii="Times New Roman" w:hAnsi="Times New Roman"/>
        </w:rPr>
        <w:t xml:space="preserve">Prijímateľ je povinný prostredníctvom ITMS2014+ poskytovať údaje o účastníkoch Projektu v rozsahu a termínoch určených Poskytovateľom. </w:t>
      </w:r>
      <w:r w:rsidRPr="00F30BBA">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F30BBA">
        <w:rPr>
          <w:rFonts w:ascii="Times New Roman" w:hAnsi="Times New Roman"/>
        </w:rPr>
        <w:t xml:space="preserve">Realizáciou </w:t>
      </w:r>
      <w:r w:rsidRPr="00F30BBA">
        <w:rPr>
          <w:rFonts w:ascii="Times New Roman" w:hAnsi="Times New Roman"/>
        </w:rPr>
        <w:t>Projektu, účelom Projektu, s </w:t>
      </w:r>
      <w:r w:rsidR="00D90309" w:rsidRPr="00F30BBA">
        <w:rPr>
          <w:rFonts w:ascii="Times New Roman" w:hAnsi="Times New Roman"/>
        </w:rPr>
        <w:t xml:space="preserve">Aktivitami </w:t>
      </w:r>
      <w:r w:rsidRPr="00F30BBA">
        <w:rPr>
          <w:rFonts w:ascii="Times New Roman" w:hAnsi="Times New Roman"/>
        </w:rPr>
        <w:t>Prijímateľa súvisiacimi s účelom Projektu, s vedením účtovníctva, a to aj mimo poskytovania do</w:t>
      </w:r>
      <w:r w:rsidR="0050148F" w:rsidRPr="00F30BBA">
        <w:rPr>
          <w:rFonts w:ascii="Times New Roman" w:hAnsi="Times New Roman"/>
        </w:rPr>
        <w:t>plňujúcich</w:t>
      </w:r>
      <w:r w:rsidRPr="00F30BBA">
        <w:rPr>
          <w:rFonts w:ascii="Times New Roman" w:hAnsi="Times New Roman"/>
        </w:rPr>
        <w:t xml:space="preserve"> monitorovacích údajov k </w:t>
      </w:r>
      <w:r w:rsidR="00D90309" w:rsidRPr="00F30BBA">
        <w:rPr>
          <w:rFonts w:ascii="Times New Roman" w:hAnsi="Times New Roman"/>
        </w:rPr>
        <w:t xml:space="preserve">Žiadosti </w:t>
      </w:r>
      <w:r w:rsidRPr="00F30BBA">
        <w:rPr>
          <w:rFonts w:ascii="Times New Roman" w:hAnsi="Times New Roman"/>
        </w:rPr>
        <w:t xml:space="preserve">o platbu, predkladania monitorovacích správ Projektu alebo poskytovania informácií o monitorovaných </w:t>
      </w:r>
      <w:r w:rsidR="00643AC9" w:rsidRPr="00F30BBA">
        <w:rPr>
          <w:rFonts w:ascii="Times New Roman" w:hAnsi="Times New Roman"/>
        </w:rPr>
        <w:t xml:space="preserve">údajoch </w:t>
      </w:r>
      <w:r w:rsidRPr="00F30BBA">
        <w:rPr>
          <w:rFonts w:ascii="Times New Roman" w:hAnsi="Times New Roman"/>
        </w:rPr>
        <w:t xml:space="preserve">na úrovni </w:t>
      </w:r>
      <w:r w:rsidR="00D90309" w:rsidRPr="00F30BBA">
        <w:rPr>
          <w:rFonts w:ascii="Times New Roman" w:hAnsi="Times New Roman"/>
        </w:rPr>
        <w:t xml:space="preserve">Projektu </w:t>
      </w:r>
      <w:r w:rsidRPr="00F30BBA">
        <w:rPr>
          <w:rFonts w:ascii="Times New Roman" w:hAnsi="Times New Roman"/>
        </w:rPr>
        <w:t xml:space="preserve">podľa prvej vety tohto odseku. </w:t>
      </w:r>
    </w:p>
    <w:p w14:paraId="57B7224B"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Prijímateľ je povinný </w:t>
      </w:r>
      <w:r w:rsidR="00D90309" w:rsidRPr="00F30BBA">
        <w:rPr>
          <w:rFonts w:ascii="Times New Roman" w:hAnsi="Times New Roman"/>
        </w:rPr>
        <w:t xml:space="preserve">Bezodkladne </w:t>
      </w:r>
      <w:r w:rsidRPr="00F30BBA">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w:t>
      </w:r>
      <w:r w:rsidRPr="00F30BBA">
        <w:rPr>
          <w:rFonts w:ascii="Times New Roman" w:hAnsi="Times New Roman"/>
        </w:rPr>
        <w:lastRenderedPageBreak/>
        <w:t xml:space="preserve">aktivít Projektu a/alebo na povahu a účel Projektu. </w:t>
      </w:r>
      <w:r w:rsidR="007F6C8D" w:rsidRPr="00F30BBA">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F30BBA">
        <w:rPr>
          <w:rFonts w:ascii="Times New Roman" w:hAnsi="Times New Roman"/>
        </w:rPr>
        <w:t>.</w:t>
      </w:r>
      <w:r w:rsidR="00161823" w:rsidRPr="00F30BBA">
        <w:rPr>
          <w:rFonts w:ascii="Times New Roman" w:hAnsi="Times New Roman"/>
        </w:rPr>
        <w:t xml:space="preserve"> Prijímateľ je povinný informovať Poskytovateľa o zavedení ozdravného režimu a zavedení nútenej správy. </w:t>
      </w:r>
    </w:p>
    <w:p w14:paraId="27AB761B"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Prijímateľ je zodpovedný za presnosť, správnosť, pravdivosť a úplnosť všetkých informácií poskytovaných Poskytovateľovi.</w:t>
      </w:r>
    </w:p>
    <w:p w14:paraId="77DEC1FF" w14:textId="77777777" w:rsidR="00107570"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O</w:t>
      </w:r>
      <w:r w:rsidR="00CC2CD9" w:rsidRPr="00F30BBA">
        <w:rPr>
          <w:rFonts w:ascii="Times New Roman" w:hAnsi="Times New Roman"/>
        </w:rPr>
        <w:t> </w:t>
      </w:r>
      <w:r w:rsidRPr="00F30BBA">
        <w:rPr>
          <w:rFonts w:ascii="Times New Roman" w:hAnsi="Times New Roman"/>
        </w:rPr>
        <w:t>zm</w:t>
      </w:r>
      <w:r w:rsidR="00CC2CD9" w:rsidRPr="00F30BBA">
        <w:rPr>
          <w:rFonts w:ascii="Times New Roman" w:hAnsi="Times New Roman"/>
        </w:rPr>
        <w:t xml:space="preserve">enách </w:t>
      </w:r>
      <w:r w:rsidRPr="00F30BBA">
        <w:rPr>
          <w:rFonts w:ascii="Times New Roman" w:hAnsi="Times New Roman"/>
        </w:rPr>
        <w:t>týkajúcich sa Projektu je Prijímateľ povinný informovať Poskytovateľa v rozsahu podľa podmienok upravených v čl</w:t>
      </w:r>
      <w:r w:rsidR="009A4BEE" w:rsidRPr="00F30BBA">
        <w:rPr>
          <w:rFonts w:ascii="Times New Roman" w:hAnsi="Times New Roman"/>
        </w:rPr>
        <w:t>ánku</w:t>
      </w:r>
      <w:r w:rsidRPr="00F30BBA">
        <w:rPr>
          <w:rFonts w:ascii="Times New Roman" w:hAnsi="Times New Roman"/>
        </w:rPr>
        <w:t xml:space="preserve"> 6 </w:t>
      </w:r>
      <w:r w:rsidR="008804C8" w:rsidRPr="00F30BBA">
        <w:rPr>
          <w:rFonts w:ascii="Times New Roman" w:hAnsi="Times New Roman"/>
        </w:rPr>
        <w:t>z</w:t>
      </w:r>
      <w:r w:rsidRPr="00F30BBA">
        <w:rPr>
          <w:rFonts w:ascii="Times New Roman" w:hAnsi="Times New Roman"/>
        </w:rPr>
        <w:t>mluvy.</w:t>
      </w:r>
    </w:p>
    <w:p w14:paraId="37C54BD3" w14:textId="77777777" w:rsidR="00BC2E06" w:rsidRPr="000B14C5"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Poskytovateľ je oprávnený požadovať od Prijímateľa správy a informácie </w:t>
      </w:r>
      <w:r w:rsidR="00455CF2" w:rsidRPr="00F30BBA">
        <w:rPr>
          <w:rFonts w:ascii="Times New Roman" w:hAnsi="Times New Roman"/>
        </w:rPr>
        <w:t>viažuce</w:t>
      </w:r>
      <w:r w:rsidRPr="008E5830">
        <w:rPr>
          <w:rFonts w:ascii="Times New Roman" w:hAnsi="Times New Roman"/>
        </w:rPr>
        <w:t xml:space="preserve"> sa k Projektu aj nad rámec rozsahu </w:t>
      </w:r>
      <w:r w:rsidR="003D3F0F" w:rsidRPr="008E5830">
        <w:rPr>
          <w:rFonts w:ascii="Times New Roman" w:hAnsi="Times New Roman"/>
        </w:rPr>
        <w:t xml:space="preserve">stanovenom v odseku 1 písm. a) až d) tohto článku </w:t>
      </w:r>
      <w:r w:rsidRPr="000B14C5">
        <w:rPr>
          <w:rFonts w:ascii="Times New Roman" w:hAnsi="Times New Roman"/>
        </w:rPr>
        <w:t xml:space="preserve">a Prijímateľ je povinný v lehotách stanovených Poskytovateľom tieto správy a informácie poskytnúť. </w:t>
      </w:r>
    </w:p>
    <w:p w14:paraId="26FA9E9E" w14:textId="77777777" w:rsidR="00107570" w:rsidRPr="009868C6" w:rsidRDefault="00107570" w:rsidP="00F30BBA">
      <w:pPr>
        <w:pStyle w:val="Nadpis1"/>
        <w:tabs>
          <w:tab w:val="left" w:pos="1440"/>
        </w:tabs>
        <w:spacing w:line="264" w:lineRule="auto"/>
        <w:jc w:val="both"/>
        <w:rPr>
          <w:rFonts w:ascii="Times New Roman" w:hAnsi="Times New Roman"/>
          <w:kern w:val="0"/>
          <w:sz w:val="22"/>
          <w:szCs w:val="22"/>
          <w:lang w:val="sk-SK"/>
        </w:rPr>
      </w:pPr>
      <w:r w:rsidRPr="000B14C5">
        <w:rPr>
          <w:rFonts w:ascii="Times New Roman" w:hAnsi="Times New Roman"/>
          <w:kern w:val="0"/>
          <w:sz w:val="22"/>
          <w:szCs w:val="22"/>
        </w:rPr>
        <w:t xml:space="preserve">Článok 5  </w:t>
      </w:r>
      <w:r w:rsidRPr="000B14C5">
        <w:rPr>
          <w:rFonts w:ascii="Times New Roman" w:hAnsi="Times New Roman"/>
          <w:kern w:val="0"/>
          <w:sz w:val="22"/>
          <w:szCs w:val="22"/>
        </w:rPr>
        <w:tab/>
      </w:r>
      <w:r w:rsidR="00776169" w:rsidRPr="000B14C5">
        <w:rPr>
          <w:rFonts w:ascii="Times New Roman" w:hAnsi="Times New Roman"/>
          <w:kern w:val="0"/>
          <w:sz w:val="22"/>
          <w:szCs w:val="22"/>
        </w:rPr>
        <w:t> </w:t>
      </w:r>
      <w:r w:rsidR="00776169" w:rsidRPr="009868C6">
        <w:rPr>
          <w:rFonts w:ascii="Times New Roman" w:hAnsi="Times New Roman"/>
          <w:kern w:val="0"/>
          <w:sz w:val="22"/>
          <w:szCs w:val="22"/>
          <w:lang w:val="sk-SK"/>
        </w:rPr>
        <w:t>INFORMOVANIE A KOMUNIKÁCIA</w:t>
      </w:r>
    </w:p>
    <w:p w14:paraId="77A3D961" w14:textId="094AD009" w:rsidR="008701D0" w:rsidRPr="00DE35EC" w:rsidRDefault="008701D0" w:rsidP="008701D0">
      <w:pPr>
        <w:numPr>
          <w:ilvl w:val="0"/>
          <w:numId w:val="8"/>
        </w:numPr>
        <w:tabs>
          <w:tab w:val="clear" w:pos="360"/>
          <w:tab w:val="num" w:pos="426"/>
        </w:tabs>
        <w:spacing w:before="120" w:line="264" w:lineRule="auto"/>
        <w:ind w:left="426" w:hanging="426"/>
        <w:jc w:val="both"/>
        <w:rPr>
          <w:rFonts w:ascii="Times New Roman" w:hAnsi="Times New Roman"/>
        </w:rPr>
      </w:pPr>
      <w:r w:rsidRPr="009868C6">
        <w:rPr>
          <w:rFonts w:ascii="Times New Roman" w:hAnsi="Times New Roman"/>
        </w:rPr>
        <w:t>Prijímateľ</w:t>
      </w:r>
      <w:r w:rsidRPr="00DE35EC">
        <w:rPr>
          <w:rFonts w:ascii="Times New Roman" w:hAnsi="Times New Roman"/>
        </w:rPr>
        <w:t xml:space="preserve">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Pr>
          <w:rFonts w:ascii="Times New Roman" w:hAnsi="Times New Roman"/>
        </w:rPr>
        <w:t>en</w:t>
      </w:r>
      <w:r w:rsidRPr="00DE35EC">
        <w:rPr>
          <w:rFonts w:ascii="Times New Roman" w:hAnsi="Times New Roman"/>
        </w:rPr>
        <w:t xml:space="preserve">í Zmluvy o poskytnutí NFP a Právnych dokumentov. </w:t>
      </w:r>
      <w:r w:rsidR="00074C7B">
        <w:rPr>
          <w:rFonts w:ascii="Times New Roman" w:hAnsi="Times New Roman"/>
        </w:rPr>
        <w:t>P</w:t>
      </w:r>
      <w:r w:rsidR="007E510F">
        <w:rPr>
          <w:rFonts w:ascii="Times New Roman" w:hAnsi="Times New Roman"/>
        </w:rPr>
        <w:t>ovinnos</w:t>
      </w:r>
      <w:r w:rsidR="00074C7B">
        <w:rPr>
          <w:rFonts w:ascii="Times New Roman" w:hAnsi="Times New Roman"/>
        </w:rPr>
        <w:t>ti Prijímateľa podľa predchádzajúcej vety</w:t>
      </w:r>
      <w:r w:rsidR="007E510F">
        <w:rPr>
          <w:rFonts w:ascii="Times New Roman" w:hAnsi="Times New Roman"/>
        </w:rPr>
        <w:t xml:space="preserve"> </w:t>
      </w:r>
      <w:r w:rsidR="00074C7B">
        <w:rPr>
          <w:rFonts w:ascii="Times New Roman" w:hAnsi="Times New Roman"/>
        </w:rPr>
        <w:t>sa z</w:t>
      </w:r>
      <w:r w:rsidR="007E510F">
        <w:rPr>
          <w:rFonts w:ascii="Times New Roman" w:hAnsi="Times New Roman"/>
        </w:rPr>
        <w:t xml:space="preserve"> časového hľadiska </w:t>
      </w:r>
      <w:r w:rsidR="00074C7B">
        <w:rPr>
          <w:rFonts w:ascii="Times New Roman" w:hAnsi="Times New Roman"/>
        </w:rPr>
        <w:t xml:space="preserve">uplatňujú počas platnosti a účinnosti </w:t>
      </w:r>
      <w:r w:rsidR="00074C7B" w:rsidRPr="00DE35EC">
        <w:rPr>
          <w:rFonts w:ascii="Times New Roman" w:hAnsi="Times New Roman"/>
        </w:rPr>
        <w:t>Zmluvy o poskytnutí NFP</w:t>
      </w:r>
      <w:r w:rsidR="00074C7B">
        <w:rPr>
          <w:rFonts w:ascii="Times New Roman" w:hAnsi="Times New Roman"/>
        </w:rPr>
        <w:t xml:space="preserve"> </w:t>
      </w:r>
      <w:r w:rsidR="007E510F">
        <w:rPr>
          <w:rFonts w:ascii="Times New Roman" w:hAnsi="Times New Roman"/>
        </w:rPr>
        <w:t xml:space="preserve"> aj v prípade, ak </w:t>
      </w:r>
      <w:r w:rsidR="007E510F" w:rsidRPr="00F30BBA">
        <w:rPr>
          <w:rFonts w:ascii="Times New Roman" w:hAnsi="Times New Roman"/>
        </w:rPr>
        <w:t xml:space="preserve"> Výzva umožňuje Začatie realizácie hlavných aktivít Projektu v čase predchádzajúcom účinnosti Zmluvy o poskytnutí NFP a Prijímateľ skutočne začal s Realizáciou hlavných aktivít Projektu pred účinnosťou Zmluvy o poskytnutí NFP</w:t>
      </w:r>
      <w:r w:rsidR="007E510F">
        <w:rPr>
          <w:rFonts w:ascii="Times New Roman" w:hAnsi="Times New Roman"/>
        </w:rPr>
        <w:t>.</w:t>
      </w:r>
      <w:r w:rsidR="00074C7B">
        <w:rPr>
          <w:rFonts w:ascii="Times New Roman" w:hAnsi="Times New Roman"/>
        </w:rPr>
        <w:t xml:space="preserve"> </w:t>
      </w:r>
    </w:p>
    <w:p w14:paraId="63D7511A" w14:textId="77777777" w:rsidR="008701D0" w:rsidRPr="00603CEB" w:rsidRDefault="008701D0" w:rsidP="008701D0">
      <w:pPr>
        <w:numPr>
          <w:ilvl w:val="0"/>
          <w:numId w:val="8"/>
        </w:numPr>
        <w:spacing w:before="120" w:line="264" w:lineRule="auto"/>
        <w:jc w:val="both"/>
        <w:rPr>
          <w:rFonts w:ascii="Times New Roman" w:hAnsi="Times New Roman"/>
        </w:rPr>
      </w:pPr>
      <w:r w:rsidRPr="00603CEB">
        <w:rPr>
          <w:rFonts w:ascii="Times New Roman" w:hAnsi="Times New Roman"/>
        </w:rPr>
        <w:t>Prijímateľ sa zaväzuje, že všetky opatrenia v oblasti informovania a komunikácie zamerané na verejnosť budú obsahovať nasledujúce informácie:</w:t>
      </w:r>
    </w:p>
    <w:p w14:paraId="564F3DD1" w14:textId="77777777" w:rsidR="008701D0" w:rsidRPr="00E91FC3" w:rsidRDefault="008701D0" w:rsidP="008701D0">
      <w:pPr>
        <w:numPr>
          <w:ilvl w:val="1"/>
          <w:numId w:val="8"/>
        </w:numPr>
        <w:spacing w:before="240" w:after="0" w:line="264" w:lineRule="auto"/>
        <w:jc w:val="both"/>
        <w:rPr>
          <w:rFonts w:ascii="Times New Roman" w:hAnsi="Times New Roman"/>
        </w:rPr>
      </w:pPr>
      <w:r w:rsidRPr="00603CEB">
        <w:rPr>
          <w:rFonts w:ascii="Times New Roman" w:hAnsi="Times New Roman"/>
        </w:rPr>
        <w:t>odkaz na Európsku úniu a znak Európskej ú</w:t>
      </w:r>
      <w:r w:rsidRPr="00E91FC3">
        <w:rPr>
          <w:rFonts w:ascii="Times New Roman" w:hAnsi="Times New Roman"/>
        </w:rPr>
        <w:t>nie v súlade s požadovanými grafickými štandardmi;</w:t>
      </w:r>
    </w:p>
    <w:p w14:paraId="39035FEE" w14:textId="77777777" w:rsidR="008701D0" w:rsidRPr="008701D0" w:rsidRDefault="008701D0" w:rsidP="008701D0">
      <w:pPr>
        <w:numPr>
          <w:ilvl w:val="1"/>
          <w:numId w:val="8"/>
        </w:numPr>
        <w:spacing w:before="240" w:after="0" w:line="264" w:lineRule="auto"/>
        <w:jc w:val="both"/>
        <w:rPr>
          <w:rFonts w:ascii="Times New Roman" w:hAnsi="Times New Roman"/>
        </w:rPr>
      </w:pPr>
      <w:r w:rsidRPr="008701D0">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5184019B" w14:textId="77777777" w:rsidR="008701D0" w:rsidRPr="008701D0" w:rsidRDefault="008701D0" w:rsidP="008701D0">
      <w:pPr>
        <w:numPr>
          <w:ilvl w:val="1"/>
          <w:numId w:val="8"/>
        </w:numPr>
        <w:spacing w:before="240" w:after="0" w:line="264" w:lineRule="auto"/>
        <w:jc w:val="both"/>
        <w:rPr>
          <w:rFonts w:ascii="Times New Roman" w:hAnsi="Times New Roman"/>
        </w:rPr>
      </w:pPr>
      <w:r w:rsidRPr="008701D0">
        <w:rPr>
          <w:rFonts w:ascii="Times New Roman" w:hAnsi="Times New Roman"/>
        </w:rPr>
        <w:t xml:space="preserve">logo OP EVS; </w:t>
      </w:r>
    </w:p>
    <w:p w14:paraId="503E7079" w14:textId="77777777" w:rsidR="008701D0" w:rsidRPr="008701D0" w:rsidRDefault="008701D0" w:rsidP="008701D0">
      <w:pPr>
        <w:numPr>
          <w:ilvl w:val="1"/>
          <w:numId w:val="8"/>
        </w:numPr>
        <w:spacing w:before="240" w:after="0" w:line="264" w:lineRule="auto"/>
        <w:jc w:val="both"/>
        <w:rPr>
          <w:rFonts w:ascii="Times New Roman" w:hAnsi="Times New Roman"/>
        </w:rPr>
      </w:pPr>
      <w:r w:rsidRPr="008701D0">
        <w:rPr>
          <w:rFonts w:ascii="Times New Roman" w:hAnsi="Times New Roman"/>
        </w:rPr>
        <w:t>vyhlásenie v znení „Tento projekt je podporený z Európskeho sociálneho fondu“.</w:t>
      </w:r>
    </w:p>
    <w:p w14:paraId="066DB1A5" w14:textId="77777777" w:rsidR="008701D0" w:rsidRPr="008701D0" w:rsidRDefault="008701D0" w:rsidP="008701D0">
      <w:pPr>
        <w:numPr>
          <w:ilvl w:val="0"/>
          <w:numId w:val="8"/>
        </w:numPr>
        <w:spacing w:before="120" w:after="0" w:line="264" w:lineRule="auto"/>
        <w:jc w:val="both"/>
        <w:rPr>
          <w:rFonts w:ascii="Times New Roman" w:hAnsi="Times New Roman"/>
        </w:rPr>
      </w:pPr>
      <w:r w:rsidRPr="008701D0">
        <w:rPr>
          <w:rFonts w:ascii="Times New Roman" w:hAnsi="Times New Roman"/>
        </w:rPr>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3944B8B2" w14:textId="77777777" w:rsidR="008701D0" w:rsidRPr="008701D0" w:rsidRDefault="008701D0" w:rsidP="008701D0">
      <w:pPr>
        <w:numPr>
          <w:ilvl w:val="0"/>
          <w:numId w:val="8"/>
        </w:numPr>
        <w:spacing w:before="120" w:after="0" w:line="264" w:lineRule="auto"/>
        <w:jc w:val="both"/>
        <w:rPr>
          <w:rFonts w:ascii="Times New Roman" w:hAnsi="Times New Roman"/>
        </w:rPr>
      </w:pPr>
      <w:r w:rsidRPr="008701D0">
        <w:rPr>
          <w:rFonts w:ascii="Times New Roman" w:hAnsi="Times New Roman"/>
        </w:rPr>
        <w:t xml:space="preserve">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w:t>
      </w:r>
      <w:r w:rsidRPr="008701D0">
        <w:rPr>
          <w:rFonts w:ascii="Times New Roman" w:hAnsi="Times New Roman"/>
        </w:rPr>
        <w:lastRenderedPageBreak/>
        <w:t>a komunikáciu OP EVS podľa jeho umiestnenia (sídlo prijímateľa, miesto realizácie aktivít projektu.</w:t>
      </w:r>
    </w:p>
    <w:p w14:paraId="1C6E4F85" w14:textId="77777777" w:rsidR="008701D0" w:rsidRPr="00674A6E" w:rsidRDefault="008701D0" w:rsidP="008701D0">
      <w:pPr>
        <w:numPr>
          <w:ilvl w:val="0"/>
          <w:numId w:val="8"/>
        </w:numPr>
        <w:spacing w:before="120" w:after="0" w:line="264" w:lineRule="auto"/>
        <w:jc w:val="both"/>
        <w:rPr>
          <w:rFonts w:ascii="Times New Roman" w:hAnsi="Times New Roman"/>
        </w:rPr>
      </w:pPr>
      <w:r w:rsidRPr="008701D0">
        <w:rPr>
          <w:rFonts w:ascii="Times New Roman" w:hAnsi="Times New Roman"/>
        </w:rPr>
        <w:t xml:space="preserve"> Ak je Projekt spolufinancovaný z ESF a v primeraných prípadoch aj pri spolufinancovaní Projektu z EFRR alebo KF je Prijímateľ povinný zabezpečiť, aby cieľová skupina alebo osoby, na ktoré je Realizácia aktivít Projektu zameraná  boli informovaní o tom, že Projekt</w:t>
      </w:r>
      <w:r w:rsidRPr="009E03FC">
        <w:rPr>
          <w:rFonts w:ascii="Times New Roman" w:hAnsi="Times New Roman"/>
        </w:rPr>
        <w:t xml:space="preserve"> je spolufinancovaný z konkrétneho fondu alebo fondov. </w:t>
      </w:r>
    </w:p>
    <w:p w14:paraId="4EED6666" w14:textId="77777777" w:rsidR="008701D0" w:rsidRPr="00015B27" w:rsidRDefault="008701D0" w:rsidP="008701D0">
      <w:pPr>
        <w:numPr>
          <w:ilvl w:val="0"/>
          <w:numId w:val="8"/>
        </w:numPr>
        <w:spacing w:before="120" w:after="0" w:line="264" w:lineRule="auto"/>
        <w:jc w:val="both"/>
        <w:rPr>
          <w:rFonts w:ascii="Times New Roman" w:hAnsi="Times New Roman"/>
        </w:rPr>
      </w:pPr>
      <w:r w:rsidRPr="00015B27">
        <w:rPr>
          <w:rFonts w:ascii="Times New Roman" w:hAnsi="Times New Roman"/>
        </w:rPr>
        <w:t xml:space="preserve">Pri </w:t>
      </w:r>
      <w:r w:rsidRPr="00467310">
        <w:rPr>
          <w:rFonts w:ascii="Times New Roman" w:hAnsi="Times New Roman"/>
        </w:rPr>
        <w:t xml:space="preserve"> </w:t>
      </w:r>
      <w:r w:rsidRPr="00493D59">
        <w:rPr>
          <w:rFonts w:ascii="Times New Roman" w:hAnsi="Times New Roman"/>
        </w:rPr>
        <w:t>výrobe drobných propagačných predmetov (napr. pero, šnúrka na mobil, USB kľúč),</w:t>
      </w:r>
      <w:r>
        <w:rPr>
          <w:rFonts w:ascii="Times New Roman" w:hAnsi="Times New Roman"/>
        </w:rPr>
        <w:t xml:space="preserve"> </w:t>
      </w:r>
      <w:r w:rsidRPr="00493D59">
        <w:rPr>
          <w:rFonts w:ascii="Times New Roman" w:hAnsi="Times New Roman"/>
        </w:rPr>
        <w:t xml:space="preserve">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493D59">
          <w:rPr>
            <w:rFonts w:ascii="Times New Roman" w:hAnsi="Times New Roman"/>
          </w:rPr>
          <w:t>5 mm</w:t>
        </w:r>
      </w:smartTag>
      <w:r w:rsidRPr="00493D59">
        <w:rPr>
          <w:rFonts w:ascii="Times New Roman" w:hAnsi="Times New Roman"/>
        </w:rPr>
        <w:t xml:space="preserve"> na výšku. Vo výnimočných prípadoch pri veľmi drobných predmetoch, na ktoré sa z technických objektívnych dôvodov nezmestí odkaz na EÚ, je povolené použiť len znak EÚ</w:t>
      </w:r>
      <w:r>
        <w:rPr>
          <w:rFonts w:ascii="Times New Roman" w:hAnsi="Times New Roman"/>
        </w:rPr>
        <w:t>.</w:t>
      </w:r>
    </w:p>
    <w:p w14:paraId="047E4308" w14:textId="77777777" w:rsidR="008701D0" w:rsidRPr="009809B8" w:rsidRDefault="008701D0" w:rsidP="008701D0">
      <w:pPr>
        <w:numPr>
          <w:ilvl w:val="0"/>
          <w:numId w:val="8"/>
        </w:numPr>
        <w:spacing w:before="120" w:line="264" w:lineRule="auto"/>
        <w:jc w:val="both"/>
        <w:rPr>
          <w:rFonts w:ascii="Times New Roman" w:hAnsi="Times New Roman"/>
        </w:rPr>
      </w:pPr>
      <w:r w:rsidRPr="00834F40">
        <w:rPr>
          <w:rFonts w:ascii="Times New Roman" w:hAnsi="Times New Roman"/>
        </w:rPr>
        <w:t xml:space="preserve">Prijímateľ </w:t>
      </w:r>
      <w:r>
        <w:rPr>
          <w:rFonts w:ascii="Times New Roman" w:hAnsi="Times New Roman"/>
        </w:rPr>
        <w:t>je povinný</w:t>
      </w:r>
      <w:r w:rsidRPr="00834F40">
        <w:rPr>
          <w:rFonts w:ascii="Times New Roman" w:hAnsi="Times New Roman"/>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w:t>
      </w:r>
      <w:r>
        <w:rPr>
          <w:rFonts w:ascii="Times New Roman" w:hAnsi="Times New Roman"/>
        </w:rPr>
        <w:t>, c</w:t>
      </w:r>
      <w:r w:rsidRPr="00834F40">
        <w:rPr>
          <w:rFonts w:ascii="Times New Roman" w:hAnsi="Times New Roman"/>
        </w:rPr>
        <w:t>)</w:t>
      </w:r>
      <w:r>
        <w:rPr>
          <w:rFonts w:ascii="Times New Roman" w:hAnsi="Times New Roman"/>
        </w:rPr>
        <w:t xml:space="preserve"> a d)</w:t>
      </w:r>
      <w:r w:rsidRPr="00834F40">
        <w:rPr>
          <w:rFonts w:ascii="Times New Roman" w:hAnsi="Times New Roman"/>
        </w:rPr>
        <w:t xml:space="preserve"> tohto článku VZP, s výnimkou podpornej dokumentácie súvisiacej s Projektom, kde sa Prijímateľ zaväzuje uvádzať informácie uvedené v odseku 2 písm. a) tohto článku VZP. </w:t>
      </w:r>
      <w:r w:rsidRPr="009809B8">
        <w:rPr>
          <w:rFonts w:ascii="Times New Roman" w:hAnsi="Times New Roman"/>
        </w:rPr>
        <w:t>Účtovné a obdobné doklady (napr. faktúry, výplatné pásky, dodacie listy a pod.) nie je potrebné označovať v zmysle odseku 2 tohto článku V</w:t>
      </w:r>
      <w:r>
        <w:rPr>
          <w:rFonts w:ascii="Times New Roman" w:hAnsi="Times New Roman"/>
        </w:rPr>
        <w:t>Z</w:t>
      </w:r>
      <w:r w:rsidRPr="009809B8">
        <w:rPr>
          <w:rFonts w:ascii="Times New Roman" w:hAnsi="Times New Roman"/>
        </w:rPr>
        <w:t>P.</w:t>
      </w:r>
    </w:p>
    <w:p w14:paraId="7ADE3390" w14:textId="77777777" w:rsidR="008701D0" w:rsidRPr="00834F40" w:rsidRDefault="008701D0" w:rsidP="008701D0">
      <w:pPr>
        <w:numPr>
          <w:ilvl w:val="0"/>
          <w:numId w:val="8"/>
        </w:numPr>
        <w:spacing w:before="120" w:line="264" w:lineRule="auto"/>
        <w:jc w:val="both"/>
        <w:rPr>
          <w:rFonts w:ascii="Times New Roman" w:hAnsi="Times New Roman"/>
        </w:rPr>
      </w:pPr>
      <w:commentRangeStart w:id="6"/>
      <w:r w:rsidRPr="00834F40">
        <w:rPr>
          <w:rFonts w:ascii="Times New Roman" w:hAnsi="Times New Roman"/>
        </w:rPr>
        <w:t>Poskytovateľ</w:t>
      </w:r>
      <w:commentRangeEnd w:id="6"/>
      <w:r>
        <w:rPr>
          <w:rStyle w:val="Odkaznakomentr"/>
          <w:rFonts w:ascii="Times New Roman" w:eastAsia="Times New Roman" w:hAnsi="Times New Roman"/>
          <w:lang w:val="x-none" w:eastAsia="x-none"/>
        </w:rPr>
        <w:commentReference w:id="6"/>
      </w:r>
      <w:r w:rsidRPr="00834F40">
        <w:rPr>
          <w:rFonts w:ascii="Times New Roman" w:hAnsi="Times New Roman"/>
        </w:rPr>
        <w:t xml:space="preserve"> je oprávnený určiť bližšie</w:t>
      </w:r>
      <w:r>
        <w:rPr>
          <w:rFonts w:ascii="Times New Roman" w:hAnsi="Times New Roman"/>
        </w:rPr>
        <w:t xml:space="preserve"> technické podmienky</w:t>
      </w:r>
      <w:r w:rsidRPr="00834F40">
        <w:rPr>
          <w:rFonts w:ascii="Times New Roman" w:hAnsi="Times New Roman"/>
        </w:rPr>
        <w:t xml:space="preserve"> na splnenie povinných požiadaviek v oblasti informovania a komunikácie v Manuáli pre informovanie a</w:t>
      </w:r>
      <w:r>
        <w:rPr>
          <w:rFonts w:ascii="Times New Roman" w:hAnsi="Times New Roman"/>
        </w:rPr>
        <w:t> </w:t>
      </w:r>
      <w:r w:rsidRPr="00834F40">
        <w:rPr>
          <w:rFonts w:ascii="Times New Roman" w:hAnsi="Times New Roman"/>
        </w:rPr>
        <w:t>komunikáciu</w:t>
      </w:r>
      <w:r>
        <w:rPr>
          <w:rFonts w:ascii="Times New Roman" w:hAnsi="Times New Roman"/>
        </w:rPr>
        <w:t xml:space="preserve"> OP EVS</w:t>
      </w:r>
      <w:r w:rsidRPr="00834F40">
        <w:rPr>
          <w:rFonts w:ascii="Times New Roman" w:hAnsi="Times New Roman"/>
        </w:rPr>
        <w:t xml:space="preserve">. </w:t>
      </w:r>
    </w:p>
    <w:p w14:paraId="396D1B37" w14:textId="77777777" w:rsidR="008701D0" w:rsidRPr="00A66B02" w:rsidRDefault="008701D0" w:rsidP="008701D0">
      <w:pPr>
        <w:numPr>
          <w:ilvl w:val="0"/>
          <w:numId w:val="8"/>
        </w:numPr>
        <w:spacing w:before="240" w:line="264" w:lineRule="auto"/>
        <w:jc w:val="both"/>
        <w:rPr>
          <w:rFonts w:ascii="Times New Roman" w:hAnsi="Times New Roman"/>
        </w:rPr>
      </w:pPr>
      <w:r w:rsidRPr="00834F40">
        <w:rPr>
          <w:rFonts w:ascii="Times New Roman" w:hAnsi="Times New Roman"/>
        </w:rPr>
        <w:t>Ak Poskytovateľ neurčí inak, Prijímateľ je povinný použiť grafický štandard pre opatrenia v oblasti informovania a komunikácie obsiahnutý v Manuáli pre informovanie a</w:t>
      </w:r>
      <w:r>
        <w:rPr>
          <w:rFonts w:ascii="Times New Roman" w:hAnsi="Times New Roman"/>
        </w:rPr>
        <w:t> </w:t>
      </w:r>
      <w:r w:rsidRPr="00834F40">
        <w:rPr>
          <w:rFonts w:ascii="Times New Roman" w:hAnsi="Times New Roman"/>
        </w:rPr>
        <w:t>komunikáci</w:t>
      </w:r>
      <w:r>
        <w:rPr>
          <w:rFonts w:ascii="Times New Roman" w:hAnsi="Times New Roman"/>
        </w:rPr>
        <w:t>u OP EVS</w:t>
      </w:r>
      <w:r w:rsidRPr="00834F40">
        <w:rPr>
          <w:rFonts w:ascii="Times New Roman" w:hAnsi="Times New Roman"/>
        </w:rPr>
        <w:t>.</w:t>
      </w:r>
    </w:p>
    <w:p w14:paraId="29B9E938" w14:textId="77777777" w:rsidR="00107570" w:rsidRPr="00F30BBA" w:rsidRDefault="00107570" w:rsidP="00F30BBA">
      <w:pPr>
        <w:pStyle w:val="Nadpis3"/>
        <w:spacing w:before="120" w:line="264" w:lineRule="auto"/>
        <w:ind w:left="1440" w:hanging="1440"/>
        <w:jc w:val="both"/>
        <w:rPr>
          <w:rFonts w:ascii="Times New Roman" w:hAnsi="Times New Roman"/>
          <w:sz w:val="22"/>
          <w:szCs w:val="22"/>
        </w:rPr>
      </w:pPr>
      <w:commentRangeStart w:id="7"/>
      <w:r w:rsidRPr="00F30BBA">
        <w:rPr>
          <w:rFonts w:ascii="Times New Roman" w:hAnsi="Times New Roman"/>
          <w:sz w:val="22"/>
          <w:szCs w:val="22"/>
        </w:rPr>
        <w:t>Článok 6</w:t>
      </w:r>
      <w:r w:rsidRPr="00F30BBA">
        <w:rPr>
          <w:rFonts w:ascii="Times New Roman" w:hAnsi="Times New Roman"/>
          <w:sz w:val="22"/>
          <w:szCs w:val="22"/>
        </w:rPr>
        <w:tab/>
        <w:t>VLASTNÍCTVO A POUŽITIE VÝSTUPOV</w:t>
      </w:r>
      <w:commentRangeEnd w:id="7"/>
      <w:r w:rsidR="00991C10" w:rsidRPr="00F30BBA">
        <w:rPr>
          <w:rStyle w:val="Odkaznakomentr"/>
          <w:rFonts w:ascii="Times New Roman" w:hAnsi="Times New Roman"/>
          <w:b w:val="0"/>
          <w:bCs w:val="0"/>
          <w:sz w:val="22"/>
          <w:szCs w:val="22"/>
        </w:rPr>
        <w:commentReference w:id="7"/>
      </w:r>
    </w:p>
    <w:p w14:paraId="5C34D3D2" w14:textId="77777777" w:rsidR="00ED3D33" w:rsidRPr="00F30BBA"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F30BBA">
        <w:rPr>
          <w:rFonts w:ascii="Times New Roman" w:eastAsia="Times New Roman" w:hAnsi="Times New Roman"/>
          <w:bCs/>
          <w:lang w:eastAsia="sk-SK"/>
        </w:rPr>
        <w:t>Prijímateľ sa zaväzuje, že</w:t>
      </w:r>
      <w:r w:rsidR="0031189F" w:rsidRPr="00F30BBA">
        <w:rPr>
          <w:rFonts w:ascii="Times New Roman" w:eastAsia="Times New Roman" w:hAnsi="Times New Roman"/>
          <w:bCs/>
          <w:lang w:eastAsia="sk-SK"/>
        </w:rPr>
        <w:t xml:space="preserve"> počas </w:t>
      </w:r>
      <w:r w:rsidR="00EA3A34" w:rsidRPr="00F30BBA">
        <w:rPr>
          <w:rFonts w:ascii="Times New Roman" w:eastAsia="Times New Roman" w:hAnsi="Times New Roman"/>
          <w:bCs/>
          <w:lang w:eastAsia="sk-SK"/>
        </w:rPr>
        <w:t xml:space="preserve">účinnosti Zmluvy o poskytnutí NFP </w:t>
      </w:r>
      <w:r w:rsidRPr="00F30BBA">
        <w:rPr>
          <w:rFonts w:ascii="Times New Roman" w:eastAsia="Times New Roman" w:hAnsi="Times New Roman"/>
          <w:lang w:eastAsia="sk-SK"/>
        </w:rPr>
        <w:t>veci, práva alebo iné majetkové hodnoty, ktoré obstaral</w:t>
      </w:r>
      <w:r w:rsidR="002618A3" w:rsidRPr="00F30BBA">
        <w:rPr>
          <w:rFonts w:ascii="Times New Roman" w:eastAsia="Times New Roman" w:hAnsi="Times New Roman"/>
          <w:lang w:eastAsia="sk-SK"/>
        </w:rPr>
        <w:t xml:space="preserve"> alebo zhodnotil</w:t>
      </w:r>
      <w:r w:rsidRPr="00F30BBA">
        <w:rPr>
          <w:rFonts w:ascii="Times New Roman" w:eastAsia="Times New Roman" w:hAnsi="Times New Roman"/>
          <w:lang w:eastAsia="sk-SK"/>
        </w:rPr>
        <w:t xml:space="preserve"> v rámci Projektu z NFP alebo z jeho časti</w:t>
      </w:r>
      <w:r w:rsidR="00030F01" w:rsidRPr="00F30BBA">
        <w:rPr>
          <w:rFonts w:ascii="Times New Roman" w:eastAsia="Times New Roman" w:hAnsi="Times New Roman"/>
          <w:lang w:eastAsia="sk-SK"/>
        </w:rPr>
        <w:t xml:space="preserve"> </w:t>
      </w:r>
      <w:r w:rsidRPr="00F30BBA">
        <w:rPr>
          <w:rFonts w:ascii="Times New Roman" w:eastAsia="Times New Roman" w:hAnsi="Times New Roman"/>
          <w:lang w:eastAsia="sk-SK"/>
        </w:rPr>
        <w:t xml:space="preserve">(ďalej </w:t>
      </w:r>
      <w:r w:rsidR="009809B8" w:rsidRPr="00F30BBA">
        <w:rPr>
          <w:rFonts w:ascii="Times New Roman" w:eastAsia="Times New Roman" w:hAnsi="Times New Roman"/>
          <w:lang w:eastAsia="sk-SK"/>
        </w:rPr>
        <w:t xml:space="preserve">len </w:t>
      </w:r>
      <w:r w:rsidRPr="00F30BBA">
        <w:rPr>
          <w:rFonts w:ascii="Times New Roman" w:eastAsia="Times New Roman" w:hAnsi="Times New Roman"/>
          <w:lang w:eastAsia="sk-SK"/>
        </w:rPr>
        <w:t>„</w:t>
      </w:r>
      <w:r w:rsidR="003C6060" w:rsidRPr="00F30BBA">
        <w:rPr>
          <w:rFonts w:ascii="Times New Roman" w:eastAsia="Times New Roman" w:hAnsi="Times New Roman"/>
          <w:lang w:eastAsia="sk-SK"/>
        </w:rPr>
        <w:t>M</w:t>
      </w:r>
      <w:r w:rsidRPr="00F30BBA">
        <w:rPr>
          <w:rFonts w:ascii="Times New Roman" w:eastAsia="Times New Roman" w:hAnsi="Times New Roman"/>
          <w:lang w:eastAsia="sk-SK"/>
        </w:rPr>
        <w:t xml:space="preserve">ajetok nadobudnutý z NFP“): </w:t>
      </w:r>
    </w:p>
    <w:p w14:paraId="71AF0E41" w14:textId="77777777" w:rsidR="00097AAB" w:rsidRPr="00F30BBA" w:rsidRDefault="00107570" w:rsidP="00F30BBA">
      <w:pPr>
        <w:numPr>
          <w:ilvl w:val="3"/>
          <w:numId w:val="2"/>
        </w:numPr>
        <w:spacing w:before="120" w:after="0" w:line="264" w:lineRule="auto"/>
        <w:ind w:left="1260" w:hanging="540"/>
        <w:jc w:val="both"/>
        <w:rPr>
          <w:rFonts w:ascii="Times New Roman" w:hAnsi="Times New Roman"/>
        </w:rPr>
      </w:pPr>
      <w:r w:rsidRPr="00F30BBA">
        <w:rPr>
          <w:rFonts w:ascii="Times New Roman" w:hAnsi="Times New Roman"/>
          <w:bCs/>
        </w:rPr>
        <w:t xml:space="preserve">bude </w:t>
      </w:r>
      <w:r w:rsidRPr="00F30BBA">
        <w:rPr>
          <w:rFonts w:ascii="Times New Roman" w:hAnsi="Times New Roman"/>
        </w:rPr>
        <w:t xml:space="preserve">používať výlučne </w:t>
      </w:r>
      <w:r w:rsidR="00EA3A34" w:rsidRPr="00F30BBA">
        <w:rPr>
          <w:rFonts w:ascii="Times New Roman" w:hAnsi="Times New Roman"/>
        </w:rPr>
        <w:t> v súvislosti s</w:t>
      </w:r>
      <w:r w:rsidRPr="00F30BBA">
        <w:rPr>
          <w:rFonts w:ascii="Times New Roman" w:hAnsi="Times New Roman"/>
        </w:rPr>
        <w:t xml:space="preserve"> </w:t>
      </w:r>
      <w:r w:rsidR="00EA3A34" w:rsidRPr="00F30BBA">
        <w:rPr>
          <w:rFonts w:ascii="Times New Roman" w:hAnsi="Times New Roman"/>
        </w:rPr>
        <w:t>Projektom</w:t>
      </w:r>
      <w:r w:rsidRPr="00F30BBA">
        <w:rPr>
          <w:rFonts w:ascii="Times New Roman" w:hAnsi="Times New Roman"/>
        </w:rPr>
        <w:t xml:space="preserve">, na ktorý </w:t>
      </w:r>
      <w:r w:rsidR="000526EB" w:rsidRPr="00F30BBA">
        <w:rPr>
          <w:rFonts w:ascii="Times New Roman" w:hAnsi="Times New Roman"/>
        </w:rPr>
        <w:t>bol NFP poskytnutý</w:t>
      </w:r>
      <w:r w:rsidRPr="00F30BBA">
        <w:rPr>
          <w:rFonts w:ascii="Times New Roman" w:hAnsi="Times New Roman"/>
        </w:rPr>
        <w:t xml:space="preserve">, </w:t>
      </w:r>
    </w:p>
    <w:p w14:paraId="63C2D430" w14:textId="77777777" w:rsidR="00E84130" w:rsidRPr="00F30BBA" w:rsidRDefault="00EA3A34" w:rsidP="00F30BBA">
      <w:pPr>
        <w:numPr>
          <w:ilvl w:val="3"/>
          <w:numId w:val="2"/>
        </w:numPr>
        <w:spacing w:before="120" w:after="0" w:line="264" w:lineRule="auto"/>
        <w:ind w:left="1260" w:hanging="540"/>
        <w:jc w:val="both"/>
        <w:rPr>
          <w:rFonts w:ascii="Times New Roman" w:hAnsi="Times New Roman"/>
          <w:bCs/>
        </w:rPr>
      </w:pPr>
      <w:r w:rsidRPr="00F30BBA">
        <w:rPr>
          <w:rFonts w:ascii="Times New Roman" w:hAnsi="Times New Roman"/>
          <w:bCs/>
        </w:rPr>
        <w:t xml:space="preserve">ak to jeho povaha dovoľuje, </w:t>
      </w:r>
      <w:r w:rsidR="00107570" w:rsidRPr="00F30BBA">
        <w:rPr>
          <w:rFonts w:ascii="Times New Roman" w:hAnsi="Times New Roman"/>
          <w:bCs/>
        </w:rPr>
        <w:t xml:space="preserve">zaradí </w:t>
      </w:r>
      <w:r w:rsidR="00C210A6" w:rsidRPr="00F30BBA">
        <w:rPr>
          <w:rFonts w:ascii="Times New Roman" w:hAnsi="Times New Roman"/>
          <w:bCs/>
        </w:rPr>
        <w:t>ho</w:t>
      </w:r>
      <w:r w:rsidR="00ED3D33" w:rsidRPr="00F30BBA">
        <w:rPr>
          <w:rFonts w:ascii="Times New Roman" w:hAnsi="Times New Roman"/>
          <w:bCs/>
        </w:rPr>
        <w:t xml:space="preserve"> </w:t>
      </w:r>
      <w:r w:rsidR="00107570" w:rsidRPr="00F30BBA">
        <w:rPr>
          <w:rFonts w:ascii="Times New Roman" w:hAnsi="Times New Roman"/>
          <w:bCs/>
        </w:rPr>
        <w:t>do svojho majetku a </w:t>
      </w:r>
      <w:r w:rsidRPr="00F30BBA">
        <w:rPr>
          <w:rFonts w:ascii="Times New Roman" w:hAnsi="Times New Roman"/>
          <w:bCs/>
        </w:rPr>
        <w:t xml:space="preserve">zostanú </w:t>
      </w:r>
      <w:r w:rsidR="00107570" w:rsidRPr="00F30BBA">
        <w:rPr>
          <w:rFonts w:ascii="Times New Roman" w:hAnsi="Times New Roman"/>
          <w:bCs/>
        </w:rPr>
        <w:t xml:space="preserve">v jeho majetku pri dodržaní </w:t>
      </w:r>
      <w:r w:rsidR="00C210A6" w:rsidRPr="00F30BBA">
        <w:rPr>
          <w:rFonts w:ascii="Times New Roman" w:hAnsi="Times New Roman"/>
          <w:bCs/>
        </w:rPr>
        <w:t xml:space="preserve">príslušného právneho predpisu aplikovateľného na Prijímateľa podľa jeho štatutárneho postavenia (napr. </w:t>
      </w:r>
      <w:r w:rsidR="000526EB" w:rsidRPr="00F30BBA">
        <w:rPr>
          <w:rFonts w:ascii="Times New Roman" w:hAnsi="Times New Roman"/>
          <w:bCs/>
        </w:rPr>
        <w:t>Z</w:t>
      </w:r>
      <w:r w:rsidR="00107570" w:rsidRPr="00F30BBA">
        <w:rPr>
          <w:rFonts w:ascii="Times New Roman" w:hAnsi="Times New Roman"/>
          <w:bCs/>
        </w:rPr>
        <w:t>ákona o</w:t>
      </w:r>
      <w:r w:rsidR="00C210A6" w:rsidRPr="00F30BBA">
        <w:rPr>
          <w:rFonts w:ascii="Times New Roman" w:hAnsi="Times New Roman"/>
          <w:bCs/>
        </w:rPr>
        <w:t> </w:t>
      </w:r>
      <w:r w:rsidR="00107570" w:rsidRPr="00F30BBA">
        <w:rPr>
          <w:rFonts w:ascii="Times New Roman" w:hAnsi="Times New Roman"/>
          <w:bCs/>
        </w:rPr>
        <w:t>účtovníctve</w:t>
      </w:r>
      <w:r w:rsidR="00C210A6" w:rsidRPr="00F30BBA">
        <w:rPr>
          <w:rFonts w:ascii="Times New Roman" w:hAnsi="Times New Roman"/>
          <w:bCs/>
        </w:rPr>
        <w:t>),</w:t>
      </w:r>
      <w:r w:rsidR="00107570" w:rsidRPr="00F30BBA">
        <w:rPr>
          <w:rFonts w:ascii="Times New Roman" w:hAnsi="Times New Roman"/>
          <w:bCs/>
        </w:rPr>
        <w:t xml:space="preserve"> </w:t>
      </w:r>
      <w:r w:rsidRPr="00F30BBA">
        <w:rPr>
          <w:rFonts w:ascii="Times New Roman" w:hAnsi="Times New Roman"/>
          <w:bCs/>
        </w:rPr>
        <w:t>minimálne počas doby Následného monitorovania Projektu</w:t>
      </w:r>
      <w:r w:rsidR="009F7121" w:rsidRPr="00F30BBA">
        <w:rPr>
          <w:rFonts w:ascii="Times New Roman" w:hAnsi="Times New Roman"/>
          <w:bCs/>
        </w:rPr>
        <w:t xml:space="preserve">, </w:t>
      </w:r>
    </w:p>
    <w:p w14:paraId="445329F3" w14:textId="77777777" w:rsidR="00107570" w:rsidRPr="00603CEB" w:rsidRDefault="00107570" w:rsidP="00F30BBA">
      <w:pPr>
        <w:numPr>
          <w:ilvl w:val="3"/>
          <w:numId w:val="2"/>
        </w:numPr>
        <w:spacing w:before="120" w:after="0" w:line="264" w:lineRule="auto"/>
        <w:ind w:left="1260" w:hanging="540"/>
        <w:jc w:val="both"/>
        <w:rPr>
          <w:rFonts w:ascii="Times New Roman" w:hAnsi="Times New Roman"/>
          <w:bCs/>
        </w:rPr>
      </w:pPr>
      <w:r w:rsidRPr="00F30BBA">
        <w:rPr>
          <w:rFonts w:ascii="Times New Roman" w:hAnsi="Times New Roman"/>
          <w:bCs/>
        </w:rPr>
        <w:t xml:space="preserve">nadobudne od tretích osôb na základe využitia postupov a podmienok obstarávania uvedených v článku 3 týchto VZP. </w:t>
      </w:r>
      <w:commentRangeStart w:id="8"/>
      <w:r w:rsidRPr="00F30BBA">
        <w:rPr>
          <w:rFonts w:ascii="Times New Roman" w:hAnsi="Times New Roman"/>
          <w:bCs/>
        </w:rPr>
        <w:t xml:space="preserve">Majetok nadobudnutý </w:t>
      </w:r>
      <w:r w:rsidR="00ED3D33" w:rsidRPr="00F30BBA">
        <w:rPr>
          <w:rFonts w:ascii="Times New Roman" w:hAnsi="Times New Roman"/>
          <w:bCs/>
        </w:rPr>
        <w:t xml:space="preserve">z NFP, ktorý bol nadobudnutý od tretích </w:t>
      </w:r>
      <w:r w:rsidR="00307158" w:rsidRPr="00F30BBA">
        <w:rPr>
          <w:rFonts w:ascii="Times New Roman" w:hAnsi="Times New Roman"/>
          <w:bCs/>
        </w:rPr>
        <w:t>osôb</w:t>
      </w:r>
      <w:r w:rsidR="00B52E2A" w:rsidRPr="008E5830">
        <w:rPr>
          <w:rFonts w:ascii="Times New Roman" w:hAnsi="Times New Roman"/>
          <w:bCs/>
        </w:rPr>
        <w:t>,</w:t>
      </w:r>
      <w:r w:rsidR="00307158" w:rsidRPr="008E5830">
        <w:rPr>
          <w:rFonts w:ascii="Times New Roman" w:hAnsi="Times New Roman"/>
          <w:bCs/>
        </w:rPr>
        <w:t xml:space="preserve"> </w:t>
      </w:r>
      <w:r w:rsidRPr="008E5830">
        <w:rPr>
          <w:rFonts w:ascii="Times New Roman" w:hAnsi="Times New Roman"/>
          <w:bCs/>
        </w:rPr>
        <w:t>musí byť nový a nepoužívaný</w:t>
      </w:r>
      <w:commentRangeEnd w:id="8"/>
      <w:r w:rsidR="0055539C" w:rsidRPr="008E5830">
        <w:rPr>
          <w:rStyle w:val="Odkaznakomentr"/>
          <w:rFonts w:ascii="Times New Roman" w:eastAsia="Times New Roman" w:hAnsi="Times New Roman"/>
          <w:sz w:val="22"/>
          <w:szCs w:val="22"/>
          <w:lang w:val="x-none" w:eastAsia="x-none"/>
        </w:rPr>
        <w:commentReference w:id="8"/>
      </w:r>
      <w:r w:rsidRPr="008E5830">
        <w:rPr>
          <w:rFonts w:ascii="Times New Roman" w:hAnsi="Times New Roman"/>
          <w:bCs/>
        </w:rPr>
        <w:t>, pričom za nový majetok sa nepovažuje taký majetok, ktorý Prijímateľ už predtým</w:t>
      </w:r>
      <w:r w:rsidR="00685086" w:rsidRPr="008E5830">
        <w:rPr>
          <w:rFonts w:ascii="Times New Roman" w:hAnsi="Times New Roman"/>
          <w:bCs/>
        </w:rPr>
        <w:t xml:space="preserve">, čo i len z časti </w:t>
      </w:r>
      <w:r w:rsidRPr="000B14C5">
        <w:rPr>
          <w:rFonts w:ascii="Times New Roman" w:hAnsi="Times New Roman"/>
          <w:bCs/>
        </w:rPr>
        <w:t xml:space="preserve">vlastnil, mal </w:t>
      </w:r>
      <w:r w:rsidR="00ED3D33" w:rsidRPr="009868C6">
        <w:rPr>
          <w:rFonts w:ascii="Times New Roman" w:hAnsi="Times New Roman"/>
          <w:bCs/>
        </w:rPr>
        <w:t>u seba ako detentor, prípadne</w:t>
      </w:r>
      <w:r w:rsidRPr="009868C6">
        <w:rPr>
          <w:rFonts w:ascii="Times New Roman" w:hAnsi="Times New Roman"/>
          <w:bCs/>
        </w:rPr>
        <w:t xml:space="preserve"> mal k nemu iný právny vzťah a následne ho </w:t>
      </w:r>
      <w:r w:rsidR="00C210A6" w:rsidRPr="00DE35EC">
        <w:rPr>
          <w:rFonts w:ascii="Times New Roman" w:hAnsi="Times New Roman"/>
          <w:bCs/>
        </w:rPr>
        <w:t xml:space="preserve">opäť priamo alebo nepriamo </w:t>
      </w:r>
      <w:r w:rsidRPr="00DE35EC">
        <w:rPr>
          <w:rFonts w:ascii="Times New Roman" w:hAnsi="Times New Roman"/>
          <w:bCs/>
        </w:rPr>
        <w:t>nadobudol od tretej osoby</w:t>
      </w:r>
      <w:r w:rsidR="00C210A6" w:rsidRPr="00DE35EC">
        <w:rPr>
          <w:rFonts w:ascii="Times New Roman" w:hAnsi="Times New Roman"/>
          <w:bCs/>
        </w:rPr>
        <w:t>, bez ohľadu na časový faktor,</w:t>
      </w:r>
    </w:p>
    <w:p w14:paraId="457D3A6D" w14:textId="77777777" w:rsidR="00F150C6" w:rsidRPr="00F30BBA" w:rsidRDefault="00E84130" w:rsidP="00F30BBA">
      <w:pPr>
        <w:numPr>
          <w:ilvl w:val="3"/>
          <w:numId w:val="2"/>
        </w:numPr>
        <w:spacing w:before="120" w:after="0" w:line="264" w:lineRule="auto"/>
        <w:ind w:left="1260" w:hanging="540"/>
        <w:jc w:val="both"/>
        <w:rPr>
          <w:rFonts w:ascii="Times New Roman" w:hAnsi="Times New Roman"/>
          <w:bCs/>
        </w:rPr>
      </w:pPr>
      <w:r w:rsidRPr="00603CEB">
        <w:rPr>
          <w:rFonts w:ascii="Times New Roman" w:hAnsi="Times New Roman"/>
          <w:bCs/>
        </w:rPr>
        <w:t>ak to určí Po</w:t>
      </w:r>
      <w:r w:rsidRPr="00E91FC3">
        <w:rPr>
          <w:rFonts w:ascii="Times New Roman" w:hAnsi="Times New Roman"/>
          <w:bCs/>
        </w:rPr>
        <w:t xml:space="preserve">skytovateľ, </w:t>
      </w:r>
      <w:r w:rsidR="00B17519" w:rsidRPr="00E91FC3">
        <w:rPr>
          <w:rFonts w:ascii="Times New Roman" w:hAnsi="Times New Roman"/>
          <w:bCs/>
        </w:rPr>
        <w:t xml:space="preserve">Prijímateľ </w:t>
      </w:r>
      <w:r w:rsidR="00B87E39" w:rsidRPr="00E91FC3">
        <w:rPr>
          <w:rFonts w:ascii="Times New Roman" w:hAnsi="Times New Roman"/>
          <w:bCs/>
        </w:rPr>
        <w:t xml:space="preserve">označí </w:t>
      </w:r>
      <w:r w:rsidRPr="00E91FC3">
        <w:rPr>
          <w:rFonts w:ascii="Times New Roman" w:hAnsi="Times New Roman"/>
          <w:bCs/>
        </w:rPr>
        <w:t xml:space="preserve">jednotlivé </w:t>
      </w:r>
      <w:r w:rsidR="00B87E39" w:rsidRPr="000C24F1">
        <w:rPr>
          <w:rFonts w:ascii="Times New Roman" w:hAnsi="Times New Roman"/>
          <w:bCs/>
        </w:rPr>
        <w:t>hnuteľné veci</w:t>
      </w:r>
      <w:r w:rsidR="00323829" w:rsidRPr="000C24F1">
        <w:rPr>
          <w:rFonts w:ascii="Times New Roman" w:hAnsi="Times New Roman"/>
          <w:bCs/>
        </w:rPr>
        <w:t>, ktoré tvoria Majetok nadobudnutý</w:t>
      </w:r>
      <w:r w:rsidR="00B87E39" w:rsidRPr="000C24F1">
        <w:rPr>
          <w:rFonts w:ascii="Times New Roman" w:hAnsi="Times New Roman"/>
          <w:bCs/>
        </w:rPr>
        <w:t xml:space="preserve"> z NFP, spôsobom určeným Poskytovateľom tak, aby </w:t>
      </w:r>
      <w:r w:rsidR="00B87E39" w:rsidRPr="000C24F1">
        <w:rPr>
          <w:rFonts w:ascii="Times New Roman" w:hAnsi="Times New Roman"/>
          <w:bCs/>
        </w:rPr>
        <w:lastRenderedPageBreak/>
        <w:t xml:space="preserve">nemohli byť zamenené s inou vecou od ich nadobudnutia počas </w:t>
      </w:r>
      <w:r w:rsidR="00EA3A34" w:rsidRPr="00C91876">
        <w:rPr>
          <w:rFonts w:ascii="Times New Roman" w:hAnsi="Times New Roman"/>
          <w:bCs/>
        </w:rPr>
        <w:t>celej účinnosti Zmluvy o poskytnutí NFP</w:t>
      </w:r>
      <w:r w:rsidRPr="00C91876">
        <w:rPr>
          <w:rFonts w:ascii="Times New Roman" w:hAnsi="Times New Roman"/>
          <w:bCs/>
        </w:rPr>
        <w:t xml:space="preserve">; uvedená podmienka sa nedotýka povinností </w:t>
      </w:r>
      <w:r w:rsidRPr="00F30BBA">
        <w:rPr>
          <w:rFonts w:ascii="Times New Roman" w:hAnsi="Times New Roman"/>
          <w:bCs/>
        </w:rPr>
        <w:t>vyplývajúcich z komunikácie a informovanosti v zmysle čl</w:t>
      </w:r>
      <w:r w:rsidR="009A4BEE" w:rsidRPr="00F30BBA">
        <w:rPr>
          <w:rFonts w:ascii="Times New Roman" w:hAnsi="Times New Roman"/>
          <w:bCs/>
        </w:rPr>
        <w:t>ánku</w:t>
      </w:r>
      <w:r w:rsidRPr="00F30BBA">
        <w:rPr>
          <w:rFonts w:ascii="Times New Roman" w:hAnsi="Times New Roman"/>
          <w:bCs/>
        </w:rPr>
        <w:t xml:space="preserve"> 2 ods. </w:t>
      </w:r>
      <w:r w:rsidR="00F30BBA" w:rsidRPr="00F30BBA">
        <w:rPr>
          <w:rFonts w:ascii="Times New Roman" w:hAnsi="Times New Roman"/>
          <w:bCs/>
        </w:rPr>
        <w:t xml:space="preserve">6 </w:t>
      </w:r>
      <w:r w:rsidRPr="00F30BBA">
        <w:rPr>
          <w:rFonts w:ascii="Times New Roman" w:hAnsi="Times New Roman"/>
          <w:bCs/>
        </w:rPr>
        <w:t>a čl</w:t>
      </w:r>
      <w:r w:rsidR="009A4BEE" w:rsidRPr="00F30BBA">
        <w:rPr>
          <w:rFonts w:ascii="Times New Roman" w:hAnsi="Times New Roman"/>
          <w:bCs/>
        </w:rPr>
        <w:t>ánku</w:t>
      </w:r>
      <w:r w:rsidRPr="00F30BBA">
        <w:rPr>
          <w:rFonts w:ascii="Times New Roman" w:hAnsi="Times New Roman"/>
          <w:bCs/>
        </w:rPr>
        <w:t xml:space="preserve"> 5 VZP</w:t>
      </w:r>
      <w:r w:rsidR="00B97533" w:rsidRPr="00F30BBA">
        <w:rPr>
          <w:rFonts w:ascii="Times New Roman" w:hAnsi="Times New Roman"/>
          <w:bCs/>
        </w:rPr>
        <w:t xml:space="preserve">, </w:t>
      </w:r>
    </w:p>
    <w:p w14:paraId="703737B2" w14:textId="77777777" w:rsidR="00145DB1" w:rsidRPr="008E5830" w:rsidRDefault="00145DB1" w:rsidP="00F30BBA">
      <w:pPr>
        <w:numPr>
          <w:ilvl w:val="3"/>
          <w:numId w:val="2"/>
        </w:numPr>
        <w:spacing w:before="120" w:after="0" w:line="264" w:lineRule="auto"/>
        <w:ind w:left="1276" w:hanging="567"/>
        <w:jc w:val="both"/>
        <w:rPr>
          <w:rFonts w:ascii="Times New Roman" w:hAnsi="Times New Roman"/>
          <w:bCs/>
        </w:rPr>
      </w:pPr>
      <w:r w:rsidRPr="00F30BBA">
        <w:rPr>
          <w:rFonts w:ascii="Times New Roman" w:hAnsi="Times New Roman"/>
          <w:bCs/>
        </w:rPr>
        <w:t>bude nadobúdať</w:t>
      </w:r>
      <w:r w:rsidR="007364A2" w:rsidRPr="00F30BBA">
        <w:rPr>
          <w:rFonts w:ascii="Times New Roman" w:hAnsi="Times New Roman"/>
          <w:bCs/>
        </w:rPr>
        <w:t>, ak ide o</w:t>
      </w:r>
      <w:r w:rsidRPr="00F30BBA">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30BBA">
        <w:rPr>
          <w:rFonts w:ascii="Times New Roman" w:hAnsi="Times New Roman"/>
          <w:b/>
          <w:bCs/>
        </w:rPr>
        <w:t>majetok, ktorý je predmetom duševného vlastníctva</w:t>
      </w:r>
      <w:r w:rsidRPr="00F30BBA">
        <w:rPr>
          <w:rFonts w:ascii="Times New Roman" w:hAnsi="Times New Roman"/>
          <w:bCs/>
        </w:rPr>
        <w:t>“)</w:t>
      </w:r>
      <w:r w:rsidR="007364A2" w:rsidRPr="008E5830">
        <w:rPr>
          <w:rFonts w:ascii="Times New Roman" w:hAnsi="Times New Roman"/>
          <w:bCs/>
        </w:rPr>
        <w:t>,</w:t>
      </w:r>
      <w:r w:rsidRPr="008E5830">
        <w:rPr>
          <w:rFonts w:ascii="Times New Roman" w:hAnsi="Times New Roman"/>
          <w:bCs/>
        </w:rPr>
        <w:t xml:space="preserve"> na základe písomnej zmluvy, vrátane rámcovej zmluvy, z obsahu ktorých musí vyplývať splnenie nasledovných podmienok: </w:t>
      </w:r>
    </w:p>
    <w:p w14:paraId="1160882D" w14:textId="77777777" w:rsidR="00145DB1" w:rsidRPr="009868C6"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8E5830">
        <w:rPr>
          <w:rFonts w:ascii="Times New Roman" w:hAnsi="Times New Roman"/>
          <w:bCs/>
        </w:rPr>
        <w:t xml:space="preserve">Ak Prijímateľ nadobudne majetok, ktorý je predmetom duševného vlastníctva na základe zmluvy, ktorej účelom/predmetom je aj </w:t>
      </w:r>
      <w:commentRangeStart w:id="9"/>
      <w:r w:rsidRPr="008E5830">
        <w:rPr>
          <w:rFonts w:ascii="Times New Roman" w:hAnsi="Times New Roman"/>
          <w:bCs/>
        </w:rPr>
        <w:t>vytvorenie alebo zabezpečenie vytvorenia diela alebo iného práva duševného vlastníctva (vrátane priemyselného vlastníctva) pre Projekt</w:t>
      </w:r>
      <w:commentRangeEnd w:id="9"/>
      <w:r w:rsidR="00EE1A37" w:rsidRPr="008E5830">
        <w:rPr>
          <w:rStyle w:val="Odkaznakomentr"/>
          <w:rFonts w:ascii="Times New Roman" w:eastAsia="Times New Roman" w:hAnsi="Times New Roman"/>
          <w:sz w:val="22"/>
          <w:szCs w:val="22"/>
          <w:lang w:val="x-none" w:eastAsia="x-none"/>
        </w:rPr>
        <w:commentReference w:id="9"/>
      </w:r>
      <w:r w:rsidRPr="008E5830">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w:t>
      </w:r>
      <w:r w:rsidRPr="000B14C5">
        <w:rPr>
          <w:rFonts w:ascii="Times New Roman" w:hAnsi="Times New Roman"/>
          <w:bCs/>
        </w:rPr>
        <w:t xml:space="preserv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w:t>
      </w:r>
      <w:r w:rsidRPr="009868C6">
        <w:rPr>
          <w:rFonts w:ascii="Times New Roman" w:hAnsi="Times New Roman"/>
          <w:bCs/>
        </w:rPr>
        <w:t>na ľubovoľný účel, prípadne v rovnakom rozsahu ich previesť či poskytnúť čiastočne alebo v celosti tretej osobe, pričom takáto licencia sa poskytuje bezodplatne a bezpodmienečne.</w:t>
      </w:r>
    </w:p>
    <w:p w14:paraId="3F54D807" w14:textId="77777777" w:rsidR="00145DB1" w:rsidRPr="00DE35EC"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9868C6">
        <w:rPr>
          <w:rFonts w:ascii="Times New Roman" w:hAnsi="Times New Roman"/>
          <w:bCs/>
        </w:rPr>
        <w:t>V zmluve podľa bodu 1 budú zahrnuté ustanovenia o zverejnení autorov, výrobc</w:t>
      </w:r>
      <w:r w:rsidRPr="00DE35EC">
        <w:rPr>
          <w:rFonts w:ascii="Times New Roman" w:hAnsi="Times New Roman"/>
          <w:bCs/>
        </w:rPr>
        <w:t xml:space="preserve">ov a subdodávateľov Dodávateľa Prijímateľa. </w:t>
      </w:r>
    </w:p>
    <w:p w14:paraId="34F0486E" w14:textId="77777777" w:rsidR="00145DB1" w:rsidRPr="000C24F1"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DE35EC">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w:t>
      </w:r>
      <w:r w:rsidRPr="00603CEB">
        <w:rPr>
          <w:rFonts w:ascii="Times New Roman" w:hAnsi="Times New Roman"/>
          <w:bCs/>
        </w:rPr>
        <w:t xml:space="preserve">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w:t>
      </w:r>
      <w:r w:rsidR="00EA3A34" w:rsidRPr="00E91FC3">
        <w:rPr>
          <w:rFonts w:ascii="Times New Roman" w:hAnsi="Times New Roman"/>
          <w:bCs/>
        </w:rPr>
        <w:t xml:space="preserve">Následné monitorovanie </w:t>
      </w:r>
      <w:r w:rsidRPr="00E91FC3">
        <w:rPr>
          <w:rFonts w:ascii="Times New Roman" w:hAnsi="Times New Roman"/>
          <w:bCs/>
        </w:rPr>
        <w:t xml:space="preserve">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w:t>
      </w:r>
      <w:r w:rsidRPr="00E91FC3">
        <w:rPr>
          <w:rFonts w:ascii="Times New Roman" w:hAnsi="Times New Roman"/>
          <w:bCs/>
        </w:rPr>
        <w:lastRenderedPageBreak/>
        <w:t>povinný využiť všetky možnost</w:t>
      </w:r>
      <w:r w:rsidRPr="000C24F1">
        <w:rPr>
          <w:rFonts w:ascii="Times New Roman" w:hAnsi="Times New Roman"/>
          <w:bCs/>
        </w:rPr>
        <w:t xml:space="preserve">i, ktoré mu umožňuje právny poriadok, vrátane úpravy udelenia licencie analogicky podľa bodu 1, pri zohľadnení štandardných licenčných podmienok vzťahujúcich sa na dodávaný majetok, ktorý je predmetom duševného vlastníctva.  </w:t>
      </w:r>
    </w:p>
    <w:p w14:paraId="01176D2C" w14:textId="77777777" w:rsidR="00107570" w:rsidRPr="002C6AFA"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C24F1">
        <w:rPr>
          <w:rFonts w:ascii="Times New Roman" w:eastAsia="Times New Roman" w:hAnsi="Times New Roman"/>
          <w:bCs/>
          <w:lang w:eastAsia="sk-SK"/>
        </w:rPr>
        <w:t>Majetok</w:t>
      </w:r>
      <w:r w:rsidR="00C210A6" w:rsidRPr="00C91876">
        <w:rPr>
          <w:rFonts w:ascii="Times New Roman" w:eastAsia="Times New Roman" w:hAnsi="Times New Roman"/>
          <w:bCs/>
          <w:lang w:eastAsia="sk-SK"/>
        </w:rPr>
        <w:t xml:space="preserve"> nadobudnutý z NFP </w:t>
      </w:r>
      <w:r w:rsidR="00B87E39" w:rsidRPr="00C91876">
        <w:rPr>
          <w:rFonts w:ascii="Times New Roman" w:eastAsia="Times New Roman" w:hAnsi="Times New Roman"/>
          <w:bCs/>
          <w:lang w:eastAsia="sk-SK"/>
        </w:rPr>
        <w:t>nemôž</w:t>
      </w:r>
      <w:r w:rsidR="00C210A6" w:rsidRPr="00C91876">
        <w:rPr>
          <w:rFonts w:ascii="Times New Roman" w:eastAsia="Times New Roman" w:hAnsi="Times New Roman"/>
          <w:bCs/>
          <w:lang w:eastAsia="sk-SK"/>
        </w:rPr>
        <w:t>e</w:t>
      </w:r>
      <w:r w:rsidR="00B87E39" w:rsidRPr="00C97FA5">
        <w:rPr>
          <w:rFonts w:ascii="Times New Roman" w:eastAsia="Times New Roman" w:hAnsi="Times New Roman"/>
          <w:bCs/>
          <w:lang w:eastAsia="sk-SK"/>
        </w:rPr>
        <w:t xml:space="preserve"> </w:t>
      </w:r>
      <w:r w:rsidRPr="00C97FA5">
        <w:rPr>
          <w:rFonts w:ascii="Times New Roman" w:eastAsia="Times New Roman" w:hAnsi="Times New Roman"/>
          <w:bCs/>
          <w:lang w:eastAsia="sk-SK"/>
        </w:rPr>
        <w:t xml:space="preserve">byť </w:t>
      </w:r>
      <w:r w:rsidR="005E3104" w:rsidRPr="00C97FA5">
        <w:rPr>
          <w:rFonts w:ascii="Times New Roman" w:eastAsia="Times New Roman" w:hAnsi="Times New Roman"/>
          <w:bCs/>
          <w:lang w:eastAsia="sk-SK"/>
        </w:rPr>
        <w:t xml:space="preserve">bez predchádzajúceho písomného súhlasu Poskytovateľa </w:t>
      </w:r>
      <w:r w:rsidRPr="002C6AFA">
        <w:rPr>
          <w:rFonts w:ascii="Times New Roman" w:eastAsia="Times New Roman" w:hAnsi="Times New Roman"/>
          <w:bCs/>
          <w:lang w:eastAsia="sk-SK"/>
        </w:rPr>
        <w:t xml:space="preserve">počas </w:t>
      </w:r>
      <w:r w:rsidR="00EA3A34" w:rsidRPr="002C6AFA">
        <w:rPr>
          <w:rFonts w:ascii="Times New Roman" w:eastAsia="Times New Roman" w:hAnsi="Times New Roman"/>
          <w:bCs/>
          <w:lang w:eastAsia="sk-SK"/>
        </w:rPr>
        <w:t>účinnosti Zmluvy o poskytnutí NFP</w:t>
      </w:r>
      <w:r w:rsidRPr="002C6AFA">
        <w:rPr>
          <w:rFonts w:ascii="Times New Roman" w:hAnsi="Times New Roman"/>
        </w:rPr>
        <w:t>:</w:t>
      </w:r>
    </w:p>
    <w:p w14:paraId="7AC3CFDA" w14:textId="77777777" w:rsidR="00F03CB6" w:rsidRPr="002C6AFA" w:rsidRDefault="00107570" w:rsidP="00F30BBA">
      <w:pPr>
        <w:numPr>
          <w:ilvl w:val="1"/>
          <w:numId w:val="18"/>
        </w:numPr>
        <w:spacing w:before="120" w:after="0" w:line="264" w:lineRule="auto"/>
        <w:jc w:val="both"/>
        <w:rPr>
          <w:rFonts w:ascii="Times New Roman" w:hAnsi="Times New Roman"/>
        </w:rPr>
      </w:pPr>
      <w:r w:rsidRPr="002C6AFA">
        <w:rPr>
          <w:rFonts w:ascii="Times New Roman" w:hAnsi="Times New Roman"/>
        </w:rPr>
        <w:t>preveden</w:t>
      </w:r>
      <w:r w:rsidR="00F03CB6" w:rsidRPr="002C6AFA">
        <w:rPr>
          <w:rFonts w:ascii="Times New Roman" w:hAnsi="Times New Roman"/>
        </w:rPr>
        <w:t>ý</w:t>
      </w:r>
      <w:r w:rsidRPr="002C6AFA">
        <w:rPr>
          <w:rFonts w:ascii="Times New Roman" w:hAnsi="Times New Roman"/>
        </w:rPr>
        <w:t xml:space="preserve"> na tretiu osobu, </w:t>
      </w:r>
    </w:p>
    <w:p w14:paraId="4509D81B" w14:textId="77777777" w:rsidR="00F03CB6" w:rsidRPr="002C6AFA" w:rsidRDefault="00107570" w:rsidP="00F30BBA">
      <w:pPr>
        <w:numPr>
          <w:ilvl w:val="1"/>
          <w:numId w:val="18"/>
        </w:numPr>
        <w:spacing w:before="120" w:after="0" w:line="264" w:lineRule="auto"/>
        <w:jc w:val="both"/>
        <w:rPr>
          <w:rFonts w:ascii="Times New Roman" w:hAnsi="Times New Roman"/>
        </w:rPr>
      </w:pPr>
      <w:r w:rsidRPr="00901C88">
        <w:rPr>
          <w:rFonts w:ascii="Times New Roman" w:hAnsi="Times New Roman"/>
        </w:rPr>
        <w:t>prenajat</w:t>
      </w:r>
      <w:r w:rsidR="00F03CB6" w:rsidRPr="00901C88">
        <w:rPr>
          <w:rFonts w:ascii="Times New Roman" w:hAnsi="Times New Roman"/>
        </w:rPr>
        <w:t>ý</w:t>
      </w:r>
      <w:r w:rsidRPr="00901C88">
        <w:rPr>
          <w:rFonts w:ascii="Times New Roman" w:hAnsi="Times New Roman"/>
        </w:rPr>
        <w:t xml:space="preserve"> tretej osobe </w:t>
      </w:r>
      <w:r w:rsidR="00084FE2" w:rsidRPr="00901C88">
        <w:rPr>
          <w:rFonts w:ascii="Times New Roman" w:hAnsi="Times New Roman"/>
        </w:rPr>
        <w:t xml:space="preserve">alebo prenechaný do iného druhu užívania tretej osoby, v celku alebo čiastočne, s výnimkou vyplývajúcou z ods. 1 </w:t>
      </w:r>
      <w:r w:rsidR="00084FE2" w:rsidRPr="00C97FA5">
        <w:rPr>
          <w:rFonts w:ascii="Times New Roman" w:hAnsi="Times New Roman"/>
        </w:rPr>
        <w:t xml:space="preserve">bod (i) tohto článku </w:t>
      </w:r>
      <w:r w:rsidRPr="002C6AFA">
        <w:rPr>
          <w:rFonts w:ascii="Times New Roman" w:hAnsi="Times New Roman"/>
        </w:rPr>
        <w:t>alebo</w:t>
      </w:r>
      <w:r w:rsidR="00084FE2" w:rsidRPr="002C6AFA">
        <w:rPr>
          <w:rFonts w:ascii="Times New Roman" w:hAnsi="Times New Roman"/>
        </w:rPr>
        <w:t xml:space="preserve"> s výnimkou vyplývajúcou z Výzvy, </w:t>
      </w:r>
    </w:p>
    <w:p w14:paraId="25B45735" w14:textId="77777777" w:rsidR="00F03CB6" w:rsidRPr="00743A9E" w:rsidRDefault="00107570" w:rsidP="00F30BBA">
      <w:pPr>
        <w:numPr>
          <w:ilvl w:val="1"/>
          <w:numId w:val="18"/>
        </w:numPr>
        <w:spacing w:before="120" w:after="0" w:line="264" w:lineRule="auto"/>
        <w:jc w:val="both"/>
        <w:rPr>
          <w:rFonts w:ascii="Times New Roman" w:hAnsi="Times New Roman"/>
        </w:rPr>
      </w:pPr>
      <w:r w:rsidRPr="002C6AFA">
        <w:rPr>
          <w:rFonts w:ascii="Times New Roman" w:hAnsi="Times New Roman"/>
        </w:rPr>
        <w:t>zaťažen</w:t>
      </w:r>
      <w:r w:rsidR="00F03CB6" w:rsidRPr="002C6AFA">
        <w:rPr>
          <w:rFonts w:ascii="Times New Roman" w:hAnsi="Times New Roman"/>
        </w:rPr>
        <w:t>ý</w:t>
      </w:r>
      <w:r w:rsidRPr="002C6AFA">
        <w:rPr>
          <w:rFonts w:ascii="Times New Roman" w:hAnsi="Times New Roman"/>
        </w:rPr>
        <w:t xml:space="preserve"> akýmkoľvek právom tretej osoby</w:t>
      </w:r>
      <w:r w:rsidR="0008768F" w:rsidRPr="002C6AFA">
        <w:rPr>
          <w:rFonts w:ascii="Times New Roman" w:hAnsi="Times New Roman"/>
        </w:rPr>
        <w:t xml:space="preserve"> (vrátane záložného práva)</w:t>
      </w:r>
      <w:r w:rsidR="00910B33" w:rsidRPr="002C6AFA">
        <w:rPr>
          <w:rFonts w:ascii="Times New Roman" w:hAnsi="Times New Roman"/>
        </w:rPr>
        <w:t xml:space="preserve">, </w:t>
      </w:r>
      <w:r w:rsidR="00B87E39" w:rsidRPr="00901C88">
        <w:rPr>
          <w:rFonts w:ascii="Times New Roman" w:hAnsi="Times New Roman"/>
        </w:rPr>
        <w:t>okrem</w:t>
      </w:r>
      <w:r w:rsidRPr="00901C88">
        <w:rPr>
          <w:rFonts w:ascii="Times New Roman" w:hAnsi="Times New Roman"/>
        </w:rPr>
        <w:t> </w:t>
      </w:r>
      <w:r w:rsidR="00B87E39" w:rsidRPr="00901C88">
        <w:rPr>
          <w:rFonts w:ascii="Times New Roman" w:hAnsi="Times New Roman"/>
        </w:rPr>
        <w:t>prípadu</w:t>
      </w:r>
      <w:r w:rsidRPr="00901C88">
        <w:rPr>
          <w:rFonts w:ascii="Times New Roman" w:hAnsi="Times New Roman"/>
        </w:rPr>
        <w:t xml:space="preserve">, </w:t>
      </w:r>
      <w:r w:rsidR="00B87E39" w:rsidRPr="00901C88">
        <w:rPr>
          <w:rFonts w:ascii="Times New Roman" w:hAnsi="Times New Roman"/>
        </w:rPr>
        <w:t xml:space="preserve">ak </w:t>
      </w:r>
      <w:r w:rsidR="00084FE2" w:rsidRPr="00901C88">
        <w:rPr>
          <w:rFonts w:ascii="Times New Roman" w:hAnsi="Times New Roman"/>
        </w:rPr>
        <w:t xml:space="preserve">nemá vplyv na </w:t>
      </w:r>
      <w:r w:rsidRPr="00901C88">
        <w:rPr>
          <w:rFonts w:ascii="Times New Roman" w:hAnsi="Times New Roman"/>
        </w:rPr>
        <w:t xml:space="preserve"> dosiahnutie </w:t>
      </w:r>
      <w:r w:rsidR="00084FE2" w:rsidRPr="00901C88">
        <w:rPr>
          <w:rFonts w:ascii="Times New Roman" w:hAnsi="Times New Roman"/>
        </w:rPr>
        <w:t xml:space="preserve">účelu Zmluvy o poskytnutí NFP alebo dosiahnutie a udržanie cieľa </w:t>
      </w:r>
      <w:r w:rsidRPr="00743A9E">
        <w:rPr>
          <w:rFonts w:ascii="Times New Roman" w:hAnsi="Times New Roman"/>
        </w:rPr>
        <w:t xml:space="preserve">Projektu podľa článku </w:t>
      </w:r>
      <w:r w:rsidR="00EA3A34" w:rsidRPr="00743A9E">
        <w:rPr>
          <w:rFonts w:ascii="Times New Roman" w:hAnsi="Times New Roman"/>
        </w:rPr>
        <w:t xml:space="preserve">2 ods. </w:t>
      </w:r>
      <w:r w:rsidRPr="00743A9E">
        <w:rPr>
          <w:rFonts w:ascii="Times New Roman" w:hAnsi="Times New Roman"/>
        </w:rPr>
        <w:t xml:space="preserve">2.2 zmluvy;  </w:t>
      </w:r>
    </w:p>
    <w:p w14:paraId="1282461A" w14:textId="77777777" w:rsidR="009A0EB4" w:rsidRPr="00743A9E"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743A9E">
        <w:rPr>
          <w:rFonts w:ascii="Times New Roman" w:eastAsia="Times New Roman" w:hAnsi="Times New Roman"/>
          <w:bCs/>
          <w:lang w:eastAsia="sk-SK"/>
        </w:rPr>
        <w:t>Prijímateľ je povinný akúkoľvek dispozíciu s </w:t>
      </w:r>
      <w:r w:rsidR="003C6060" w:rsidRPr="00743A9E">
        <w:rPr>
          <w:rFonts w:ascii="Times New Roman" w:eastAsia="Times New Roman" w:hAnsi="Times New Roman"/>
          <w:bCs/>
          <w:lang w:eastAsia="sk-SK"/>
        </w:rPr>
        <w:t>M</w:t>
      </w:r>
      <w:r w:rsidRPr="00743A9E">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743A9E">
        <w:rPr>
          <w:rFonts w:ascii="Times New Roman" w:eastAsia="Times New Roman" w:hAnsi="Times New Roman"/>
          <w:bCs/>
          <w:lang w:eastAsia="sk-SK"/>
        </w:rPr>
        <w:t xml:space="preserve">vzťahuje výnimka uvedená </w:t>
      </w:r>
      <w:r w:rsidRPr="00743A9E">
        <w:rPr>
          <w:rFonts w:ascii="Times New Roman" w:eastAsia="Times New Roman" w:hAnsi="Times New Roman"/>
          <w:bCs/>
          <w:lang w:eastAsia="sk-SK"/>
        </w:rPr>
        <w:t>v </w:t>
      </w:r>
      <w:r w:rsidR="00EA3A34" w:rsidRPr="00743A9E">
        <w:rPr>
          <w:rFonts w:ascii="Times New Roman" w:eastAsia="Times New Roman" w:hAnsi="Times New Roman"/>
          <w:bCs/>
          <w:lang w:eastAsia="sk-SK"/>
        </w:rPr>
        <w:t>odseku</w:t>
      </w:r>
      <w:r w:rsidRPr="00743A9E">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743A9E">
        <w:rPr>
          <w:rFonts w:ascii="Times New Roman" w:eastAsia="Times New Roman" w:hAnsi="Times New Roman"/>
          <w:bCs/>
          <w:lang w:eastAsia="sk-SK"/>
        </w:rPr>
        <w:t xml:space="preserve">V prípade, že úkon </w:t>
      </w:r>
      <w:r w:rsidR="00C13FD5" w:rsidRPr="00743A9E">
        <w:rPr>
          <w:rFonts w:ascii="Times New Roman" w:eastAsia="Times New Roman" w:hAnsi="Times New Roman"/>
          <w:bCs/>
          <w:lang w:eastAsia="sk-SK"/>
        </w:rPr>
        <w:t>pri</w:t>
      </w:r>
      <w:r w:rsidR="00F150C6" w:rsidRPr="00743A9E">
        <w:rPr>
          <w:rFonts w:ascii="Times New Roman" w:eastAsia="Times New Roman" w:hAnsi="Times New Roman"/>
          <w:bCs/>
          <w:lang w:eastAsia="sk-SK"/>
        </w:rPr>
        <w:t xml:space="preserve"> dispozícii s Majetkom </w:t>
      </w:r>
      <w:r w:rsidR="00323829" w:rsidRPr="00743A9E">
        <w:rPr>
          <w:rFonts w:ascii="Times New Roman" w:eastAsia="Times New Roman" w:hAnsi="Times New Roman"/>
          <w:bCs/>
          <w:lang w:eastAsia="sk-SK"/>
        </w:rPr>
        <w:t xml:space="preserve">nadobudnutým z NFP </w:t>
      </w:r>
      <w:r w:rsidR="00C13FD5" w:rsidRPr="00743A9E">
        <w:rPr>
          <w:rFonts w:ascii="Times New Roman" w:eastAsia="Times New Roman" w:hAnsi="Times New Roman"/>
          <w:bCs/>
          <w:lang w:eastAsia="sk-SK"/>
        </w:rPr>
        <w:t xml:space="preserve">povinne podlieha </w:t>
      </w:r>
      <w:r w:rsidR="00F20B49" w:rsidRPr="00743A9E">
        <w:rPr>
          <w:rFonts w:ascii="Times New Roman" w:eastAsia="Times New Roman" w:hAnsi="Times New Roman"/>
          <w:bCs/>
          <w:lang w:eastAsia="sk-SK"/>
        </w:rPr>
        <w:t xml:space="preserve">Verejnému </w:t>
      </w:r>
      <w:r w:rsidR="00C13FD5" w:rsidRPr="00743A9E">
        <w:rPr>
          <w:rFonts w:ascii="Times New Roman" w:eastAsia="Times New Roman" w:hAnsi="Times New Roman"/>
          <w:bCs/>
          <w:lang w:eastAsia="sk-SK"/>
        </w:rPr>
        <w:t>obstarávaniu</w:t>
      </w:r>
      <w:r w:rsidR="00F150C6" w:rsidRPr="00743A9E">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743A9E">
        <w:rPr>
          <w:rFonts w:ascii="Times New Roman" w:eastAsia="Times New Roman" w:hAnsi="Times New Roman"/>
          <w:bCs/>
          <w:lang w:eastAsia="sk-SK"/>
        </w:rPr>
        <w:t xml:space="preserve">. </w:t>
      </w:r>
      <w:r w:rsidR="00DB174F" w:rsidRPr="00743A9E">
        <w:rPr>
          <w:rFonts w:ascii="Times New Roman" w:eastAsia="Times New Roman" w:hAnsi="Times New Roman"/>
          <w:bCs/>
          <w:lang w:eastAsia="sk-SK"/>
        </w:rPr>
        <w:t xml:space="preserve">O súhlas podľa </w:t>
      </w:r>
      <w:r w:rsidR="009F7121" w:rsidRPr="00743A9E">
        <w:rPr>
          <w:rFonts w:ascii="Times New Roman" w:eastAsia="Times New Roman" w:hAnsi="Times New Roman"/>
          <w:bCs/>
          <w:lang w:eastAsia="sk-SK"/>
        </w:rPr>
        <w:t>tohto odseku 3</w:t>
      </w:r>
      <w:r w:rsidR="00DB174F" w:rsidRPr="00743A9E">
        <w:rPr>
          <w:rFonts w:ascii="Times New Roman" w:eastAsia="Times New Roman" w:hAnsi="Times New Roman"/>
          <w:bCs/>
          <w:lang w:eastAsia="sk-SK"/>
        </w:rPr>
        <w:t xml:space="preserve"> žiada Prijímateľ Poskytovateľa, pričom súčasťou žiadosti je dôsledné vecné odôvodnenie </w:t>
      </w:r>
      <w:r w:rsidR="007D703A" w:rsidRPr="00743A9E">
        <w:rPr>
          <w:rFonts w:ascii="Times New Roman" w:eastAsia="Times New Roman" w:hAnsi="Times New Roman"/>
          <w:bCs/>
          <w:lang w:eastAsia="sk-SK"/>
        </w:rPr>
        <w:t>splnenia podmienok na udelenie súhlasu</w:t>
      </w:r>
      <w:r w:rsidR="00323829" w:rsidRPr="00743A9E">
        <w:rPr>
          <w:rFonts w:ascii="Times New Roman" w:eastAsia="Times New Roman" w:hAnsi="Times New Roman"/>
          <w:bCs/>
          <w:lang w:eastAsia="sk-SK"/>
        </w:rPr>
        <w:t>, inak Poskytovateľ žiadosť o súhlas zamietne</w:t>
      </w:r>
      <w:r w:rsidR="007D703A" w:rsidRPr="00743A9E">
        <w:rPr>
          <w:rFonts w:ascii="Times New Roman" w:eastAsia="Times New Roman" w:hAnsi="Times New Roman"/>
          <w:bCs/>
          <w:lang w:eastAsia="sk-SK"/>
        </w:rPr>
        <w:t xml:space="preserve">. </w:t>
      </w:r>
    </w:p>
    <w:p w14:paraId="2AC80F9D" w14:textId="77777777" w:rsidR="00107570" w:rsidRPr="00743A9E"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743A9E">
        <w:rPr>
          <w:rFonts w:ascii="Times New Roman" w:hAnsi="Times New Roman"/>
        </w:rPr>
        <w:t>Prijímateľ sa zaväzuje poskytnúť Poskytovateľovi a príslušným orgánom SR a EÚ všetku dokumentáciu vytvorenú pri alebo v súvislosti s </w:t>
      </w:r>
      <w:r w:rsidR="004A5C39" w:rsidRPr="00743A9E">
        <w:rPr>
          <w:rFonts w:ascii="Times New Roman" w:hAnsi="Times New Roman"/>
        </w:rPr>
        <w:t>R</w:t>
      </w:r>
      <w:r w:rsidRPr="00743A9E">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580BCE67" w14:textId="77777777" w:rsidR="00107570" w:rsidRPr="00743A9E"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743A9E">
        <w:rPr>
          <w:rFonts w:ascii="Times New Roman" w:hAnsi="Times New Roman"/>
          <w:bCs/>
        </w:rPr>
        <w:t xml:space="preserve">Porušenie </w:t>
      </w:r>
      <w:r w:rsidR="00107570" w:rsidRPr="00743A9E">
        <w:rPr>
          <w:rFonts w:ascii="Times New Roman" w:hAnsi="Times New Roman"/>
          <w:bCs/>
        </w:rPr>
        <w:t>povinností Prijímateľa uvedených v</w:t>
      </w:r>
      <w:r w:rsidR="00FC27C4" w:rsidRPr="00743A9E">
        <w:rPr>
          <w:rFonts w:ascii="Times New Roman" w:hAnsi="Times New Roman"/>
          <w:bCs/>
        </w:rPr>
        <w:t> </w:t>
      </w:r>
      <w:r w:rsidR="00107570" w:rsidRPr="00743A9E">
        <w:rPr>
          <w:rFonts w:ascii="Times New Roman" w:hAnsi="Times New Roman"/>
          <w:bCs/>
        </w:rPr>
        <w:t>odsek</w:t>
      </w:r>
      <w:r w:rsidR="00FC27C4" w:rsidRPr="00743A9E">
        <w:rPr>
          <w:rFonts w:ascii="Times New Roman" w:hAnsi="Times New Roman"/>
          <w:bCs/>
        </w:rPr>
        <w:t xml:space="preserve">och </w:t>
      </w:r>
      <w:smartTag w:uri="urn:schemas-microsoft-com:office:smarttags" w:element="metricconverter">
        <w:smartTagPr>
          <w:attr w:name="ProductID" w:val="1 a"/>
        </w:smartTagPr>
        <w:r w:rsidR="00FC27C4" w:rsidRPr="00743A9E">
          <w:rPr>
            <w:rFonts w:ascii="Times New Roman" w:hAnsi="Times New Roman"/>
            <w:bCs/>
          </w:rPr>
          <w:t>1</w:t>
        </w:r>
        <w:r w:rsidRPr="00743A9E">
          <w:rPr>
            <w:rFonts w:ascii="Times New Roman" w:hAnsi="Times New Roman"/>
            <w:bCs/>
          </w:rPr>
          <w:t xml:space="preserve"> a</w:t>
        </w:r>
      </w:smartTag>
      <w:r w:rsidR="00FC27C4" w:rsidRPr="00743A9E">
        <w:rPr>
          <w:rFonts w:ascii="Times New Roman" w:hAnsi="Times New Roman"/>
          <w:bCs/>
        </w:rPr>
        <w:t xml:space="preserve"> 2</w:t>
      </w:r>
      <w:r w:rsidRPr="00743A9E">
        <w:rPr>
          <w:rFonts w:ascii="Times New Roman" w:hAnsi="Times New Roman"/>
          <w:bCs/>
        </w:rPr>
        <w:t xml:space="preserve"> </w:t>
      </w:r>
      <w:r w:rsidR="00107570" w:rsidRPr="00743A9E">
        <w:rPr>
          <w:rFonts w:ascii="Times New Roman" w:hAnsi="Times New Roman"/>
          <w:bCs/>
        </w:rPr>
        <w:t xml:space="preserve">tohto článku </w:t>
      </w:r>
      <w:r w:rsidRPr="00743A9E">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743A9E">
        <w:rPr>
          <w:rFonts w:ascii="Times New Roman" w:hAnsi="Times New Roman"/>
          <w:bCs/>
        </w:rPr>
        <w:t>sa považuj</w:t>
      </w:r>
      <w:r w:rsidRPr="00743A9E">
        <w:rPr>
          <w:rFonts w:ascii="Times New Roman" w:hAnsi="Times New Roman"/>
          <w:bCs/>
        </w:rPr>
        <w:t>e</w:t>
      </w:r>
      <w:r w:rsidR="00107570" w:rsidRPr="00743A9E">
        <w:rPr>
          <w:rFonts w:ascii="Times New Roman" w:hAnsi="Times New Roman"/>
          <w:bCs/>
        </w:rPr>
        <w:t xml:space="preserve"> za podstatné porušenie Zmluvy o poskytnutí NFP </w:t>
      </w:r>
      <w:r w:rsidR="00FC27C4" w:rsidRPr="00743A9E">
        <w:rPr>
          <w:rFonts w:ascii="Times New Roman" w:hAnsi="Times New Roman"/>
          <w:bCs/>
        </w:rPr>
        <w:t xml:space="preserve">a </w:t>
      </w:r>
      <w:r w:rsidR="00FC27C4" w:rsidRPr="00743A9E">
        <w:rPr>
          <w:rFonts w:ascii="Times New Roman" w:eastAsia="Times New Roman" w:hAnsi="Times New Roman"/>
          <w:bCs/>
          <w:lang w:eastAsia="sk-SK"/>
        </w:rPr>
        <w:t>Prijímateľ je povinný vrátiť NFP alebo jeho časť v</w:t>
      </w:r>
      <w:r w:rsidRPr="00743A9E">
        <w:rPr>
          <w:rFonts w:ascii="Times New Roman" w:eastAsia="Times New Roman" w:hAnsi="Times New Roman"/>
          <w:bCs/>
          <w:lang w:eastAsia="sk-SK"/>
        </w:rPr>
        <w:t xml:space="preserve"> súlade s </w:t>
      </w:r>
      <w:r w:rsidR="00FC27C4" w:rsidRPr="00743A9E">
        <w:rPr>
          <w:rFonts w:ascii="Times New Roman" w:eastAsia="Times New Roman" w:hAnsi="Times New Roman"/>
          <w:bCs/>
          <w:lang w:eastAsia="sk-SK"/>
        </w:rPr>
        <w:t>článk</w:t>
      </w:r>
      <w:r w:rsidRPr="00743A9E">
        <w:rPr>
          <w:rFonts w:ascii="Times New Roman" w:eastAsia="Times New Roman" w:hAnsi="Times New Roman"/>
          <w:bCs/>
          <w:lang w:eastAsia="sk-SK"/>
        </w:rPr>
        <w:t>om</w:t>
      </w:r>
      <w:r w:rsidR="00FC27C4" w:rsidRPr="00743A9E">
        <w:rPr>
          <w:rFonts w:ascii="Times New Roman" w:eastAsia="Times New Roman" w:hAnsi="Times New Roman"/>
          <w:bCs/>
          <w:lang w:eastAsia="sk-SK"/>
        </w:rPr>
        <w:t xml:space="preserve"> 10 VZP</w:t>
      </w:r>
      <w:r w:rsidR="00107570" w:rsidRPr="00743A9E">
        <w:rPr>
          <w:rFonts w:ascii="Times New Roman" w:hAnsi="Times New Roman"/>
          <w:bCs/>
        </w:rPr>
        <w:t>.</w:t>
      </w:r>
    </w:p>
    <w:p w14:paraId="57FA337D" w14:textId="77777777" w:rsidR="009075AC" w:rsidRPr="00F30BBA"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F30BBA">
        <w:rPr>
          <w:rFonts w:ascii="Times New Roman" w:hAnsi="Times New Roman"/>
        </w:rPr>
        <w:t xml:space="preserve">Zmluvné strany sa dohodli a súhlasia, že </w:t>
      </w:r>
      <w:r w:rsidR="001E40F6" w:rsidRPr="00F30BBA">
        <w:rPr>
          <w:rFonts w:ascii="Times New Roman" w:hAnsi="Times New Roman"/>
        </w:rPr>
        <w:t>M</w:t>
      </w:r>
      <w:r w:rsidRPr="00F30BBA">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F30BBA">
        <w:rPr>
          <w:rFonts w:ascii="Times New Roman" w:hAnsi="Times New Roman"/>
        </w:rPr>
        <w:t xml:space="preserve"> alebo Úrad vládneho auditu. </w:t>
      </w:r>
    </w:p>
    <w:p w14:paraId="349615BB" w14:textId="77777777" w:rsidR="009075AC" w:rsidRPr="00FF75F3" w:rsidRDefault="009075AC" w:rsidP="00F30BBA">
      <w:pPr>
        <w:numPr>
          <w:ilvl w:val="0"/>
          <w:numId w:val="18"/>
        </w:numPr>
        <w:tabs>
          <w:tab w:val="clear" w:pos="720"/>
        </w:tabs>
        <w:spacing w:before="120" w:after="120" w:line="264" w:lineRule="auto"/>
        <w:ind w:left="426" w:hanging="426"/>
        <w:jc w:val="both"/>
        <w:rPr>
          <w:rFonts w:ascii="Times New Roman" w:hAnsi="Times New Roman"/>
          <w:bCs/>
          <w:highlight w:val="lightGray"/>
        </w:rPr>
      </w:pPr>
      <w:r w:rsidRPr="00FF75F3">
        <w:rPr>
          <w:rFonts w:ascii="Times New Roman" w:hAnsi="Times New Roman"/>
          <w:bCs/>
          <w:highlight w:val="lightGray"/>
        </w:rPr>
        <w:t xml:space="preserve">V prípade Majetku nadobudnutého z NFP zo strany Partnera v súlade so schválenou žiadosťou o NFP sa vyššie uvedené pravidlá rovnako vzťahujú v súlade so Zmluvou o partnerstve na príslušného Partnera. </w:t>
      </w:r>
    </w:p>
    <w:p w14:paraId="7CCC802B" w14:textId="77777777" w:rsidR="00E47CE9" w:rsidRPr="00E47CE9" w:rsidRDefault="00E47CE9" w:rsidP="00E47CE9">
      <w:pPr>
        <w:spacing w:before="120" w:after="120" w:line="264" w:lineRule="auto"/>
        <w:ind w:left="426"/>
        <w:jc w:val="both"/>
        <w:rPr>
          <w:rFonts w:ascii="Times New Roman" w:hAnsi="Times New Roman"/>
          <w:bCs/>
        </w:rPr>
      </w:pPr>
    </w:p>
    <w:p w14:paraId="4C5DFEA3" w14:textId="77777777" w:rsidR="00107570" w:rsidRPr="00F30BBA" w:rsidRDefault="00107570" w:rsidP="00F30BBA">
      <w:pPr>
        <w:pStyle w:val="Nadpis3"/>
        <w:spacing w:before="120" w:line="264" w:lineRule="auto"/>
        <w:ind w:left="1440" w:hanging="1440"/>
        <w:jc w:val="both"/>
        <w:rPr>
          <w:rFonts w:ascii="Times New Roman" w:hAnsi="Times New Roman"/>
          <w:sz w:val="22"/>
          <w:szCs w:val="22"/>
        </w:rPr>
      </w:pPr>
      <w:r w:rsidRPr="00F30BBA">
        <w:rPr>
          <w:rFonts w:ascii="Times New Roman" w:hAnsi="Times New Roman"/>
          <w:sz w:val="22"/>
          <w:szCs w:val="22"/>
        </w:rPr>
        <w:lastRenderedPageBreak/>
        <w:t>Článok 7</w:t>
      </w:r>
      <w:r w:rsidRPr="00F30BBA">
        <w:rPr>
          <w:rFonts w:ascii="Times New Roman" w:hAnsi="Times New Roman"/>
          <w:sz w:val="22"/>
          <w:szCs w:val="22"/>
        </w:rPr>
        <w:tab/>
        <w:t>PREVOD A PRECHOD PRÁV A POVINNOSTÍ</w:t>
      </w:r>
    </w:p>
    <w:p w14:paraId="4CFE875C" w14:textId="77777777" w:rsidR="00107570" w:rsidRPr="00F30BBA" w:rsidRDefault="00107570" w:rsidP="00F30BBA">
      <w:pPr>
        <w:numPr>
          <w:ilvl w:val="1"/>
          <w:numId w:val="3"/>
        </w:numPr>
        <w:spacing w:before="120" w:line="264" w:lineRule="auto"/>
        <w:jc w:val="both"/>
        <w:rPr>
          <w:rFonts w:ascii="Times New Roman" w:hAnsi="Times New Roman"/>
          <w:bCs/>
        </w:rPr>
      </w:pPr>
      <w:r w:rsidRPr="00F30BBA">
        <w:rPr>
          <w:rFonts w:ascii="Times New Roman" w:hAnsi="Times New Roman"/>
          <w:bCs/>
        </w:rPr>
        <w:t>Prijímateľ je oprávnený previesť práva a povinnosti z</w:t>
      </w:r>
      <w:r w:rsidR="00B4000D" w:rsidRPr="00F30BBA">
        <w:rPr>
          <w:rFonts w:ascii="Times New Roman" w:hAnsi="Times New Roman"/>
          <w:bCs/>
        </w:rPr>
        <w:t>o</w:t>
      </w:r>
      <w:r w:rsidRPr="00F30BBA">
        <w:rPr>
          <w:rFonts w:ascii="Times New Roman" w:hAnsi="Times New Roman"/>
          <w:bCs/>
        </w:rPr>
        <w:t xml:space="preserve">  Zmluvy </w:t>
      </w:r>
      <w:r w:rsidRPr="00F30BBA">
        <w:rPr>
          <w:rFonts w:ascii="Times New Roman" w:hAnsi="Times New Roman"/>
        </w:rPr>
        <w:t xml:space="preserve">o poskytnutí NFP </w:t>
      </w:r>
      <w:r w:rsidRPr="00F30BBA">
        <w:rPr>
          <w:rFonts w:ascii="Times New Roman" w:hAnsi="Times New Roman"/>
          <w:bCs/>
        </w:rPr>
        <w:t>na iný subjekt</w:t>
      </w:r>
      <w:r w:rsidR="005443BF" w:rsidRPr="00F30BBA">
        <w:rPr>
          <w:rFonts w:ascii="Times New Roman" w:hAnsi="Times New Roman"/>
          <w:bCs/>
        </w:rPr>
        <w:t xml:space="preserve"> iba s predchádzajúcim písomným súhlasom Poskytovateľa postupom podľa článku 6 zmluvy</w:t>
      </w:r>
      <w:r w:rsidR="008D5B71" w:rsidRPr="00F30BBA">
        <w:rPr>
          <w:rFonts w:ascii="Times New Roman" w:hAnsi="Times New Roman"/>
          <w:bCs/>
        </w:rPr>
        <w:t xml:space="preserve"> týkajúceho sa významnejšej zmeny</w:t>
      </w:r>
      <w:r w:rsidR="005443BF" w:rsidRPr="00F30BBA">
        <w:rPr>
          <w:rFonts w:ascii="Times New Roman" w:hAnsi="Times New Roman"/>
          <w:bCs/>
        </w:rPr>
        <w:t>, za súčasného splnenia podmienok uvedených v čl</w:t>
      </w:r>
      <w:r w:rsidR="009A4BEE" w:rsidRPr="00F30BBA">
        <w:rPr>
          <w:rFonts w:ascii="Times New Roman" w:hAnsi="Times New Roman"/>
          <w:bCs/>
        </w:rPr>
        <w:t>ánku</w:t>
      </w:r>
      <w:r w:rsidR="005443BF" w:rsidRPr="00F30BBA">
        <w:rPr>
          <w:rFonts w:ascii="Times New Roman" w:hAnsi="Times New Roman"/>
          <w:bCs/>
        </w:rPr>
        <w:t xml:space="preserve"> 2 ods. 3 VZP a podmienok uvedených v bode 6.9 Systému finančného riadenia</w:t>
      </w:r>
      <w:r w:rsidRPr="00F30BBA">
        <w:rPr>
          <w:rFonts w:ascii="Times New Roman" w:hAnsi="Times New Roman"/>
          <w:bCs/>
        </w:rPr>
        <w:t xml:space="preserve">. </w:t>
      </w:r>
      <w:r w:rsidR="005443BF" w:rsidRPr="00F30BBA">
        <w:rPr>
          <w:rFonts w:ascii="Times New Roman" w:hAnsi="Times New Roman"/>
          <w:bCs/>
        </w:rPr>
        <w:t>Prijímateľ spolu s odôvodnenou žiadosťou o súhlas s prevodom práv a povinnost</w:t>
      </w:r>
      <w:r w:rsidR="006E51FC" w:rsidRPr="00F30BBA">
        <w:rPr>
          <w:rFonts w:ascii="Times New Roman" w:hAnsi="Times New Roman"/>
          <w:bCs/>
        </w:rPr>
        <w:t>í</w:t>
      </w:r>
      <w:r w:rsidR="005443BF" w:rsidRPr="00F30BBA">
        <w:rPr>
          <w:rFonts w:ascii="Times New Roman" w:hAnsi="Times New Roman"/>
          <w:bCs/>
        </w:rPr>
        <w:t xml:space="preserve"> z</w:t>
      </w:r>
      <w:r w:rsidR="00B4000D" w:rsidRPr="00F30BBA">
        <w:rPr>
          <w:rFonts w:ascii="Times New Roman" w:hAnsi="Times New Roman"/>
          <w:bCs/>
        </w:rPr>
        <w:t>o</w:t>
      </w:r>
      <w:r w:rsidR="005443BF" w:rsidRPr="00F30BBA">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F30BBA">
        <w:rPr>
          <w:rFonts w:ascii="Times New Roman" w:hAnsi="Times New Roman"/>
          <w:bCs/>
        </w:rPr>
        <w:t xml:space="preserve">poskytnúť Poskytovateľovi </w:t>
      </w:r>
      <w:r w:rsidR="005443BF" w:rsidRPr="00F30BBA">
        <w:rPr>
          <w:rFonts w:ascii="Times New Roman" w:hAnsi="Times New Roman"/>
          <w:bCs/>
        </w:rPr>
        <w:t>požadované dokumenty, informácie alebo vysvetlenia v primeranej lehote</w:t>
      </w:r>
      <w:r w:rsidR="00B4000D" w:rsidRPr="00F30BBA">
        <w:rPr>
          <w:rFonts w:ascii="Times New Roman" w:hAnsi="Times New Roman"/>
          <w:bCs/>
        </w:rPr>
        <w:t>, ktorá nesmie byť kratšia ako lehota na Bezodkladné plnenie</w:t>
      </w:r>
      <w:r w:rsidR="005443BF" w:rsidRPr="00F30BBA">
        <w:rPr>
          <w:rFonts w:ascii="Times New Roman" w:hAnsi="Times New Roman"/>
          <w:bCs/>
        </w:rPr>
        <w:t xml:space="preserve"> a spôsobom určeným Poskytovateľom. Ak Prijímateľ neposkytne Poskytovateľovi </w:t>
      </w:r>
      <w:r w:rsidR="00B4000D" w:rsidRPr="00F30BBA">
        <w:rPr>
          <w:rFonts w:ascii="Times New Roman" w:hAnsi="Times New Roman"/>
          <w:bCs/>
        </w:rPr>
        <w:t xml:space="preserve">dokumenty, vysvetlenia a </w:t>
      </w:r>
      <w:r w:rsidR="005443BF" w:rsidRPr="00F30BBA">
        <w:rPr>
          <w:rFonts w:ascii="Times New Roman" w:hAnsi="Times New Roman"/>
          <w:bCs/>
        </w:rPr>
        <w:t>informácie vyžiadan</w:t>
      </w:r>
      <w:r w:rsidR="002166C9" w:rsidRPr="00F30BBA">
        <w:rPr>
          <w:rFonts w:ascii="Times New Roman" w:hAnsi="Times New Roman"/>
          <w:bCs/>
        </w:rPr>
        <w:t>é</w:t>
      </w:r>
      <w:r w:rsidR="005443BF" w:rsidRPr="00F30BBA">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F30BBA">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F30BBA">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F30BBA">
        <w:rPr>
          <w:rFonts w:ascii="Times New Roman" w:hAnsi="Times New Roman"/>
          <w:bCs/>
        </w:rPr>
        <w:t xml:space="preserve">. </w:t>
      </w:r>
      <w:r w:rsidR="005443BF" w:rsidRPr="00F30BBA">
        <w:rPr>
          <w:rFonts w:ascii="Times New Roman" w:hAnsi="Times New Roman"/>
          <w:bCs/>
        </w:rPr>
        <w:t xml:space="preserve"> </w:t>
      </w:r>
    </w:p>
    <w:p w14:paraId="5B9BAD96" w14:textId="77777777" w:rsidR="00107570" w:rsidRPr="00F30BBA" w:rsidRDefault="006C446A"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Neaplikuje sa</w:t>
      </w:r>
      <w:r w:rsidR="00C953BB" w:rsidRPr="00F30BBA">
        <w:rPr>
          <w:rFonts w:ascii="Times New Roman" w:hAnsi="Times New Roman"/>
          <w:bCs/>
        </w:rPr>
        <w:t>.</w:t>
      </w:r>
    </w:p>
    <w:p w14:paraId="7E5F332C" w14:textId="77777777" w:rsidR="00107570" w:rsidRPr="00F30BBA" w:rsidRDefault="00107570"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 xml:space="preserve">Postúpenie pohľadávky Prijímateľa na vyplatenie NFP na tretiu osobu sa vylučuje, bez ohľadu na právny titul, právnu formu alebo spôsob postúpenia. </w:t>
      </w:r>
    </w:p>
    <w:p w14:paraId="253B1D77" w14:textId="77777777" w:rsidR="00107570" w:rsidRPr="00F30BBA" w:rsidRDefault="00107570"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Prevod správy pohľadávky vyplývajúcej Poskytovateľovi zo Zmluvy o poskytnutí NFP v zmysle právnych predpisov SR nie je nijako obmedzený.</w:t>
      </w:r>
    </w:p>
    <w:p w14:paraId="67E62915" w14:textId="77777777" w:rsidR="00C63DE6" w:rsidRPr="009868C6" w:rsidRDefault="00107570" w:rsidP="00F30BBA">
      <w:pPr>
        <w:numPr>
          <w:ilvl w:val="1"/>
          <w:numId w:val="3"/>
        </w:numPr>
        <w:spacing w:before="120" w:after="0" w:line="264" w:lineRule="auto"/>
        <w:jc w:val="both"/>
        <w:rPr>
          <w:rFonts w:ascii="Times New Roman" w:hAnsi="Times New Roman"/>
          <w:bCs/>
        </w:rPr>
      </w:pPr>
      <w:r w:rsidRPr="008E5830">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8E5830">
        <w:rPr>
          <w:rFonts w:ascii="Times New Roman" w:hAnsi="Times New Roman"/>
          <w:bCs/>
        </w:rPr>
        <w:t> </w:t>
      </w:r>
      <w:r w:rsidRPr="000B14C5">
        <w:rPr>
          <w:rFonts w:ascii="Times New Roman" w:hAnsi="Times New Roman"/>
          <w:bCs/>
        </w:rPr>
        <w:t>právomoc</w:t>
      </w:r>
      <w:r w:rsidR="006006C7" w:rsidRPr="000B14C5">
        <w:rPr>
          <w:rFonts w:ascii="Times New Roman" w:hAnsi="Times New Roman"/>
          <w:bCs/>
        </w:rPr>
        <w:t>.</w:t>
      </w:r>
    </w:p>
    <w:p w14:paraId="03C2F614" w14:textId="77777777" w:rsidR="00107570" w:rsidRPr="00F30BBA" w:rsidRDefault="00F50214" w:rsidP="00F30BBA">
      <w:pPr>
        <w:numPr>
          <w:ilvl w:val="1"/>
          <w:numId w:val="3"/>
        </w:numPr>
        <w:spacing w:before="120" w:line="264" w:lineRule="auto"/>
        <w:jc w:val="both"/>
        <w:rPr>
          <w:rFonts w:ascii="Times New Roman" w:hAnsi="Times New Roman"/>
          <w:bCs/>
        </w:rPr>
      </w:pPr>
      <w:r w:rsidRPr="00F30BBA">
        <w:rPr>
          <w:rFonts w:ascii="Times New Roman" w:hAnsi="Times New Roman"/>
          <w:bCs/>
        </w:rPr>
        <w:t>Podrobnosti spojené s vykonaním jednotlivých úkonov pri prevode alebo prechode práv a povinností sú upravené v Systéme finančného riadenia.</w:t>
      </w:r>
    </w:p>
    <w:p w14:paraId="696722DF" w14:textId="77777777" w:rsidR="009075AC" w:rsidRPr="00FF75F3"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FF75F3">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34B1BB66" w14:textId="77777777" w:rsidR="00E47CE9" w:rsidRDefault="00E47CE9" w:rsidP="00F30BBA">
      <w:pPr>
        <w:pStyle w:val="Nadpis3"/>
        <w:spacing w:before="120" w:after="200" w:line="264" w:lineRule="auto"/>
        <w:ind w:left="1440" w:hanging="1440"/>
        <w:jc w:val="both"/>
        <w:rPr>
          <w:rFonts w:ascii="Times New Roman" w:hAnsi="Times New Roman"/>
          <w:sz w:val="22"/>
          <w:szCs w:val="22"/>
        </w:rPr>
      </w:pPr>
    </w:p>
    <w:p w14:paraId="216F1199" w14:textId="77777777" w:rsidR="00107570" w:rsidRPr="00F30BBA" w:rsidRDefault="00107570" w:rsidP="00F30BBA">
      <w:pPr>
        <w:pStyle w:val="Nadpis3"/>
        <w:spacing w:before="120" w:after="200" w:line="264" w:lineRule="auto"/>
        <w:ind w:left="1440" w:hanging="1440"/>
        <w:jc w:val="both"/>
        <w:rPr>
          <w:rFonts w:ascii="Times New Roman" w:hAnsi="Times New Roman"/>
          <w:sz w:val="22"/>
          <w:szCs w:val="22"/>
        </w:rPr>
      </w:pPr>
      <w:r w:rsidRPr="00F30BBA">
        <w:rPr>
          <w:rFonts w:ascii="Times New Roman" w:hAnsi="Times New Roman"/>
          <w:sz w:val="22"/>
          <w:szCs w:val="22"/>
        </w:rPr>
        <w:t>Článok 8</w:t>
      </w:r>
      <w:r w:rsidRPr="00F30BBA">
        <w:rPr>
          <w:rFonts w:ascii="Times New Roman" w:hAnsi="Times New Roman"/>
          <w:sz w:val="22"/>
          <w:szCs w:val="22"/>
        </w:rPr>
        <w:tab/>
        <w:t>REALIZÁCIA AKTIVÍT PROJEKTU</w:t>
      </w:r>
    </w:p>
    <w:p w14:paraId="3D02D062" w14:textId="77777777" w:rsidR="00107570" w:rsidRPr="00F30BBA" w:rsidRDefault="00107570" w:rsidP="00F30BBA">
      <w:pPr>
        <w:numPr>
          <w:ilvl w:val="1"/>
          <w:numId w:val="4"/>
        </w:numPr>
        <w:spacing w:before="120" w:line="264" w:lineRule="auto"/>
        <w:jc w:val="both"/>
        <w:rPr>
          <w:rFonts w:ascii="Times New Roman" w:hAnsi="Times New Roman"/>
          <w:bCs/>
        </w:rPr>
      </w:pPr>
      <w:r w:rsidRPr="00F30BBA">
        <w:rPr>
          <w:rFonts w:ascii="Times New Roman" w:hAnsi="Times New Roman"/>
          <w:bCs/>
        </w:rPr>
        <w:t xml:space="preserve">Prijímateľ je povinný zrealizovať schválený Projekt v súlade so Zmluvou </w:t>
      </w:r>
      <w:r w:rsidRPr="00F30BBA">
        <w:rPr>
          <w:rFonts w:ascii="Times New Roman" w:hAnsi="Times New Roman"/>
        </w:rPr>
        <w:t xml:space="preserve">o poskytnutí NFP </w:t>
      </w:r>
      <w:r w:rsidRPr="00F30BBA">
        <w:rPr>
          <w:rFonts w:ascii="Times New Roman" w:hAnsi="Times New Roman"/>
          <w:bCs/>
        </w:rPr>
        <w:t>a </w:t>
      </w:r>
      <w:r w:rsidR="00174CB4" w:rsidRPr="00F30BBA">
        <w:rPr>
          <w:rFonts w:ascii="Times New Roman" w:hAnsi="Times New Roman"/>
          <w:bCs/>
        </w:rPr>
        <w:t>u</w:t>
      </w:r>
      <w:r w:rsidRPr="00F30BBA">
        <w:rPr>
          <w:rFonts w:ascii="Times New Roman" w:hAnsi="Times New Roman"/>
          <w:bCs/>
        </w:rPr>
        <w:t xml:space="preserve">končiť </w:t>
      </w:r>
      <w:r w:rsidR="00174CB4" w:rsidRPr="00F30BBA">
        <w:rPr>
          <w:rFonts w:ascii="Times New Roman" w:hAnsi="Times New Roman"/>
          <w:bCs/>
        </w:rPr>
        <w:t xml:space="preserve">Realizáciu </w:t>
      </w:r>
      <w:r w:rsidR="0090211A" w:rsidRPr="00F30BBA">
        <w:rPr>
          <w:rFonts w:ascii="Times New Roman" w:hAnsi="Times New Roman"/>
          <w:bCs/>
        </w:rPr>
        <w:t xml:space="preserve">hlavných </w:t>
      </w:r>
      <w:r w:rsidR="00174CB4" w:rsidRPr="00F30BBA">
        <w:rPr>
          <w:rFonts w:ascii="Times New Roman" w:hAnsi="Times New Roman"/>
          <w:bCs/>
        </w:rPr>
        <w:t xml:space="preserve">aktivít </w:t>
      </w:r>
      <w:r w:rsidRPr="00F30BBA">
        <w:rPr>
          <w:rFonts w:ascii="Times New Roman" w:hAnsi="Times New Roman"/>
          <w:bCs/>
        </w:rPr>
        <w:t>Projekt</w:t>
      </w:r>
      <w:r w:rsidR="00174CB4" w:rsidRPr="00F30BBA">
        <w:rPr>
          <w:rFonts w:ascii="Times New Roman" w:hAnsi="Times New Roman"/>
          <w:bCs/>
        </w:rPr>
        <w:t>u</w:t>
      </w:r>
      <w:r w:rsidRPr="00F30BBA">
        <w:rPr>
          <w:rFonts w:ascii="Times New Roman" w:hAnsi="Times New Roman"/>
          <w:bCs/>
        </w:rPr>
        <w:t xml:space="preserve"> </w:t>
      </w:r>
      <w:r w:rsidR="00174CB4" w:rsidRPr="00F30BBA">
        <w:rPr>
          <w:rFonts w:ascii="Times New Roman" w:hAnsi="Times New Roman"/>
          <w:bCs/>
        </w:rPr>
        <w:t>R</w:t>
      </w:r>
      <w:r w:rsidRPr="00F30BBA">
        <w:rPr>
          <w:rFonts w:ascii="Times New Roman" w:hAnsi="Times New Roman"/>
          <w:bCs/>
        </w:rPr>
        <w:t>iadne a </w:t>
      </w:r>
      <w:r w:rsidR="00174CB4" w:rsidRPr="00F30BBA">
        <w:rPr>
          <w:rFonts w:ascii="Times New Roman" w:hAnsi="Times New Roman"/>
          <w:bCs/>
        </w:rPr>
        <w:t>V</w:t>
      </w:r>
      <w:r w:rsidRPr="00F30BBA">
        <w:rPr>
          <w:rFonts w:ascii="Times New Roman" w:hAnsi="Times New Roman"/>
          <w:bCs/>
        </w:rPr>
        <w:t xml:space="preserve">čas. </w:t>
      </w:r>
      <w:r w:rsidRPr="00F30BBA">
        <w:rPr>
          <w:rFonts w:ascii="Times New Roman" w:hAnsi="Times New Roman"/>
        </w:rPr>
        <w:t xml:space="preserve">Prijímateľ je povinný </w:t>
      </w:r>
      <w:r w:rsidR="00901F38" w:rsidRPr="00F30BBA">
        <w:rPr>
          <w:rFonts w:ascii="Times New Roman" w:hAnsi="Times New Roman"/>
        </w:rPr>
        <w:lastRenderedPageBreak/>
        <w:t>pri zamýšľanej</w:t>
      </w:r>
      <w:r w:rsidRPr="00F30BBA">
        <w:rPr>
          <w:rFonts w:ascii="Times New Roman" w:hAnsi="Times New Roman"/>
        </w:rPr>
        <w:t xml:space="preserve"> zmen</w:t>
      </w:r>
      <w:r w:rsidR="00901F38" w:rsidRPr="00F30BBA">
        <w:rPr>
          <w:rFonts w:ascii="Times New Roman" w:hAnsi="Times New Roman"/>
        </w:rPr>
        <w:t>e</w:t>
      </w:r>
      <w:r w:rsidRPr="00F30BBA">
        <w:rPr>
          <w:rFonts w:ascii="Times New Roman" w:hAnsi="Times New Roman"/>
        </w:rPr>
        <w:t xml:space="preserve"> termínu </w:t>
      </w:r>
      <w:r w:rsidR="00174CB4" w:rsidRPr="00F30BBA">
        <w:rPr>
          <w:rFonts w:ascii="Times New Roman" w:hAnsi="Times New Roman"/>
          <w:lang w:eastAsia="sk-SK"/>
        </w:rPr>
        <w:t xml:space="preserve">Ukončenia realizácie </w:t>
      </w:r>
      <w:r w:rsidR="00917819" w:rsidRPr="00F30BBA">
        <w:rPr>
          <w:rFonts w:ascii="Times New Roman" w:hAnsi="Times New Roman"/>
          <w:lang w:eastAsia="sk-SK"/>
        </w:rPr>
        <w:t xml:space="preserve">hlavných </w:t>
      </w:r>
      <w:r w:rsidR="00174CB4" w:rsidRPr="00F30BBA">
        <w:rPr>
          <w:rFonts w:ascii="Times New Roman" w:hAnsi="Times New Roman"/>
          <w:lang w:eastAsia="sk-SK"/>
        </w:rPr>
        <w:t>aktivít Projektu</w:t>
      </w:r>
      <w:r w:rsidR="00901F38" w:rsidRPr="00F30BBA">
        <w:rPr>
          <w:rFonts w:ascii="Times New Roman" w:hAnsi="Times New Roman"/>
          <w:lang w:eastAsia="sk-SK"/>
        </w:rPr>
        <w:t xml:space="preserve"> podať žiadosť o zmenu a postupovať v súlade s </w:t>
      </w:r>
      <w:r w:rsidR="002D2F07" w:rsidRPr="00F30BBA">
        <w:rPr>
          <w:rFonts w:ascii="Times New Roman" w:hAnsi="Times New Roman"/>
          <w:lang w:eastAsia="sk-SK"/>
        </w:rPr>
        <w:t xml:space="preserve">článkom </w:t>
      </w:r>
      <w:r w:rsidR="00901F38" w:rsidRPr="00F30BBA">
        <w:rPr>
          <w:rFonts w:ascii="Times New Roman" w:hAnsi="Times New Roman"/>
          <w:lang w:eastAsia="sk-SK"/>
        </w:rPr>
        <w:t>6 ods. 6.3 a 6.9 zmluvy</w:t>
      </w:r>
      <w:r w:rsidRPr="00F30BBA">
        <w:rPr>
          <w:rFonts w:ascii="Times New Roman" w:hAnsi="Times New Roman"/>
        </w:rPr>
        <w:t>.</w:t>
      </w:r>
      <w:r w:rsidR="00E666F5" w:rsidRPr="00F30BBA">
        <w:rPr>
          <w:rFonts w:ascii="Times New Roman" w:hAnsi="Times New Roman"/>
        </w:rPr>
        <w:t xml:space="preserve"> Pri Ukončení realizácie hlavných aktivít Projektu je Prijímateľ povinný preukázať splnenie podmie</w:t>
      </w:r>
      <w:r w:rsidR="007E7D9B" w:rsidRPr="00F30BBA">
        <w:rPr>
          <w:rFonts w:ascii="Times New Roman" w:hAnsi="Times New Roman"/>
        </w:rPr>
        <w:t>n</w:t>
      </w:r>
      <w:r w:rsidR="00E666F5" w:rsidRPr="00F30BBA">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3001031D" w14:textId="77777777" w:rsidR="00174CB4" w:rsidRPr="00F30BBA" w:rsidRDefault="00174CB4" w:rsidP="00F30BBA">
      <w:pPr>
        <w:numPr>
          <w:ilvl w:val="1"/>
          <w:numId w:val="4"/>
        </w:numPr>
        <w:spacing w:before="120" w:after="0" w:line="264" w:lineRule="auto"/>
        <w:jc w:val="both"/>
        <w:rPr>
          <w:rFonts w:ascii="Times New Roman" w:hAnsi="Times New Roman"/>
          <w:bCs/>
        </w:rPr>
      </w:pPr>
      <w:r w:rsidRPr="00F30BBA">
        <w:rPr>
          <w:rFonts w:ascii="Times New Roman" w:hAnsi="Times New Roman"/>
        </w:rPr>
        <w:t xml:space="preserve">Deň Začatia realizácie </w:t>
      </w:r>
      <w:r w:rsidR="00964F77" w:rsidRPr="00F30BBA">
        <w:rPr>
          <w:rFonts w:ascii="Times New Roman" w:hAnsi="Times New Roman"/>
        </w:rPr>
        <w:t xml:space="preserve">hlavných </w:t>
      </w:r>
      <w:r w:rsidRPr="00F30BBA">
        <w:rPr>
          <w:rFonts w:ascii="Times New Roman" w:hAnsi="Times New Roman"/>
        </w:rPr>
        <w:t xml:space="preserve">aktivít Projektu uvedie Prijímateľ v Hlásení o začatí realizácie </w:t>
      </w:r>
      <w:r w:rsidR="0045056A" w:rsidRPr="00F30BBA">
        <w:rPr>
          <w:rFonts w:ascii="Times New Roman" w:hAnsi="Times New Roman"/>
        </w:rPr>
        <w:t xml:space="preserve">hlavných </w:t>
      </w:r>
      <w:r w:rsidR="00FF2DC1" w:rsidRPr="00F30BBA">
        <w:rPr>
          <w:rFonts w:ascii="Times New Roman" w:hAnsi="Times New Roman"/>
        </w:rPr>
        <w:t xml:space="preserve">aktivít </w:t>
      </w:r>
      <w:r w:rsidRPr="00F30BBA">
        <w:rPr>
          <w:rFonts w:ascii="Times New Roman" w:hAnsi="Times New Roman"/>
        </w:rPr>
        <w:t xml:space="preserve">Projektu, ktoré je Prijímateľ povinný zaslať Poskytovateľovi do 20 dní od </w:t>
      </w:r>
      <w:r w:rsidR="00FC3444" w:rsidRPr="00F30BBA">
        <w:rPr>
          <w:rFonts w:ascii="Times New Roman" w:hAnsi="Times New Roman"/>
        </w:rPr>
        <w:t xml:space="preserve">vykonania </w:t>
      </w:r>
      <w:r w:rsidRPr="00F30BBA">
        <w:rPr>
          <w:rFonts w:ascii="Times New Roman" w:hAnsi="Times New Roman"/>
        </w:rPr>
        <w:t xml:space="preserve">prvej </w:t>
      </w:r>
      <w:r w:rsidR="00964F77" w:rsidRPr="00F30BBA">
        <w:rPr>
          <w:rFonts w:ascii="Times New Roman" w:hAnsi="Times New Roman"/>
        </w:rPr>
        <w:t xml:space="preserve">hlavnej </w:t>
      </w:r>
      <w:r w:rsidRPr="00F30BBA">
        <w:rPr>
          <w:rFonts w:ascii="Times New Roman" w:hAnsi="Times New Roman"/>
        </w:rPr>
        <w:t xml:space="preserve">Aktivity uvedenej v bodoch (i) až (v) definície Začatia realizácie </w:t>
      </w:r>
      <w:r w:rsidR="00964F77" w:rsidRPr="00F30BBA">
        <w:rPr>
          <w:rFonts w:ascii="Times New Roman" w:hAnsi="Times New Roman"/>
        </w:rPr>
        <w:t xml:space="preserve">hlavných </w:t>
      </w:r>
      <w:r w:rsidRPr="00F30BBA">
        <w:rPr>
          <w:rFonts w:ascii="Times New Roman" w:hAnsi="Times New Roman"/>
        </w:rPr>
        <w:t xml:space="preserve">aktivít Projektu uvedenej v článku </w:t>
      </w:r>
      <w:r w:rsidR="00C24F50" w:rsidRPr="00F30BBA">
        <w:rPr>
          <w:rFonts w:ascii="Times New Roman" w:hAnsi="Times New Roman"/>
        </w:rPr>
        <w:t xml:space="preserve">1 ods. 3 </w:t>
      </w:r>
      <w:r w:rsidR="00493202" w:rsidRPr="00F30BBA">
        <w:rPr>
          <w:rFonts w:ascii="Times New Roman" w:hAnsi="Times New Roman"/>
        </w:rPr>
        <w:t>VZP</w:t>
      </w:r>
      <w:r w:rsidRPr="00F30BBA">
        <w:rPr>
          <w:rFonts w:ascii="Times New Roman" w:hAnsi="Times New Roman"/>
        </w:rPr>
        <w:t xml:space="preserve">. Ak Výzva umožňuje Začatie realizácie </w:t>
      </w:r>
      <w:r w:rsidR="00964F77" w:rsidRPr="00F30BBA">
        <w:rPr>
          <w:rFonts w:ascii="Times New Roman" w:hAnsi="Times New Roman"/>
        </w:rPr>
        <w:t xml:space="preserve">hlavných </w:t>
      </w:r>
      <w:r w:rsidRPr="00F30BBA">
        <w:rPr>
          <w:rFonts w:ascii="Times New Roman" w:hAnsi="Times New Roman"/>
        </w:rPr>
        <w:t xml:space="preserve">aktivít Projektu v čase predchádzajúcom účinnosti Zmluvy o poskytnutí NFP a Prijímateľ skutočne začal s Realizáciou </w:t>
      </w:r>
      <w:r w:rsidR="00964F77" w:rsidRPr="00F30BBA">
        <w:rPr>
          <w:rFonts w:ascii="Times New Roman" w:hAnsi="Times New Roman"/>
        </w:rPr>
        <w:t xml:space="preserve">hlavných </w:t>
      </w:r>
      <w:r w:rsidRPr="00F30BBA">
        <w:rPr>
          <w:rFonts w:ascii="Times New Roman" w:hAnsi="Times New Roman"/>
        </w:rPr>
        <w:t xml:space="preserve">aktivít Projektu pred účinnosťou Zmluvy o poskytnutí NFP, je povinný zaslať Poskytovateľovi Hlásenie o začatí realizácie </w:t>
      </w:r>
      <w:r w:rsidR="00964F77" w:rsidRPr="00F30BBA">
        <w:rPr>
          <w:rFonts w:ascii="Times New Roman" w:hAnsi="Times New Roman"/>
        </w:rPr>
        <w:t xml:space="preserve">hlavných </w:t>
      </w:r>
      <w:r w:rsidRPr="00F30BBA">
        <w:rPr>
          <w:rFonts w:ascii="Times New Roman" w:hAnsi="Times New Roman"/>
        </w:rPr>
        <w:t>aktivít Projektu do 20 dní od</w:t>
      </w:r>
      <w:r w:rsidR="00A46992" w:rsidRPr="00F30BBA">
        <w:rPr>
          <w:rFonts w:ascii="Times New Roman" w:hAnsi="Times New Roman"/>
        </w:rPr>
        <w:t>o dňa nadobudnutia</w:t>
      </w:r>
      <w:r w:rsidRPr="00F30BBA">
        <w:rPr>
          <w:rFonts w:ascii="Times New Roman" w:hAnsi="Times New Roman"/>
        </w:rPr>
        <w:t xml:space="preserve"> účinnosti Zmluvy o poskytnutí NFP. </w:t>
      </w:r>
    </w:p>
    <w:p w14:paraId="31E13C43" w14:textId="7A3B2F26" w:rsidR="00174CB4" w:rsidRPr="00F30BBA" w:rsidRDefault="00174CB4" w:rsidP="00F30BBA">
      <w:pPr>
        <w:pStyle w:val="AODefPara"/>
        <w:numPr>
          <w:ilvl w:val="0"/>
          <w:numId w:val="0"/>
        </w:numPr>
        <w:spacing w:line="264" w:lineRule="auto"/>
        <w:ind w:left="540"/>
      </w:pPr>
      <w:r w:rsidRPr="00F30BBA">
        <w:t xml:space="preserve">V prípade, ak Prijímateľ poruší svoju povinnosť oznámiť Poskytovateľovi Začatie realizácie </w:t>
      </w:r>
      <w:r w:rsidR="00D54576" w:rsidRPr="00F30BBA">
        <w:t xml:space="preserve">hlavných </w:t>
      </w:r>
      <w:r w:rsidRPr="00F30BBA">
        <w:t xml:space="preserve">aktivít Projektu prostredníctvom zaslania Hlásenia o začatí realizácie </w:t>
      </w:r>
      <w:r w:rsidR="007800FB" w:rsidRPr="00F30BBA">
        <w:t xml:space="preserve">hlavných </w:t>
      </w:r>
      <w:r w:rsidR="00FF2DC1" w:rsidRPr="00F30BBA">
        <w:t xml:space="preserve">aktivít </w:t>
      </w:r>
      <w:r w:rsidRPr="00F30BBA">
        <w:t xml:space="preserve">Projektu, za Začatie realizácie </w:t>
      </w:r>
      <w:r w:rsidR="00D54576" w:rsidRPr="00F30BBA">
        <w:t xml:space="preserve">hlavných </w:t>
      </w:r>
      <w:r w:rsidRPr="00F30BBA">
        <w:t>aktivít Projektu sa považuje deň</w:t>
      </w:r>
      <w:r w:rsidR="007327BC" w:rsidRPr="00F30BBA">
        <w:t xml:space="preserve">, ktorý </w:t>
      </w:r>
      <w:r w:rsidR="00153FF1" w:rsidRPr="00F30BBA">
        <w:t>je</w:t>
      </w:r>
      <w:r w:rsidR="007327BC" w:rsidRPr="00F30BBA">
        <w:t xml:space="preserve"> uvedený v</w:t>
      </w:r>
      <w:r w:rsidR="00153FF1" w:rsidRPr="00F30BBA">
        <w:t xml:space="preserve"> tabuľke č. </w:t>
      </w:r>
      <w:r w:rsidR="00C13EFF">
        <w:t>5</w:t>
      </w:r>
      <w:r w:rsidR="00C13EFF" w:rsidRPr="00F30BBA">
        <w:t xml:space="preserve"> </w:t>
      </w:r>
      <w:r w:rsidR="00153FF1" w:rsidRPr="00F30BBA">
        <w:t xml:space="preserve">prílohy č. 2 Zmluvy o poskytnutí NFP </w:t>
      </w:r>
      <w:r w:rsidR="007327BC" w:rsidRPr="00F30BBA">
        <w:t xml:space="preserve">ako plánovaný deň </w:t>
      </w:r>
      <w:r w:rsidR="00384C7C" w:rsidRPr="00F30BBA">
        <w:t>Z</w:t>
      </w:r>
      <w:r w:rsidR="007327BC" w:rsidRPr="00F30BBA">
        <w:t xml:space="preserve">ačatia </w:t>
      </w:r>
      <w:r w:rsidR="00384C7C" w:rsidRPr="00F30BBA">
        <w:t>r</w:t>
      </w:r>
      <w:r w:rsidR="007327BC" w:rsidRPr="00F30BBA">
        <w:t>ealizácie hlavných aktivít Projektu</w:t>
      </w:r>
      <w:r w:rsidR="00637523">
        <w:t xml:space="preserve"> </w:t>
      </w:r>
      <w:r w:rsidR="00153FF1" w:rsidRPr="00F30BBA">
        <w:t>(prvý deň kalendárneho mesiaca)</w:t>
      </w:r>
      <w:r w:rsidRPr="00F30BBA">
        <w:t xml:space="preserve"> a to bez ohľadu na to, kedy s</w:t>
      </w:r>
      <w:r w:rsidR="00D54576" w:rsidRPr="00F30BBA">
        <w:t> </w:t>
      </w:r>
      <w:r w:rsidRPr="00F30BBA">
        <w:t>Realizáciou</w:t>
      </w:r>
      <w:r w:rsidR="00D54576" w:rsidRPr="00F30BBA">
        <w:t xml:space="preserve"> hlavných</w:t>
      </w:r>
      <w:r w:rsidRPr="00F30BBA">
        <w:t xml:space="preserve"> aktivít Projektu Prijímateľ skutočne začal.</w:t>
      </w:r>
      <w:r w:rsidR="00403342" w:rsidRPr="00F30BBA">
        <w:t xml:space="preserve"> </w:t>
      </w:r>
      <w:r w:rsidR="00AA7132" w:rsidRPr="00F30BBA">
        <w:t xml:space="preserve"> </w:t>
      </w:r>
    </w:p>
    <w:p w14:paraId="28D1B02E" w14:textId="77777777" w:rsidR="00107570" w:rsidRPr="002C6AF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Prijímateľ je oprávnený pozastaviť </w:t>
      </w:r>
      <w:r w:rsidR="004167D9" w:rsidRPr="00F30BBA">
        <w:rPr>
          <w:rFonts w:ascii="Times New Roman" w:hAnsi="Times New Roman"/>
          <w:bCs/>
        </w:rPr>
        <w:t>R</w:t>
      </w:r>
      <w:r w:rsidRPr="00F30BBA">
        <w:rPr>
          <w:rFonts w:ascii="Times New Roman" w:hAnsi="Times New Roman"/>
          <w:bCs/>
        </w:rPr>
        <w:t xml:space="preserve">ealizáciu </w:t>
      </w:r>
      <w:r w:rsidR="00C24F50" w:rsidRPr="00F30BBA">
        <w:rPr>
          <w:rFonts w:ascii="Times New Roman" w:hAnsi="Times New Roman"/>
          <w:bCs/>
        </w:rPr>
        <w:t xml:space="preserve">hlavných </w:t>
      </w:r>
      <w:r w:rsidRPr="00F30BBA">
        <w:rPr>
          <w:rFonts w:ascii="Times New Roman" w:hAnsi="Times New Roman"/>
          <w:bCs/>
        </w:rPr>
        <w:t xml:space="preserve">aktivít Projektu, ak </w:t>
      </w:r>
      <w:r w:rsidR="004167D9" w:rsidRPr="00F30BBA">
        <w:rPr>
          <w:rFonts w:ascii="Times New Roman" w:hAnsi="Times New Roman"/>
          <w:bCs/>
        </w:rPr>
        <w:t>R</w:t>
      </w:r>
      <w:r w:rsidRPr="00F30BBA">
        <w:rPr>
          <w:rFonts w:ascii="Times New Roman" w:hAnsi="Times New Roman"/>
          <w:bCs/>
        </w:rPr>
        <w:t xml:space="preserve">ealizácii </w:t>
      </w:r>
      <w:r w:rsidR="00C24F50" w:rsidRPr="00F30BBA">
        <w:rPr>
          <w:rFonts w:ascii="Times New Roman" w:hAnsi="Times New Roman"/>
          <w:bCs/>
        </w:rPr>
        <w:t xml:space="preserve">hlavných </w:t>
      </w:r>
      <w:r w:rsidRPr="00F30BBA">
        <w:rPr>
          <w:rFonts w:ascii="Times New Roman" w:hAnsi="Times New Roman"/>
          <w:bCs/>
        </w:rPr>
        <w:t xml:space="preserve">aktivít Projektu bráni </w:t>
      </w:r>
      <w:r w:rsidR="0045542C" w:rsidRPr="00F30BBA">
        <w:rPr>
          <w:rFonts w:ascii="Times New Roman" w:hAnsi="Times New Roman"/>
          <w:bCs/>
        </w:rPr>
        <w:t>O</w:t>
      </w:r>
      <w:r w:rsidRPr="00F30BBA">
        <w:rPr>
          <w:rFonts w:ascii="Times New Roman" w:hAnsi="Times New Roman"/>
          <w:bCs/>
        </w:rPr>
        <w:t>kolnosť vylučujúca zodp</w:t>
      </w:r>
      <w:r w:rsidR="004167D9" w:rsidRPr="00F30BBA">
        <w:rPr>
          <w:rFonts w:ascii="Times New Roman" w:hAnsi="Times New Roman"/>
          <w:bCs/>
        </w:rPr>
        <w:t>ovednosť, a to po dobu trvania OVZ</w:t>
      </w:r>
      <w:r w:rsidRPr="008E5830">
        <w:rPr>
          <w:rFonts w:ascii="Times New Roman" w:hAnsi="Times New Roman"/>
          <w:bCs/>
        </w:rPr>
        <w:t>.</w:t>
      </w:r>
      <w:r w:rsidR="003E793F" w:rsidRPr="008E5830">
        <w:rPr>
          <w:rFonts w:ascii="Times New Roman" w:hAnsi="Times New Roman"/>
          <w:bCs/>
        </w:rPr>
        <w:t xml:space="preserve"> </w:t>
      </w:r>
      <w:r w:rsidRPr="008E5830">
        <w:rPr>
          <w:rFonts w:ascii="Times New Roman" w:hAnsi="Times New Roman"/>
          <w:bCs/>
        </w:rPr>
        <w:t xml:space="preserve">Čas trvania </w:t>
      </w:r>
      <w:r w:rsidR="004167D9" w:rsidRPr="008E5830">
        <w:rPr>
          <w:rFonts w:ascii="Times New Roman" w:hAnsi="Times New Roman"/>
          <w:bCs/>
        </w:rPr>
        <w:t>OVZ</w:t>
      </w:r>
      <w:r w:rsidRPr="000B14C5">
        <w:rPr>
          <w:rFonts w:ascii="Times New Roman" w:hAnsi="Times New Roman"/>
          <w:bCs/>
        </w:rPr>
        <w:t xml:space="preserve"> sa nezapočítava do doby </w:t>
      </w:r>
      <w:r w:rsidR="004167D9" w:rsidRPr="000B14C5">
        <w:rPr>
          <w:rFonts w:ascii="Times New Roman" w:hAnsi="Times New Roman"/>
          <w:bCs/>
        </w:rPr>
        <w:t xml:space="preserve">Realizácie </w:t>
      </w:r>
      <w:r w:rsidR="00C24F50" w:rsidRPr="009868C6">
        <w:rPr>
          <w:rFonts w:ascii="Times New Roman" w:hAnsi="Times New Roman"/>
          <w:bCs/>
        </w:rPr>
        <w:t xml:space="preserve">hlavných </w:t>
      </w:r>
      <w:r w:rsidR="004167D9" w:rsidRPr="009868C6">
        <w:rPr>
          <w:rFonts w:ascii="Times New Roman" w:hAnsi="Times New Roman"/>
          <w:bCs/>
        </w:rPr>
        <w:t>aktivít Projektu</w:t>
      </w:r>
      <w:r w:rsidRPr="00DE35EC">
        <w:rPr>
          <w:rFonts w:ascii="Times New Roman" w:hAnsi="Times New Roman"/>
          <w:bCs/>
        </w:rPr>
        <w:t xml:space="preserve">, pričom však </w:t>
      </w:r>
      <w:r w:rsidR="004167D9" w:rsidRPr="00DE35EC">
        <w:rPr>
          <w:rFonts w:ascii="Times New Roman" w:hAnsi="Times New Roman"/>
          <w:bCs/>
        </w:rPr>
        <w:t>R</w:t>
      </w:r>
      <w:r w:rsidRPr="00603CEB">
        <w:rPr>
          <w:rFonts w:ascii="Times New Roman" w:hAnsi="Times New Roman"/>
          <w:bCs/>
        </w:rPr>
        <w:t xml:space="preserve">ealizácia </w:t>
      </w:r>
      <w:r w:rsidR="00C24F50" w:rsidRPr="00603CEB">
        <w:rPr>
          <w:rFonts w:ascii="Times New Roman" w:hAnsi="Times New Roman"/>
          <w:bCs/>
        </w:rPr>
        <w:t xml:space="preserve">hlavných </w:t>
      </w:r>
      <w:r w:rsidRPr="00E91FC3">
        <w:rPr>
          <w:rFonts w:ascii="Times New Roman" w:hAnsi="Times New Roman"/>
          <w:bCs/>
        </w:rPr>
        <w:t xml:space="preserve">aktivít Projektu musí byť ukončená najneskôr do uplynutia stanoveného obdobia oprávnenosti podľa právnych aktov  EÚ, t.j. do 31. decembra </w:t>
      </w:r>
      <w:r w:rsidR="004167D9" w:rsidRPr="00E91FC3">
        <w:rPr>
          <w:rFonts w:ascii="Times New Roman" w:hAnsi="Times New Roman"/>
          <w:bCs/>
        </w:rPr>
        <w:t>2023</w:t>
      </w:r>
      <w:r w:rsidRPr="00E91FC3">
        <w:rPr>
          <w:rFonts w:ascii="Times New Roman" w:hAnsi="Times New Roman"/>
          <w:bCs/>
        </w:rPr>
        <w:t xml:space="preserve">. </w:t>
      </w:r>
      <w:r w:rsidR="00074079" w:rsidRPr="000C24F1">
        <w:rPr>
          <w:rFonts w:ascii="Times New Roman" w:hAnsi="Times New Roman"/>
          <w:bCs/>
        </w:rPr>
        <w:t xml:space="preserve">Poskytovateľ na základe oznámenia Prijímateľa o pominutí OVZ zabezpečí úpravu </w:t>
      </w:r>
      <w:r w:rsidRPr="000C24F1">
        <w:rPr>
          <w:rFonts w:ascii="Times New Roman" w:hAnsi="Times New Roman"/>
          <w:bCs/>
        </w:rPr>
        <w:t xml:space="preserve">harmonogramu Projektu </w:t>
      </w:r>
      <w:r w:rsidR="00074079" w:rsidRPr="00C91876">
        <w:rPr>
          <w:rFonts w:ascii="Times New Roman" w:hAnsi="Times New Roman"/>
          <w:bCs/>
        </w:rPr>
        <w:t>uvedeného v Prílohe č. 2 (Predmet podpory NFP</w:t>
      </w:r>
      <w:r w:rsidR="0055539C" w:rsidRPr="00C91876">
        <w:rPr>
          <w:rFonts w:ascii="Times New Roman" w:hAnsi="Times New Roman"/>
          <w:bCs/>
        </w:rPr>
        <w:t>)</w:t>
      </w:r>
      <w:r w:rsidR="00074079" w:rsidRPr="00C91876">
        <w:rPr>
          <w:rFonts w:ascii="Times New Roman" w:hAnsi="Times New Roman"/>
          <w:bCs/>
        </w:rPr>
        <w:t xml:space="preserve">. </w:t>
      </w:r>
      <w:r w:rsidRPr="00C97FA5">
        <w:rPr>
          <w:rFonts w:ascii="Times New Roman" w:hAnsi="Times New Roman"/>
          <w:bCs/>
        </w:rPr>
        <w:t xml:space="preserve">Postup podľa tohto ods. </w:t>
      </w:r>
      <w:r w:rsidR="004167D9" w:rsidRPr="00C97FA5">
        <w:rPr>
          <w:rFonts w:ascii="Times New Roman" w:hAnsi="Times New Roman"/>
          <w:bCs/>
        </w:rPr>
        <w:t>3</w:t>
      </w:r>
      <w:r w:rsidRPr="00C97FA5">
        <w:rPr>
          <w:rFonts w:ascii="Times New Roman" w:hAnsi="Times New Roman"/>
          <w:bCs/>
        </w:rPr>
        <w:t xml:space="preserve"> sa bude analogicky aplikovať aj v prípade, ak Poskytovateľ pozastaví poskytovanie NFP z dôvodu </w:t>
      </w:r>
      <w:r w:rsidR="004167D9" w:rsidRPr="002C6AFA">
        <w:rPr>
          <w:rFonts w:ascii="Times New Roman" w:hAnsi="Times New Roman"/>
          <w:bCs/>
        </w:rPr>
        <w:t>OVZ</w:t>
      </w:r>
      <w:r w:rsidRPr="002C6AFA">
        <w:rPr>
          <w:rFonts w:ascii="Times New Roman" w:hAnsi="Times New Roman"/>
          <w:bCs/>
        </w:rPr>
        <w:t xml:space="preserve"> (ods. </w:t>
      </w:r>
      <w:r w:rsidR="004167D9" w:rsidRPr="002C6AFA">
        <w:rPr>
          <w:rFonts w:ascii="Times New Roman" w:hAnsi="Times New Roman"/>
          <w:bCs/>
        </w:rPr>
        <w:t>6</w:t>
      </w:r>
      <w:r w:rsidRPr="002C6AFA">
        <w:rPr>
          <w:rFonts w:ascii="Times New Roman" w:hAnsi="Times New Roman"/>
          <w:bCs/>
        </w:rPr>
        <w:t xml:space="preserve"> písm. c) v spojení s ods. </w:t>
      </w:r>
      <w:r w:rsidR="004167D9" w:rsidRPr="002C6AFA">
        <w:rPr>
          <w:rFonts w:ascii="Times New Roman" w:hAnsi="Times New Roman"/>
          <w:bCs/>
        </w:rPr>
        <w:t>11</w:t>
      </w:r>
      <w:r w:rsidRPr="002C6AFA">
        <w:rPr>
          <w:rFonts w:ascii="Times New Roman" w:hAnsi="Times New Roman"/>
          <w:bCs/>
        </w:rPr>
        <w:t xml:space="preserve"> písm. b) tohto článku VZP). </w:t>
      </w:r>
    </w:p>
    <w:p w14:paraId="0F60A663" w14:textId="77777777" w:rsidR="004167D9" w:rsidRPr="00901C88" w:rsidRDefault="00107570" w:rsidP="00F30BBA">
      <w:pPr>
        <w:numPr>
          <w:ilvl w:val="1"/>
          <w:numId w:val="4"/>
        </w:numPr>
        <w:spacing w:before="120" w:after="0" w:line="264" w:lineRule="auto"/>
        <w:jc w:val="both"/>
        <w:rPr>
          <w:rFonts w:ascii="Times New Roman" w:hAnsi="Times New Roman"/>
          <w:bCs/>
          <w:lang w:eastAsia="sk-SK"/>
        </w:rPr>
      </w:pPr>
      <w:r w:rsidRPr="002C6AFA">
        <w:rPr>
          <w:rFonts w:ascii="Times New Roman" w:hAnsi="Times New Roman"/>
          <w:bCs/>
        </w:rPr>
        <w:t xml:space="preserve">Prijímateľ je oprávnený pozastaviť </w:t>
      </w:r>
      <w:r w:rsidR="00C24F50" w:rsidRPr="002C6AFA">
        <w:rPr>
          <w:rFonts w:ascii="Times New Roman" w:hAnsi="Times New Roman"/>
          <w:bCs/>
        </w:rPr>
        <w:t>R</w:t>
      </w:r>
      <w:r w:rsidRPr="002C6AFA">
        <w:rPr>
          <w:rFonts w:ascii="Times New Roman" w:hAnsi="Times New Roman"/>
          <w:bCs/>
        </w:rPr>
        <w:t xml:space="preserve">ealizáciu </w:t>
      </w:r>
      <w:r w:rsidR="00C24F50" w:rsidRPr="002C6AFA">
        <w:rPr>
          <w:rFonts w:ascii="Times New Roman" w:hAnsi="Times New Roman"/>
          <w:bCs/>
        </w:rPr>
        <w:t xml:space="preserve">hlavných </w:t>
      </w:r>
      <w:r w:rsidRPr="00901C88">
        <w:rPr>
          <w:rFonts w:ascii="Times New Roman" w:hAnsi="Times New Roman"/>
          <w:bCs/>
        </w:rPr>
        <w:t>aktivít Projektu aj v prípade, ak sa Poskytovateľ dostane do omeškania</w:t>
      </w:r>
      <w:r w:rsidR="004167D9" w:rsidRPr="00901C88">
        <w:rPr>
          <w:rFonts w:ascii="Times New Roman" w:hAnsi="Times New Roman"/>
          <w:bCs/>
        </w:rPr>
        <w:t xml:space="preserve">: </w:t>
      </w:r>
    </w:p>
    <w:p w14:paraId="09DBD6FF" w14:textId="77777777" w:rsidR="00DA0CBF" w:rsidRPr="00743A9E"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901C88">
        <w:rPr>
          <w:rFonts w:ascii="Times New Roman" w:hAnsi="Times New Roman"/>
          <w:bCs/>
          <w:lang w:eastAsia="sk-SK"/>
        </w:rPr>
        <w:t>s vykonaním úkonu alebo postupu, ktorý realizuje podľa tejto Zmluvy</w:t>
      </w:r>
      <w:r w:rsidR="006E51FC" w:rsidRPr="00901C88">
        <w:rPr>
          <w:rFonts w:ascii="Times New Roman" w:hAnsi="Times New Roman"/>
          <w:bCs/>
          <w:lang w:eastAsia="sk-SK"/>
        </w:rPr>
        <w:t xml:space="preserve"> o poskytnutí NFP</w:t>
      </w:r>
      <w:r w:rsidRPr="00743A9E">
        <w:rPr>
          <w:rFonts w:ascii="Times New Roman" w:hAnsi="Times New Roman"/>
          <w:bCs/>
          <w:lang w:eastAsia="sk-SK"/>
        </w:rPr>
        <w:t xml:space="preserve"> alebo na jej základe sám alebo ho realizuje iný na to oprávnený subjekt </w:t>
      </w:r>
      <w:r w:rsidRPr="00743A9E">
        <w:rPr>
          <w:rFonts w:ascii="Times New Roman" w:hAnsi="Times New Roman"/>
          <w:lang w:eastAsia="sk-SK"/>
        </w:rPr>
        <w:t>o viac ako 30 dní</w:t>
      </w:r>
      <w:r w:rsidRPr="00743A9E">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743A9E">
        <w:rPr>
          <w:rFonts w:ascii="Times New Roman" w:hAnsi="Times New Roman"/>
          <w:bCs/>
          <w:lang w:eastAsia="sk-SK"/>
        </w:rPr>
        <w:t xml:space="preserve">hlavných </w:t>
      </w:r>
      <w:r w:rsidRPr="00743A9E">
        <w:rPr>
          <w:rFonts w:ascii="Times New Roman" w:hAnsi="Times New Roman"/>
          <w:bCs/>
          <w:lang w:eastAsia="sk-SK"/>
        </w:rPr>
        <w:t>aktivít Projektu po márnom uplynutí 30 dní, odkedy mal Poskytovateľ povinnosť začať konať.</w:t>
      </w:r>
      <w:r w:rsidR="00884F67" w:rsidRPr="00743A9E">
        <w:rPr>
          <w:rFonts w:ascii="Times New Roman" w:hAnsi="Times New Roman"/>
          <w:bCs/>
          <w:lang w:eastAsia="sk-SK"/>
        </w:rPr>
        <w:t xml:space="preserve"> V prípade ŽoP</w:t>
      </w:r>
      <w:r w:rsidR="00203BEB" w:rsidRPr="00743A9E">
        <w:rPr>
          <w:rFonts w:ascii="Times New Roman" w:hAnsi="Times New Roman"/>
          <w:bCs/>
          <w:lang w:eastAsia="sk-SK"/>
        </w:rPr>
        <w:t xml:space="preserve"> sa lehota uvedená v predchádzajúcej ve</w:t>
      </w:r>
      <w:r w:rsidR="00884F67" w:rsidRPr="00743A9E">
        <w:rPr>
          <w:rFonts w:ascii="Times New Roman" w:hAnsi="Times New Roman"/>
          <w:bCs/>
          <w:lang w:eastAsia="sk-SK"/>
        </w:rPr>
        <w:t>te počíta odo dňa splatnosti ŽoP</w:t>
      </w:r>
      <w:r w:rsidR="00203BEB" w:rsidRPr="00743A9E">
        <w:rPr>
          <w:rFonts w:ascii="Times New Roman" w:hAnsi="Times New Roman"/>
          <w:bCs/>
          <w:lang w:eastAsia="sk-SK"/>
        </w:rPr>
        <w:t xml:space="preserve"> uvedenej v článku 132 všeobecného nariadenia.</w:t>
      </w:r>
      <w:r w:rsidRPr="00743A9E">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743A9E">
        <w:rPr>
          <w:rFonts w:ascii="Times New Roman" w:hAnsi="Times New Roman"/>
          <w:bCs/>
          <w:lang w:eastAsia="sk-SK"/>
        </w:rPr>
        <w:t xml:space="preserve">hlavných </w:t>
      </w:r>
      <w:r w:rsidRPr="00743A9E">
        <w:rPr>
          <w:rFonts w:ascii="Times New Roman" w:hAnsi="Times New Roman"/>
          <w:bCs/>
          <w:lang w:eastAsia="sk-SK"/>
        </w:rPr>
        <w:t>aktivít Projektu</w:t>
      </w:r>
      <w:r w:rsidR="00DA0CBF" w:rsidRPr="00743A9E">
        <w:rPr>
          <w:rFonts w:ascii="Times New Roman" w:hAnsi="Times New Roman"/>
          <w:bCs/>
          <w:lang w:eastAsia="sk-SK"/>
        </w:rPr>
        <w:t xml:space="preserve"> alebo</w:t>
      </w:r>
    </w:p>
    <w:p w14:paraId="51D39C7F" w14:textId="77777777" w:rsidR="004167D9" w:rsidRPr="00F30BBA"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F30BBA">
        <w:rPr>
          <w:rFonts w:ascii="Times New Roman" w:hAnsi="Times New Roman"/>
          <w:bCs/>
          <w:lang w:eastAsia="sk-SK"/>
        </w:rPr>
        <w:lastRenderedPageBreak/>
        <w:t xml:space="preserve">s výkonom administratívnej </w:t>
      </w:r>
      <w:r w:rsidR="00FA48DE" w:rsidRPr="00F30BBA">
        <w:rPr>
          <w:rFonts w:ascii="Times New Roman" w:hAnsi="Times New Roman"/>
          <w:bCs/>
          <w:lang w:eastAsia="sk-SK"/>
        </w:rPr>
        <w:t xml:space="preserve">finančnej </w:t>
      </w:r>
      <w:r w:rsidRPr="00F30BBA">
        <w:rPr>
          <w:rFonts w:ascii="Times New Roman" w:hAnsi="Times New Roman"/>
          <w:bCs/>
          <w:lang w:eastAsia="sk-SK"/>
        </w:rPr>
        <w:t>kontroly verejného obstarávania podľa čl</w:t>
      </w:r>
      <w:r w:rsidR="009A4BEE" w:rsidRPr="00F30BBA">
        <w:rPr>
          <w:rFonts w:ascii="Times New Roman" w:hAnsi="Times New Roman"/>
          <w:bCs/>
          <w:lang w:eastAsia="sk-SK"/>
        </w:rPr>
        <w:t>ánku</w:t>
      </w:r>
      <w:r w:rsidRPr="00F30BBA">
        <w:rPr>
          <w:rFonts w:ascii="Times New Roman" w:hAnsi="Times New Roman"/>
          <w:bCs/>
          <w:lang w:eastAsia="sk-SK"/>
        </w:rPr>
        <w:t xml:space="preserve"> 3 VZP</w:t>
      </w:r>
      <w:r w:rsidR="006D1B30" w:rsidRPr="00F30BBA">
        <w:rPr>
          <w:rFonts w:ascii="Times New Roman" w:hAnsi="Times New Roman"/>
          <w:lang w:eastAsia="sk-SK"/>
        </w:rPr>
        <w:t>, a to po dobu omeškania Poskytovateľa</w:t>
      </w:r>
      <w:r w:rsidR="004167D9" w:rsidRPr="00F30BBA">
        <w:rPr>
          <w:rFonts w:ascii="Times New Roman" w:hAnsi="Times New Roman"/>
          <w:bCs/>
          <w:lang w:eastAsia="sk-SK"/>
        </w:rPr>
        <w:t xml:space="preserve">. </w:t>
      </w:r>
    </w:p>
    <w:p w14:paraId="3E27A641" w14:textId="77777777" w:rsidR="00107570" w:rsidRPr="00F30BBA" w:rsidRDefault="004167D9" w:rsidP="00F30BBA">
      <w:pPr>
        <w:spacing w:before="120" w:after="0" w:line="264" w:lineRule="auto"/>
        <w:ind w:left="540"/>
        <w:jc w:val="both"/>
        <w:rPr>
          <w:rFonts w:ascii="Times New Roman" w:hAnsi="Times New Roman"/>
          <w:bCs/>
        </w:rPr>
      </w:pPr>
      <w:r w:rsidRPr="00F30BBA">
        <w:rPr>
          <w:rFonts w:ascii="Times New Roman" w:hAnsi="Times New Roman"/>
          <w:lang w:eastAsia="sk-SK"/>
        </w:rPr>
        <w:t xml:space="preserve">Doba Realizácie </w:t>
      </w:r>
      <w:r w:rsidR="006C64AA" w:rsidRPr="00F30BBA">
        <w:rPr>
          <w:rFonts w:ascii="Times New Roman" w:hAnsi="Times New Roman"/>
          <w:lang w:eastAsia="sk-SK"/>
        </w:rPr>
        <w:t xml:space="preserve">hlavných </w:t>
      </w:r>
      <w:r w:rsidRPr="00F30BBA">
        <w:rPr>
          <w:rFonts w:ascii="Times New Roman" w:hAnsi="Times New Roman"/>
          <w:lang w:eastAsia="sk-SK"/>
        </w:rPr>
        <w:t xml:space="preserve">aktivít Projektu sa v prípadoch uvedených v písm. a) a v písm. b) vyššie predĺži o čas omeškania Poskytovateľa, </w:t>
      </w:r>
      <w:r w:rsidR="00107570" w:rsidRPr="00F30BBA">
        <w:rPr>
          <w:rFonts w:ascii="Times New Roman" w:hAnsi="Times New Roman"/>
          <w:bCs/>
        </w:rPr>
        <w:t xml:space="preserve">pričom však </w:t>
      </w:r>
      <w:r w:rsidRPr="00F30BBA">
        <w:rPr>
          <w:rFonts w:ascii="Times New Roman" w:hAnsi="Times New Roman"/>
          <w:bCs/>
        </w:rPr>
        <w:t>R</w:t>
      </w:r>
      <w:r w:rsidR="00107570" w:rsidRPr="00F30BBA">
        <w:rPr>
          <w:rFonts w:ascii="Times New Roman" w:hAnsi="Times New Roman"/>
          <w:bCs/>
        </w:rPr>
        <w:t xml:space="preserve">ealizácia </w:t>
      </w:r>
      <w:r w:rsidR="009006FB" w:rsidRPr="00F30BBA">
        <w:rPr>
          <w:rFonts w:ascii="Times New Roman" w:hAnsi="Times New Roman"/>
          <w:bCs/>
        </w:rPr>
        <w:t xml:space="preserve">hlavných </w:t>
      </w:r>
      <w:r w:rsidR="00107570" w:rsidRPr="00F30BBA">
        <w:rPr>
          <w:rFonts w:ascii="Times New Roman" w:hAnsi="Times New Roman"/>
          <w:bCs/>
        </w:rPr>
        <w:t>aktivít Projektu musí byť ukončená najneskôr do uplynutia stanoveného obdobia oprávnenosti  podľa právnych aktov EÚ, t.j. do 31. decembra 20</w:t>
      </w:r>
      <w:r w:rsidRPr="00F30BBA">
        <w:rPr>
          <w:rFonts w:ascii="Times New Roman" w:hAnsi="Times New Roman"/>
          <w:bCs/>
        </w:rPr>
        <w:t>23</w:t>
      </w:r>
      <w:r w:rsidR="00107570" w:rsidRPr="00F30BBA">
        <w:rPr>
          <w:rFonts w:ascii="Times New Roman" w:hAnsi="Times New Roman"/>
          <w:bCs/>
        </w:rPr>
        <w:t xml:space="preserve">. </w:t>
      </w:r>
    </w:p>
    <w:p w14:paraId="1221D798" w14:textId="77777777" w:rsidR="00B00D87"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Prijímateľ </w:t>
      </w:r>
      <w:r w:rsidR="006D1B30" w:rsidRPr="00F30BBA">
        <w:rPr>
          <w:rFonts w:ascii="Times New Roman" w:hAnsi="Times New Roman"/>
          <w:bCs/>
        </w:rPr>
        <w:t xml:space="preserve">Bezodkladne </w:t>
      </w:r>
      <w:r w:rsidR="003E793F" w:rsidRPr="00F30BBA">
        <w:rPr>
          <w:rFonts w:ascii="Times New Roman" w:hAnsi="Times New Roman"/>
          <w:bCs/>
        </w:rPr>
        <w:t xml:space="preserve">po vzniku OVZ alebo po tom, čo sa </w:t>
      </w:r>
      <w:r w:rsidR="00BA6F3F" w:rsidRPr="00F30BBA">
        <w:rPr>
          <w:rFonts w:ascii="Times New Roman" w:hAnsi="Times New Roman"/>
          <w:bCs/>
        </w:rPr>
        <w:t>o</w:t>
      </w:r>
      <w:r w:rsidR="003E793F" w:rsidRPr="00F30BBA">
        <w:rPr>
          <w:rFonts w:ascii="Times New Roman" w:hAnsi="Times New Roman"/>
          <w:bCs/>
        </w:rPr>
        <w:t xml:space="preserve"> ich vzniku dozvedel</w:t>
      </w:r>
      <w:r w:rsidR="006D1B30" w:rsidRPr="00F30BBA">
        <w:rPr>
          <w:rFonts w:ascii="Times New Roman" w:hAnsi="Times New Roman"/>
          <w:bCs/>
        </w:rPr>
        <w:t>,</w:t>
      </w:r>
      <w:r w:rsidR="003E793F" w:rsidRPr="00F30BBA">
        <w:rPr>
          <w:rFonts w:ascii="Times New Roman" w:hAnsi="Times New Roman"/>
          <w:bCs/>
        </w:rPr>
        <w:t xml:space="preserve"> </w:t>
      </w:r>
      <w:r w:rsidR="009809B8" w:rsidRPr="00F30BBA">
        <w:rPr>
          <w:rFonts w:ascii="Times New Roman" w:hAnsi="Times New Roman"/>
          <w:bCs/>
        </w:rPr>
        <w:t>alebo po tom, ako nastala skutočnosť podľa odseku 4 tohto článku V</w:t>
      </w:r>
      <w:r w:rsidR="00C13EFF">
        <w:rPr>
          <w:rFonts w:ascii="Times New Roman" w:hAnsi="Times New Roman"/>
          <w:bCs/>
        </w:rPr>
        <w:t>Z</w:t>
      </w:r>
      <w:r w:rsidR="009809B8" w:rsidRPr="00F30BBA">
        <w:rPr>
          <w:rFonts w:ascii="Times New Roman" w:hAnsi="Times New Roman"/>
          <w:bCs/>
        </w:rPr>
        <w:t xml:space="preserve">P, </w:t>
      </w:r>
      <w:r w:rsidRPr="00F30BBA">
        <w:rPr>
          <w:rFonts w:ascii="Times New Roman" w:hAnsi="Times New Roman"/>
          <w:bCs/>
        </w:rPr>
        <w:t xml:space="preserve">písomne oznámi Poskytovateľovi pozastavenie </w:t>
      </w:r>
      <w:r w:rsidR="006D1B30" w:rsidRPr="00F30BBA">
        <w:rPr>
          <w:rFonts w:ascii="Times New Roman" w:hAnsi="Times New Roman"/>
          <w:bCs/>
        </w:rPr>
        <w:t xml:space="preserve">Realizácie </w:t>
      </w:r>
      <w:r w:rsidR="009006FB" w:rsidRPr="00F30BBA">
        <w:rPr>
          <w:rFonts w:ascii="Times New Roman" w:hAnsi="Times New Roman"/>
          <w:bCs/>
        </w:rPr>
        <w:t xml:space="preserve">hlavných </w:t>
      </w:r>
      <w:r w:rsidRPr="00F30BBA">
        <w:rPr>
          <w:rFonts w:ascii="Times New Roman" w:hAnsi="Times New Roman"/>
          <w:bCs/>
        </w:rPr>
        <w:t xml:space="preserve">aktivít Projektu spolu s uvedením dôvodov pozastavenia podľa odseku </w:t>
      </w:r>
      <w:r w:rsidR="004167D9" w:rsidRPr="00F30BBA">
        <w:rPr>
          <w:rFonts w:ascii="Times New Roman" w:hAnsi="Times New Roman"/>
          <w:bCs/>
        </w:rPr>
        <w:t>3</w:t>
      </w:r>
      <w:r w:rsidRPr="00F30BBA">
        <w:rPr>
          <w:rFonts w:ascii="Times New Roman" w:hAnsi="Times New Roman"/>
          <w:bCs/>
        </w:rPr>
        <w:t xml:space="preserve"> alebo </w:t>
      </w:r>
      <w:r w:rsidR="004167D9" w:rsidRPr="00F30BBA">
        <w:rPr>
          <w:rFonts w:ascii="Times New Roman" w:hAnsi="Times New Roman"/>
          <w:bCs/>
        </w:rPr>
        <w:t>4</w:t>
      </w:r>
      <w:r w:rsidRPr="00F30BBA">
        <w:rPr>
          <w:rFonts w:ascii="Times New Roman" w:hAnsi="Times New Roman"/>
          <w:bCs/>
        </w:rPr>
        <w:t xml:space="preserve"> tohto článku VZP. </w:t>
      </w:r>
      <w:r w:rsidR="00074079" w:rsidRPr="00F30BBA">
        <w:rPr>
          <w:rFonts w:ascii="Times New Roman" w:hAnsi="Times New Roman"/>
          <w:bCs/>
        </w:rPr>
        <w:t xml:space="preserve">V prípade vzniku OVZ podľa odseku </w:t>
      </w:r>
      <w:r w:rsidR="00B00D87" w:rsidRPr="00F30BBA">
        <w:rPr>
          <w:rFonts w:ascii="Times New Roman" w:hAnsi="Times New Roman"/>
          <w:bCs/>
        </w:rPr>
        <w:t>3</w:t>
      </w:r>
      <w:r w:rsidR="00074079" w:rsidRPr="00F30BBA">
        <w:rPr>
          <w:rFonts w:ascii="Times New Roman" w:hAnsi="Times New Roman"/>
          <w:bCs/>
        </w:rPr>
        <w:t xml:space="preserve"> </w:t>
      </w:r>
      <w:r w:rsidR="006E51FC" w:rsidRPr="00F30BBA">
        <w:rPr>
          <w:rFonts w:ascii="Times New Roman" w:hAnsi="Times New Roman"/>
          <w:bCs/>
        </w:rPr>
        <w:t xml:space="preserve">a 4 </w:t>
      </w:r>
      <w:r w:rsidR="00074079" w:rsidRPr="00F30BBA">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F30BBA">
        <w:rPr>
          <w:rFonts w:ascii="Times New Roman" w:hAnsi="Times New Roman"/>
          <w:bCs/>
        </w:rPr>
        <w:t xml:space="preserve">Doručením tohto oznámenia Poskytovateľovi nastávajú účinky pozastavenia </w:t>
      </w:r>
      <w:r w:rsidR="006D1B30" w:rsidRPr="00F30BBA">
        <w:rPr>
          <w:rFonts w:ascii="Times New Roman" w:hAnsi="Times New Roman"/>
          <w:bCs/>
        </w:rPr>
        <w:t xml:space="preserve">Realizácie </w:t>
      </w:r>
      <w:r w:rsidR="009006FB" w:rsidRPr="00F30BBA">
        <w:rPr>
          <w:rFonts w:ascii="Times New Roman" w:hAnsi="Times New Roman"/>
          <w:bCs/>
        </w:rPr>
        <w:t xml:space="preserve">hlavných </w:t>
      </w:r>
      <w:r w:rsidR="003E793F" w:rsidRPr="00F30BBA">
        <w:rPr>
          <w:rFonts w:ascii="Times New Roman" w:hAnsi="Times New Roman"/>
          <w:bCs/>
        </w:rPr>
        <w:t xml:space="preserve">aktivít </w:t>
      </w:r>
      <w:r w:rsidRPr="00F30BBA">
        <w:rPr>
          <w:rFonts w:ascii="Times New Roman" w:hAnsi="Times New Roman"/>
          <w:bCs/>
        </w:rPr>
        <w:t xml:space="preserve">Projektu, </w:t>
      </w:r>
      <w:r w:rsidR="004059ED" w:rsidRPr="00F30BBA">
        <w:rPr>
          <w:rFonts w:ascii="Times New Roman" w:hAnsi="Times New Roman"/>
          <w:bCs/>
        </w:rPr>
        <w:t>ak</w:t>
      </w:r>
      <w:r w:rsidRPr="00F30BBA">
        <w:rPr>
          <w:rFonts w:ascii="Times New Roman" w:hAnsi="Times New Roman"/>
          <w:bCs/>
        </w:rPr>
        <w:t xml:space="preserve"> boli splnené podmienky podľa odseku </w:t>
      </w:r>
      <w:r w:rsidR="00B00D87" w:rsidRPr="00F30BBA">
        <w:rPr>
          <w:rFonts w:ascii="Times New Roman" w:hAnsi="Times New Roman"/>
          <w:bCs/>
        </w:rPr>
        <w:t>3</w:t>
      </w:r>
      <w:r w:rsidRPr="00F30BBA">
        <w:rPr>
          <w:rFonts w:ascii="Times New Roman" w:hAnsi="Times New Roman"/>
          <w:bCs/>
        </w:rPr>
        <w:t xml:space="preserve"> alebo </w:t>
      </w:r>
      <w:r w:rsidR="00B00D87" w:rsidRPr="00F30BBA">
        <w:rPr>
          <w:rFonts w:ascii="Times New Roman" w:hAnsi="Times New Roman"/>
          <w:bCs/>
        </w:rPr>
        <w:t>4</w:t>
      </w:r>
      <w:r w:rsidRPr="00F30BBA">
        <w:rPr>
          <w:rFonts w:ascii="Times New Roman" w:hAnsi="Times New Roman"/>
          <w:bCs/>
        </w:rPr>
        <w:t xml:space="preserve"> tohto článku VZP</w:t>
      </w:r>
      <w:r w:rsidR="00BA6F3F" w:rsidRPr="00F30BBA">
        <w:rPr>
          <w:rFonts w:ascii="Times New Roman" w:hAnsi="Times New Roman"/>
          <w:bCs/>
        </w:rPr>
        <w:t>, to však neplatí v nasledovných prípadoch</w:t>
      </w:r>
      <w:r w:rsidR="00B00D87" w:rsidRPr="00F30BBA">
        <w:rPr>
          <w:rFonts w:ascii="Times New Roman" w:hAnsi="Times New Roman"/>
          <w:bCs/>
        </w:rPr>
        <w:t xml:space="preserve">: </w:t>
      </w:r>
    </w:p>
    <w:p w14:paraId="37589CBD" w14:textId="77777777" w:rsidR="00B00D87" w:rsidRPr="000C24F1"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F30BBA">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z dôvodov podľa odseku 3 tohto článku </w:t>
      </w:r>
      <w:r w:rsidR="003F426E" w:rsidRPr="00F30BBA">
        <w:rPr>
          <w:rFonts w:ascii="Times New Roman" w:hAnsi="Times New Roman"/>
          <w:bCs/>
          <w:lang w:eastAsia="sk-SK"/>
        </w:rPr>
        <w:t xml:space="preserve">VZP </w:t>
      </w:r>
      <w:r w:rsidRPr="00F30BBA">
        <w:rPr>
          <w:rFonts w:ascii="Times New Roman" w:hAnsi="Times New Roman"/>
          <w:bCs/>
          <w:lang w:eastAsia="sk-SK"/>
        </w:rPr>
        <w:t xml:space="preserve">Prijímateľ uvedie, či sa pozastavenie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týka </w:t>
      </w:r>
      <w:r w:rsidR="00905C78" w:rsidRPr="00F30BBA">
        <w:rPr>
          <w:rFonts w:ascii="Times New Roman" w:hAnsi="Times New Roman"/>
          <w:bCs/>
          <w:lang w:eastAsia="sk-SK"/>
        </w:rPr>
        <w:t>všetkých</w:t>
      </w:r>
      <w:r w:rsidR="003F426E" w:rsidRPr="00F30BBA">
        <w:rPr>
          <w:rFonts w:ascii="Times New Roman" w:hAnsi="Times New Roman"/>
          <w:bCs/>
          <w:lang w:eastAsia="sk-SK"/>
        </w:rPr>
        <w:t xml:space="preserve"> hlavných</w:t>
      </w:r>
      <w:r w:rsidR="00905C78" w:rsidRPr="00F30BBA">
        <w:rPr>
          <w:rFonts w:ascii="Times New Roman" w:hAnsi="Times New Roman"/>
          <w:bCs/>
          <w:lang w:eastAsia="sk-SK"/>
        </w:rPr>
        <w:t xml:space="preserve"> </w:t>
      </w:r>
      <w:r w:rsidR="003F426E" w:rsidRPr="00F30BBA">
        <w:rPr>
          <w:rFonts w:ascii="Times New Roman" w:hAnsi="Times New Roman"/>
          <w:bCs/>
          <w:lang w:eastAsia="sk-SK"/>
        </w:rPr>
        <w:t>a</w:t>
      </w:r>
      <w:r w:rsidR="00905C78" w:rsidRPr="00F30BBA">
        <w:rPr>
          <w:rFonts w:ascii="Times New Roman" w:hAnsi="Times New Roman"/>
          <w:bCs/>
          <w:lang w:eastAsia="sk-SK"/>
        </w:rPr>
        <w:t xml:space="preserve">ktivít </w:t>
      </w:r>
      <w:r w:rsidRPr="00F30BBA">
        <w:rPr>
          <w:rFonts w:ascii="Times New Roman" w:hAnsi="Times New Roman"/>
          <w:bCs/>
          <w:lang w:eastAsia="sk-SK"/>
        </w:rPr>
        <w:t xml:space="preserve">Projektu alebo </w:t>
      </w:r>
      <w:r w:rsidR="00905C78" w:rsidRPr="00F30BBA">
        <w:rPr>
          <w:rFonts w:ascii="Times New Roman" w:hAnsi="Times New Roman"/>
          <w:bCs/>
          <w:lang w:eastAsia="sk-SK"/>
        </w:rPr>
        <w:t xml:space="preserve">iba niektorých </w:t>
      </w:r>
      <w:r w:rsidR="003F426E" w:rsidRPr="00F30BBA">
        <w:rPr>
          <w:rFonts w:ascii="Times New Roman" w:hAnsi="Times New Roman"/>
          <w:bCs/>
          <w:lang w:eastAsia="sk-SK"/>
        </w:rPr>
        <w:t>hlavných a</w:t>
      </w:r>
      <w:r w:rsidR="00905C78" w:rsidRPr="00F30BBA">
        <w:rPr>
          <w:rFonts w:ascii="Times New Roman" w:hAnsi="Times New Roman"/>
          <w:bCs/>
          <w:lang w:eastAsia="sk-SK"/>
        </w:rPr>
        <w:t>ktivít Projektu</w:t>
      </w:r>
      <w:r w:rsidRPr="00F30BBA">
        <w:rPr>
          <w:rFonts w:ascii="Times New Roman" w:hAnsi="Times New Roman"/>
          <w:bCs/>
          <w:lang w:eastAsia="sk-SK"/>
        </w:rPr>
        <w:t xml:space="preserve">; v prípade, že sa pozastavenie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týka len </w:t>
      </w:r>
      <w:r w:rsidR="00905C78" w:rsidRPr="00F30BBA">
        <w:rPr>
          <w:rFonts w:ascii="Times New Roman" w:hAnsi="Times New Roman"/>
          <w:bCs/>
          <w:lang w:eastAsia="sk-SK"/>
        </w:rPr>
        <w:t xml:space="preserve">niektorých </w:t>
      </w:r>
      <w:r w:rsidR="003F426E" w:rsidRPr="00F30BBA">
        <w:rPr>
          <w:rFonts w:ascii="Times New Roman" w:hAnsi="Times New Roman"/>
          <w:bCs/>
          <w:lang w:eastAsia="sk-SK"/>
        </w:rPr>
        <w:t>hlavných a</w:t>
      </w:r>
      <w:r w:rsidR="00905C78" w:rsidRPr="00F30BBA">
        <w:rPr>
          <w:rFonts w:ascii="Times New Roman" w:hAnsi="Times New Roman"/>
          <w:bCs/>
          <w:lang w:eastAsia="sk-SK"/>
        </w:rPr>
        <w:t>ktivít Projektu</w:t>
      </w:r>
      <w:r w:rsidRPr="008E5830">
        <w:rPr>
          <w:rFonts w:ascii="Times New Roman" w:hAnsi="Times New Roman"/>
          <w:bCs/>
          <w:lang w:eastAsia="sk-SK"/>
        </w:rPr>
        <w:t xml:space="preserve">, Prijímateľ v oznámení uvedie názov jednotlivých </w:t>
      </w:r>
      <w:r w:rsidR="003F426E" w:rsidRPr="008E5830">
        <w:rPr>
          <w:rFonts w:ascii="Times New Roman" w:hAnsi="Times New Roman"/>
          <w:bCs/>
          <w:lang w:eastAsia="sk-SK"/>
        </w:rPr>
        <w:t>hlavných a</w:t>
      </w:r>
      <w:r w:rsidRPr="008E5830">
        <w:rPr>
          <w:rFonts w:ascii="Times New Roman" w:hAnsi="Times New Roman"/>
          <w:bCs/>
          <w:lang w:eastAsia="sk-SK"/>
        </w:rPr>
        <w:t xml:space="preserve">ktivít, ktorých sa pozastavenie týka podľa názvu jednotlivých </w:t>
      </w:r>
      <w:r w:rsidR="003F426E" w:rsidRPr="000B14C5">
        <w:rPr>
          <w:rFonts w:ascii="Times New Roman" w:hAnsi="Times New Roman"/>
          <w:bCs/>
          <w:lang w:eastAsia="sk-SK"/>
        </w:rPr>
        <w:t>hlavných a</w:t>
      </w:r>
      <w:r w:rsidRPr="000B14C5">
        <w:rPr>
          <w:rFonts w:ascii="Times New Roman" w:hAnsi="Times New Roman"/>
          <w:bCs/>
          <w:lang w:eastAsia="sk-SK"/>
        </w:rPr>
        <w:t xml:space="preserve">ktivít uvedených v Rozpočte Projektu ako tvorí prílohu tejto </w:t>
      </w:r>
      <w:r w:rsidR="003749F1">
        <w:rPr>
          <w:rFonts w:ascii="Times New Roman" w:hAnsi="Times New Roman"/>
          <w:bCs/>
          <w:lang w:eastAsia="sk-SK"/>
        </w:rPr>
        <w:t>Z</w:t>
      </w:r>
      <w:r w:rsidRPr="000B14C5">
        <w:rPr>
          <w:rFonts w:ascii="Times New Roman" w:hAnsi="Times New Roman"/>
          <w:bCs/>
          <w:lang w:eastAsia="sk-SK"/>
        </w:rPr>
        <w:t xml:space="preserve">mluvy o poskytnutí NFP a v tabuľke č. </w:t>
      </w:r>
      <w:r w:rsidR="003749F1">
        <w:rPr>
          <w:rFonts w:ascii="Times New Roman" w:hAnsi="Times New Roman"/>
          <w:bCs/>
          <w:lang w:eastAsia="sk-SK"/>
        </w:rPr>
        <w:t>5</w:t>
      </w:r>
      <w:r w:rsidR="003749F1" w:rsidRPr="000B14C5">
        <w:rPr>
          <w:rFonts w:ascii="Times New Roman" w:hAnsi="Times New Roman"/>
          <w:bCs/>
          <w:lang w:eastAsia="sk-SK"/>
        </w:rPr>
        <w:t xml:space="preserve"> </w:t>
      </w:r>
      <w:r w:rsidRPr="000B14C5">
        <w:rPr>
          <w:rFonts w:ascii="Times New Roman" w:hAnsi="Times New Roman"/>
          <w:bCs/>
          <w:lang w:eastAsia="sk-SK"/>
        </w:rPr>
        <w:t>v prílohe č. 2 Zmluvy o poskytnutí NFP (Predmet podpory</w:t>
      </w:r>
      <w:r w:rsidR="00BE0A18" w:rsidRPr="009868C6">
        <w:rPr>
          <w:rFonts w:ascii="Times New Roman" w:hAnsi="Times New Roman"/>
          <w:bCs/>
          <w:lang w:eastAsia="sk-SK"/>
        </w:rPr>
        <w:t xml:space="preserve"> NFP</w:t>
      </w:r>
      <w:r w:rsidRPr="009868C6">
        <w:rPr>
          <w:rFonts w:ascii="Times New Roman" w:hAnsi="Times New Roman"/>
          <w:bCs/>
          <w:lang w:eastAsia="sk-SK"/>
        </w:rPr>
        <w:t xml:space="preserve">). Ak v oznámení o pozastavení Realizácie </w:t>
      </w:r>
      <w:r w:rsidR="003F426E" w:rsidRPr="00DE35EC">
        <w:rPr>
          <w:rFonts w:ascii="Times New Roman" w:hAnsi="Times New Roman"/>
          <w:bCs/>
          <w:lang w:eastAsia="sk-SK"/>
        </w:rPr>
        <w:t xml:space="preserve">hlavných </w:t>
      </w:r>
      <w:r w:rsidRPr="00DE35EC">
        <w:rPr>
          <w:rFonts w:ascii="Times New Roman" w:hAnsi="Times New Roman"/>
          <w:bCs/>
          <w:lang w:eastAsia="sk-SK"/>
        </w:rPr>
        <w:t>aktivít Projektu nie sú šp</w:t>
      </w:r>
      <w:r w:rsidRPr="00603CEB">
        <w:rPr>
          <w:rFonts w:ascii="Times New Roman" w:hAnsi="Times New Roman"/>
          <w:bCs/>
          <w:lang w:eastAsia="sk-SK"/>
        </w:rPr>
        <w:t xml:space="preserve">ecifikované žiadne </w:t>
      </w:r>
      <w:r w:rsidR="003F426E" w:rsidRPr="00603CEB">
        <w:rPr>
          <w:rFonts w:ascii="Times New Roman" w:hAnsi="Times New Roman"/>
          <w:bCs/>
          <w:lang w:eastAsia="sk-SK"/>
        </w:rPr>
        <w:t>hlavné a</w:t>
      </w:r>
      <w:r w:rsidRPr="00E91FC3">
        <w:rPr>
          <w:rFonts w:ascii="Times New Roman" w:hAnsi="Times New Roman"/>
          <w:bCs/>
          <w:lang w:eastAsia="sk-SK"/>
        </w:rPr>
        <w:t xml:space="preserve">ktivity, má sa za to, že pozastavenie sa týka </w:t>
      </w:r>
      <w:r w:rsidR="00905C78" w:rsidRPr="00E91FC3">
        <w:rPr>
          <w:rFonts w:ascii="Times New Roman" w:hAnsi="Times New Roman"/>
          <w:bCs/>
          <w:lang w:eastAsia="sk-SK"/>
        </w:rPr>
        <w:t xml:space="preserve">všetkých </w:t>
      </w:r>
      <w:r w:rsidR="003F426E" w:rsidRPr="00E91FC3">
        <w:rPr>
          <w:rFonts w:ascii="Times New Roman" w:hAnsi="Times New Roman"/>
          <w:bCs/>
          <w:lang w:eastAsia="sk-SK"/>
        </w:rPr>
        <w:t>hlavných a</w:t>
      </w:r>
      <w:r w:rsidR="00905C78" w:rsidRPr="000C24F1">
        <w:rPr>
          <w:rFonts w:ascii="Times New Roman" w:hAnsi="Times New Roman"/>
          <w:bCs/>
          <w:lang w:eastAsia="sk-SK"/>
        </w:rPr>
        <w:t xml:space="preserve">ktivít </w:t>
      </w:r>
      <w:r w:rsidRPr="000C24F1">
        <w:rPr>
          <w:rFonts w:ascii="Times New Roman" w:hAnsi="Times New Roman"/>
          <w:bCs/>
          <w:lang w:eastAsia="sk-SK"/>
        </w:rPr>
        <w:t>Projektu, na základe čoho z hľadiska oprávnenosti výdavkov nastávajú účinky uvedené v ods. 10 prvá veta tohto článku;</w:t>
      </w:r>
    </w:p>
    <w:p w14:paraId="5D81D32E" w14:textId="77777777" w:rsidR="00B00D87" w:rsidRPr="002C6AFA"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C24F1">
        <w:rPr>
          <w:rFonts w:ascii="Times New Roman" w:hAnsi="Times New Roman"/>
          <w:bCs/>
          <w:lang w:eastAsia="sk-SK"/>
        </w:rPr>
        <w:t xml:space="preserve">v prípade pozastavenia Realizácie </w:t>
      </w:r>
      <w:r w:rsidR="003F426E" w:rsidRPr="00C91876">
        <w:rPr>
          <w:rFonts w:ascii="Times New Roman" w:hAnsi="Times New Roman"/>
          <w:bCs/>
          <w:lang w:eastAsia="sk-SK"/>
        </w:rPr>
        <w:t xml:space="preserve">hlavných </w:t>
      </w:r>
      <w:r w:rsidRPr="00C91876">
        <w:rPr>
          <w:rFonts w:ascii="Times New Roman" w:hAnsi="Times New Roman"/>
          <w:bCs/>
          <w:lang w:eastAsia="sk-SK"/>
        </w:rPr>
        <w:t>aktivít Projektu podľa ods. 4 písm. a) tohto článku</w:t>
      </w:r>
      <w:r w:rsidR="003F426E" w:rsidRPr="00C97FA5">
        <w:rPr>
          <w:rFonts w:ascii="Times New Roman" w:hAnsi="Times New Roman"/>
          <w:bCs/>
          <w:lang w:eastAsia="sk-SK"/>
        </w:rPr>
        <w:t xml:space="preserve"> VZP</w:t>
      </w:r>
      <w:r w:rsidRPr="00C97FA5">
        <w:rPr>
          <w:rFonts w:ascii="Times New Roman" w:hAnsi="Times New Roman"/>
          <w:bCs/>
          <w:lang w:eastAsia="sk-SK"/>
        </w:rPr>
        <w:t>, došlo k uplynutiu lehôt na preplatenie podanej ŽoP, ktoré sú stanovené v</w:t>
      </w:r>
      <w:r w:rsidR="00592F77" w:rsidRPr="00C97FA5">
        <w:rPr>
          <w:rFonts w:ascii="Times New Roman" w:hAnsi="Times New Roman"/>
          <w:bCs/>
          <w:lang w:eastAsia="sk-SK"/>
        </w:rPr>
        <w:t> Zmluve o poskytnutí NFP</w:t>
      </w:r>
      <w:r w:rsidRPr="00C97FA5">
        <w:rPr>
          <w:rFonts w:ascii="Times New Roman" w:hAnsi="Times New Roman"/>
          <w:bCs/>
          <w:lang w:eastAsia="sk-SK"/>
        </w:rPr>
        <w:t xml:space="preserve"> a Prijímateľ si v oznámení uplatnil ako deň pozastavenia tridsiaty prvý deň po uplynutí lehôt na p</w:t>
      </w:r>
      <w:r w:rsidRPr="002C6AFA">
        <w:rPr>
          <w:rFonts w:ascii="Times New Roman" w:hAnsi="Times New Roman"/>
          <w:bCs/>
          <w:lang w:eastAsia="sk-SK"/>
        </w:rPr>
        <w:t>replatenie podanej ŽoP;</w:t>
      </w:r>
    </w:p>
    <w:p w14:paraId="588F615A" w14:textId="77777777" w:rsidR="00B00D87" w:rsidRPr="00901C88"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2C6AFA">
        <w:rPr>
          <w:rFonts w:ascii="Times New Roman" w:hAnsi="Times New Roman"/>
          <w:bCs/>
          <w:lang w:eastAsia="sk-SK"/>
        </w:rPr>
        <w:t xml:space="preserve">v prípade pozastavenia </w:t>
      </w:r>
      <w:r w:rsidR="003F426E" w:rsidRPr="002C6AFA">
        <w:rPr>
          <w:rFonts w:ascii="Times New Roman" w:hAnsi="Times New Roman"/>
          <w:bCs/>
          <w:lang w:eastAsia="sk-SK"/>
        </w:rPr>
        <w:t>R</w:t>
      </w:r>
      <w:r w:rsidRPr="002C6AFA">
        <w:rPr>
          <w:rFonts w:ascii="Times New Roman" w:hAnsi="Times New Roman"/>
          <w:bCs/>
          <w:lang w:eastAsia="sk-SK"/>
        </w:rPr>
        <w:t xml:space="preserve">ealizácie </w:t>
      </w:r>
      <w:r w:rsidR="003F426E" w:rsidRPr="002C6AFA">
        <w:rPr>
          <w:rFonts w:ascii="Times New Roman" w:hAnsi="Times New Roman"/>
          <w:bCs/>
          <w:lang w:eastAsia="sk-SK"/>
        </w:rPr>
        <w:t xml:space="preserve">hlavných </w:t>
      </w:r>
      <w:r w:rsidRPr="002C6AFA">
        <w:rPr>
          <w:rFonts w:ascii="Times New Roman" w:hAnsi="Times New Roman"/>
          <w:bCs/>
          <w:lang w:eastAsia="sk-SK"/>
        </w:rPr>
        <w:t>aktivít Projektu podľa ods. 4 písm.</w:t>
      </w:r>
      <w:r w:rsidR="00EA681A" w:rsidRPr="00901C88">
        <w:rPr>
          <w:rFonts w:ascii="Times New Roman" w:hAnsi="Times New Roman"/>
          <w:bCs/>
          <w:lang w:eastAsia="sk-SK"/>
        </w:rPr>
        <w:t xml:space="preserve"> a) v prípadoch nesúvisiacich so ŽoP alebo písm.</w:t>
      </w:r>
      <w:r w:rsidRPr="00901C88">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14:paraId="0F96AB24" w14:textId="77777777" w:rsidR="00107570" w:rsidRPr="00743A9E" w:rsidRDefault="00632BF1" w:rsidP="00F30BBA">
      <w:pPr>
        <w:spacing w:before="120" w:after="0" w:line="264" w:lineRule="auto"/>
        <w:ind w:left="540"/>
        <w:jc w:val="both"/>
        <w:rPr>
          <w:rFonts w:ascii="Times New Roman" w:hAnsi="Times New Roman"/>
          <w:bCs/>
        </w:rPr>
      </w:pPr>
      <w:r w:rsidRPr="00901C88">
        <w:rPr>
          <w:rFonts w:ascii="Times New Roman" w:hAnsi="Times New Roman"/>
          <w:bCs/>
        </w:rPr>
        <w:t>V prípade, že nejde</w:t>
      </w:r>
      <w:r w:rsidRPr="00743A9E">
        <w:rPr>
          <w:rFonts w:ascii="Times New Roman" w:hAnsi="Times New Roman"/>
          <w:bCs/>
        </w:rPr>
        <w:t xml:space="preserve"> o OVZ Poskytovateľ písomne oznámi Prijímateľovi, že vznik OVZ </w:t>
      </w:r>
      <w:r w:rsidR="00435A09" w:rsidRPr="00743A9E">
        <w:rPr>
          <w:rFonts w:ascii="Times New Roman" w:hAnsi="Times New Roman"/>
          <w:bCs/>
        </w:rPr>
        <w:t xml:space="preserve">z dôvodov uvedených v oznámení </w:t>
      </w:r>
      <w:r w:rsidRPr="00743A9E">
        <w:rPr>
          <w:rFonts w:ascii="Times New Roman" w:hAnsi="Times New Roman"/>
          <w:bCs/>
        </w:rPr>
        <w:t xml:space="preserve">neakceptuje, v dôsledku čoho k pozastaveniu Realizácie </w:t>
      </w:r>
      <w:r w:rsidR="003F426E" w:rsidRPr="00743A9E">
        <w:rPr>
          <w:rFonts w:ascii="Times New Roman" w:hAnsi="Times New Roman"/>
          <w:bCs/>
        </w:rPr>
        <w:t xml:space="preserve">hlavných </w:t>
      </w:r>
      <w:r w:rsidRPr="00743A9E">
        <w:rPr>
          <w:rFonts w:ascii="Times New Roman" w:hAnsi="Times New Roman"/>
          <w:bCs/>
        </w:rPr>
        <w:t>aktivít Projektu nedošlo.</w:t>
      </w:r>
    </w:p>
    <w:p w14:paraId="223037B5" w14:textId="77777777" w:rsidR="00107570" w:rsidRPr="00743A9E" w:rsidRDefault="00107570" w:rsidP="00F30BBA">
      <w:pPr>
        <w:numPr>
          <w:ilvl w:val="1"/>
          <w:numId w:val="4"/>
        </w:numPr>
        <w:spacing w:before="120" w:after="0" w:line="264" w:lineRule="auto"/>
        <w:jc w:val="both"/>
        <w:rPr>
          <w:rFonts w:ascii="Times New Roman" w:hAnsi="Times New Roman"/>
          <w:bCs/>
        </w:rPr>
      </w:pPr>
      <w:r w:rsidRPr="00743A9E">
        <w:rPr>
          <w:rFonts w:ascii="Times New Roman" w:hAnsi="Times New Roman"/>
          <w:bCs/>
        </w:rPr>
        <w:t>Poskytovateľ je oprávnený pozastaviť poskytovanie NFP:</w:t>
      </w:r>
    </w:p>
    <w:p w14:paraId="2ED5D400" w14:textId="77777777" w:rsidR="00107570" w:rsidRPr="00E47CE9"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nepodstatného porušenia Zmluvy </w:t>
      </w:r>
      <w:r w:rsidRPr="00743A9E">
        <w:rPr>
          <w:rFonts w:ascii="Times New Roman" w:hAnsi="Times New Roman"/>
        </w:rPr>
        <w:t>o </w:t>
      </w:r>
      <w:r w:rsidRPr="00E47CE9">
        <w:rPr>
          <w:rFonts w:ascii="Times New Roman" w:hAnsi="Times New Roman"/>
        </w:rPr>
        <w:t xml:space="preserve">poskytnutí NFP </w:t>
      </w:r>
      <w:r w:rsidRPr="00E47CE9">
        <w:rPr>
          <w:rFonts w:ascii="Times New Roman" w:hAnsi="Times New Roman"/>
          <w:bCs/>
        </w:rPr>
        <w:t>Prijímateľom, a to až do doby odstránenia tohto porušenia zo strany Prijímateľa,</w:t>
      </w:r>
      <w:r w:rsidR="009075AC" w:rsidRPr="00E47CE9">
        <w:rPr>
          <w:rFonts w:ascii="Times New Roman" w:hAnsi="Times New Roman"/>
          <w:bCs/>
        </w:rPr>
        <w:t xml:space="preserve"> bez ohľadu na skutočnosť, či k porušeniu povinnosti došlo konaním alebo nekonaním Prijímateľa </w:t>
      </w:r>
      <w:r w:rsidR="009075AC" w:rsidRPr="00FF75F3">
        <w:rPr>
          <w:rFonts w:ascii="Times New Roman" w:hAnsi="Times New Roman"/>
          <w:bCs/>
          <w:highlight w:val="lightGray"/>
        </w:rPr>
        <w:t>alebo Partnera</w:t>
      </w:r>
      <w:r w:rsidR="009075AC" w:rsidRPr="00E47CE9">
        <w:rPr>
          <w:rFonts w:ascii="Times New Roman" w:hAnsi="Times New Roman"/>
          <w:bCs/>
        </w:rPr>
        <w:t>,</w:t>
      </w:r>
    </w:p>
    <w:p w14:paraId="5C32D525" w14:textId="77777777" w:rsidR="00107570" w:rsidRPr="00743A9E"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lastRenderedPageBreak/>
        <w:t xml:space="preserve">v prípade podstatného porušenia Zmluvy </w:t>
      </w:r>
      <w:r w:rsidRPr="00743A9E">
        <w:rPr>
          <w:rFonts w:ascii="Times New Roman" w:hAnsi="Times New Roman"/>
        </w:rPr>
        <w:t xml:space="preserve">o poskytnutí NFP </w:t>
      </w:r>
      <w:r w:rsidRPr="00743A9E">
        <w:rPr>
          <w:rFonts w:ascii="Times New Roman" w:hAnsi="Times New Roman"/>
          <w:bCs/>
        </w:rPr>
        <w:t xml:space="preserve">Prijímateľom, </w:t>
      </w:r>
      <w:r w:rsidR="004059ED" w:rsidRPr="00743A9E">
        <w:rPr>
          <w:rFonts w:ascii="Times New Roman" w:hAnsi="Times New Roman"/>
          <w:bCs/>
        </w:rPr>
        <w:t>ak</w:t>
      </w:r>
      <w:r w:rsidRPr="00743A9E">
        <w:rPr>
          <w:rFonts w:ascii="Times New Roman" w:hAnsi="Times New Roman"/>
          <w:bCs/>
        </w:rPr>
        <w:t xml:space="preserve"> Poskytovateľ neodstúpil od Zmluvy </w:t>
      </w:r>
      <w:r w:rsidRPr="00743A9E">
        <w:rPr>
          <w:rFonts w:ascii="Times New Roman" w:hAnsi="Times New Roman"/>
        </w:rPr>
        <w:t>o poskytnutí NFP</w:t>
      </w:r>
      <w:r w:rsidRPr="00743A9E">
        <w:rPr>
          <w:rFonts w:ascii="Times New Roman" w:hAnsi="Times New Roman"/>
          <w:bCs/>
        </w:rPr>
        <w:t xml:space="preserve">, a to až do doby odstránenia tohto porušenia zo strany Prijímateľa, </w:t>
      </w:r>
    </w:p>
    <w:p w14:paraId="2527E1C8" w14:textId="77777777" w:rsidR="00107570" w:rsidRPr="00743A9E"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ak poskytnutiu NFP bráni </w:t>
      </w:r>
      <w:r w:rsidR="00B00D87" w:rsidRPr="00743A9E">
        <w:rPr>
          <w:rFonts w:ascii="Times New Roman" w:hAnsi="Times New Roman"/>
          <w:bCs/>
        </w:rPr>
        <w:t>OVZ</w:t>
      </w:r>
      <w:r w:rsidR="00F95970" w:rsidRPr="00743A9E">
        <w:rPr>
          <w:rFonts w:ascii="Times New Roman" w:hAnsi="Times New Roman"/>
          <w:bCs/>
        </w:rPr>
        <w:t xml:space="preserve"> na strane Prijímateľa</w:t>
      </w:r>
      <w:r w:rsidRPr="00743A9E">
        <w:rPr>
          <w:rFonts w:ascii="Times New Roman" w:hAnsi="Times New Roman"/>
          <w:bCs/>
        </w:rPr>
        <w:t xml:space="preserve">, a to až do doby zániku tejto okolnosti; toto písm. c) sa neuplatní na prípady, kedy je predmetom ŽoP výdavok vzťahujúci sa na aktivitu </w:t>
      </w:r>
      <w:r w:rsidR="003F1EF2" w:rsidRPr="00743A9E">
        <w:rPr>
          <w:rFonts w:ascii="Times New Roman" w:hAnsi="Times New Roman"/>
          <w:bCs/>
        </w:rPr>
        <w:t xml:space="preserve">alebo jej časť </w:t>
      </w:r>
      <w:r w:rsidRPr="00743A9E">
        <w:rPr>
          <w:rFonts w:ascii="Times New Roman" w:hAnsi="Times New Roman"/>
          <w:bCs/>
        </w:rPr>
        <w:t xml:space="preserve">vykonanú v rámci </w:t>
      </w:r>
      <w:r w:rsidR="005001FB" w:rsidRPr="00743A9E">
        <w:rPr>
          <w:rFonts w:ascii="Times New Roman" w:hAnsi="Times New Roman"/>
          <w:bCs/>
        </w:rPr>
        <w:t xml:space="preserve">Realizácie </w:t>
      </w:r>
      <w:r w:rsidRPr="00743A9E">
        <w:rPr>
          <w:rFonts w:ascii="Times New Roman" w:hAnsi="Times New Roman"/>
          <w:bCs/>
        </w:rPr>
        <w:t xml:space="preserve">aktivít Projektu pred tým, ako došlo k účinkom pozastavenia Projektu podľa ods. </w:t>
      </w:r>
      <w:r w:rsidR="00B00D87" w:rsidRPr="00743A9E">
        <w:rPr>
          <w:rFonts w:ascii="Times New Roman" w:hAnsi="Times New Roman"/>
          <w:bCs/>
        </w:rPr>
        <w:t>5</w:t>
      </w:r>
      <w:r w:rsidRPr="00743A9E">
        <w:rPr>
          <w:rFonts w:ascii="Times New Roman" w:hAnsi="Times New Roman"/>
          <w:bCs/>
        </w:rPr>
        <w:t xml:space="preserve"> tohto článku, a to aj v prípade, že k </w:t>
      </w:r>
      <w:r w:rsidR="003F1EF2" w:rsidRPr="00743A9E">
        <w:rPr>
          <w:rFonts w:ascii="Times New Roman" w:hAnsi="Times New Roman"/>
          <w:bCs/>
        </w:rPr>
        <w:t>vynaloženiu</w:t>
      </w:r>
      <w:r w:rsidRPr="00743A9E">
        <w:rPr>
          <w:rFonts w:ascii="Times New Roman" w:hAnsi="Times New Roman"/>
          <w:bCs/>
        </w:rPr>
        <w:t xml:space="preserve"> takéhoto výdavku Dodávateľovi Projektu došlo až v čase po vzniku účinkov pozastavenia Projektu podľa ods. </w:t>
      </w:r>
      <w:r w:rsidR="00B00D87" w:rsidRPr="00743A9E">
        <w:rPr>
          <w:rFonts w:ascii="Times New Roman" w:hAnsi="Times New Roman"/>
          <w:bCs/>
        </w:rPr>
        <w:t>5</w:t>
      </w:r>
      <w:r w:rsidRPr="00743A9E">
        <w:rPr>
          <w:rFonts w:ascii="Times New Roman" w:hAnsi="Times New Roman"/>
          <w:bCs/>
        </w:rPr>
        <w:t xml:space="preserve"> tohto článku</w:t>
      </w:r>
      <w:r w:rsidR="005001FB" w:rsidRPr="00743A9E">
        <w:rPr>
          <w:rFonts w:ascii="Times New Roman" w:hAnsi="Times New Roman"/>
          <w:bCs/>
        </w:rPr>
        <w:t xml:space="preserve">,  </w:t>
      </w:r>
    </w:p>
    <w:p w14:paraId="060D7A5F" w14:textId="77777777" w:rsidR="003F1EF2" w:rsidRPr="00743A9E" w:rsidRDefault="009075AC" w:rsidP="00F30BBA">
      <w:pPr>
        <w:numPr>
          <w:ilvl w:val="0"/>
          <w:numId w:val="13"/>
        </w:numPr>
        <w:spacing w:before="120" w:after="0" w:line="264" w:lineRule="auto"/>
        <w:ind w:left="714" w:hanging="357"/>
        <w:jc w:val="both"/>
        <w:rPr>
          <w:rFonts w:ascii="Times New Roman" w:hAnsi="Times New Roman"/>
          <w:bCs/>
        </w:rPr>
      </w:pPr>
      <w:r w:rsidRPr="00743A9E">
        <w:rPr>
          <w:rFonts w:ascii="Times New Roman" w:hAnsi="Times New Roman"/>
          <w:bCs/>
        </w:rPr>
        <w:t>neaplikuje sa</w:t>
      </w:r>
      <w:r w:rsidR="003F1EF2" w:rsidRPr="00743A9E">
        <w:rPr>
          <w:rFonts w:ascii="Times New Roman" w:hAnsi="Times New Roman"/>
          <w:bCs/>
        </w:rPr>
        <w:t xml:space="preserve">, </w:t>
      </w:r>
    </w:p>
    <w:p w14:paraId="4E1C3147" w14:textId="77777777" w:rsidR="00107570" w:rsidRPr="00FF75F3" w:rsidRDefault="00107570" w:rsidP="00F30BBA">
      <w:pPr>
        <w:numPr>
          <w:ilvl w:val="0"/>
          <w:numId w:val="13"/>
        </w:numPr>
        <w:spacing w:before="120" w:after="0" w:line="264" w:lineRule="auto"/>
        <w:jc w:val="both"/>
        <w:rPr>
          <w:rFonts w:ascii="Times New Roman" w:hAnsi="Times New Roman"/>
          <w:bCs/>
          <w:highlight w:val="lightGray"/>
        </w:rPr>
      </w:pPr>
      <w:r w:rsidRPr="00743A9E">
        <w:rPr>
          <w:rFonts w:ascii="Times New Roman" w:hAnsi="Times New Roman"/>
          <w:bCs/>
        </w:rPr>
        <w:t>v prípade začatia trestného stíhania</w:t>
      </w:r>
      <w:r w:rsidR="00B00D87" w:rsidRPr="00743A9E">
        <w:rPr>
          <w:rFonts w:ascii="Times New Roman" w:hAnsi="Times New Roman"/>
          <w:bCs/>
        </w:rPr>
        <w:t xml:space="preserve"> </w:t>
      </w:r>
      <w:r w:rsidR="00F20A4E" w:rsidRPr="00743A9E">
        <w:rPr>
          <w:rFonts w:ascii="Times New Roman" w:hAnsi="Times New Roman"/>
          <w:bCs/>
        </w:rPr>
        <w:t xml:space="preserve">za skutok súvisiaci s Realizáciou </w:t>
      </w:r>
      <w:r w:rsidR="00066A58" w:rsidRPr="00743A9E">
        <w:rPr>
          <w:rFonts w:ascii="Times New Roman" w:hAnsi="Times New Roman"/>
          <w:bCs/>
        </w:rPr>
        <w:t xml:space="preserve">aktivít </w:t>
      </w:r>
      <w:r w:rsidR="00F20A4E" w:rsidRPr="00743A9E">
        <w:rPr>
          <w:rFonts w:ascii="Times New Roman" w:hAnsi="Times New Roman"/>
          <w:bCs/>
        </w:rPr>
        <w:t xml:space="preserve">Projektu alebo s konaním o žiadosti, ktoré viedlo k uzavretiu Zmluvy o poskytnutí NFP na Realizáciu </w:t>
      </w:r>
      <w:r w:rsidR="00066A58" w:rsidRPr="00743A9E">
        <w:rPr>
          <w:rFonts w:ascii="Times New Roman" w:hAnsi="Times New Roman"/>
          <w:bCs/>
        </w:rPr>
        <w:t xml:space="preserve">aktivít </w:t>
      </w:r>
      <w:r w:rsidR="00F20A4E" w:rsidRPr="00743A9E">
        <w:rPr>
          <w:rFonts w:ascii="Times New Roman" w:hAnsi="Times New Roman"/>
          <w:bCs/>
        </w:rPr>
        <w:t xml:space="preserve">Projektu alebo v prípade vznesenia obvinenia voči Prijímateľovi, </w:t>
      </w:r>
      <w:r w:rsidR="00F20A4E" w:rsidRPr="00F30BBA">
        <w:rPr>
          <w:rFonts w:ascii="Times New Roman" w:hAnsi="Times New Roman"/>
          <w:bCs/>
        </w:rPr>
        <w:t xml:space="preserve">osobám konajúcim </w:t>
      </w:r>
      <w:r w:rsidRPr="00F30BBA">
        <w:rPr>
          <w:rFonts w:ascii="Times New Roman" w:hAnsi="Times New Roman"/>
          <w:bCs/>
        </w:rPr>
        <w:t>v mene Prijímateľa</w:t>
      </w:r>
      <w:r w:rsidR="009075AC" w:rsidRPr="00F30BBA">
        <w:rPr>
          <w:rFonts w:ascii="Times New Roman" w:hAnsi="Times New Roman"/>
          <w:bCs/>
        </w:rPr>
        <w:t xml:space="preserve">, </w:t>
      </w:r>
      <w:r w:rsidR="009075AC" w:rsidRPr="00FF75F3">
        <w:rPr>
          <w:rFonts w:ascii="Times New Roman" w:hAnsi="Times New Roman"/>
          <w:bCs/>
          <w:highlight w:val="lightGray"/>
        </w:rPr>
        <w:t>Partnerovi, osobám konajúcim v mene Partnera</w:t>
      </w:r>
      <w:r w:rsidR="00F20A4E" w:rsidRPr="00FF75F3">
        <w:rPr>
          <w:rFonts w:ascii="Times New Roman" w:hAnsi="Times New Roman"/>
          <w:bCs/>
          <w:highlight w:val="lightGray"/>
        </w:rPr>
        <w:t xml:space="preserve"> alebo iným  osobám v priamej  súvislosti s Projektom</w:t>
      </w:r>
      <w:r w:rsidR="00355838" w:rsidRPr="00FF75F3">
        <w:rPr>
          <w:rFonts w:ascii="Times New Roman" w:hAnsi="Times New Roman"/>
          <w:bCs/>
          <w:highlight w:val="lightGray"/>
        </w:rPr>
        <w:t>,</w:t>
      </w:r>
    </w:p>
    <w:p w14:paraId="2A9B556C" w14:textId="77777777" w:rsidR="000135C4" w:rsidRPr="00F30BBA" w:rsidRDefault="00107570"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 xml:space="preserve">v prípade, ak vznikne </w:t>
      </w:r>
      <w:r w:rsidR="00355838" w:rsidRPr="00F30BBA">
        <w:rPr>
          <w:rFonts w:ascii="Times New Roman" w:hAnsi="Times New Roman"/>
          <w:bCs/>
        </w:rPr>
        <w:t>N</w:t>
      </w:r>
      <w:r w:rsidRPr="00F30BBA">
        <w:rPr>
          <w:rFonts w:ascii="Times New Roman" w:hAnsi="Times New Roman"/>
          <w:bCs/>
        </w:rPr>
        <w:t>ezrovnalosť alebo podozrenie z </w:t>
      </w:r>
      <w:r w:rsidR="00355838" w:rsidRPr="00F30BBA">
        <w:rPr>
          <w:rFonts w:ascii="Times New Roman" w:hAnsi="Times New Roman"/>
          <w:bCs/>
        </w:rPr>
        <w:t>N</w:t>
      </w:r>
      <w:r w:rsidRPr="00F30BBA">
        <w:rPr>
          <w:rFonts w:ascii="Times New Roman" w:hAnsi="Times New Roman"/>
          <w:bCs/>
        </w:rPr>
        <w:t>ezrovnalosti na úrovni konkrétnej Výzvy, v rámci ktorej Prijímateľ podal žiadosť o poskytnutie NFP, bez ohľadu na porušenie právnej povinnosti Prijímateľom</w:t>
      </w:r>
      <w:r w:rsidR="000135C4" w:rsidRPr="00F30BBA">
        <w:rPr>
          <w:rFonts w:ascii="Times New Roman" w:hAnsi="Times New Roman"/>
          <w:bCs/>
        </w:rPr>
        <w:t>,</w:t>
      </w:r>
    </w:p>
    <w:p w14:paraId="2428E7E7" w14:textId="77777777" w:rsidR="005F6AEC" w:rsidRPr="00F30BBA" w:rsidRDefault="000135C4"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w:t>
      </w:r>
      <w:r w:rsidR="005F6AEC" w:rsidRPr="00F30BBA">
        <w:rPr>
          <w:rFonts w:ascii="Times New Roman" w:hAnsi="Times New Roman"/>
          <w:bCs/>
        </w:rPr>
        <w:t xml:space="preserve">, </w:t>
      </w:r>
    </w:p>
    <w:p w14:paraId="50555053" w14:textId="77777777" w:rsidR="009809B8" w:rsidRPr="00F30BBA" w:rsidRDefault="005F6AEC"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v prípade, ak došlo k </w:t>
      </w:r>
      <w:r w:rsidR="00F56596" w:rsidRPr="00F30BBA">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w:t>
      </w:r>
      <w:r w:rsidR="00F13D96" w:rsidRPr="00F30BBA">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F30BBA">
        <w:rPr>
          <w:rFonts w:ascii="Times New Roman" w:hAnsi="Times New Roman"/>
          <w:bCs/>
        </w:rPr>
        <w:t xml:space="preserve">, </w:t>
      </w:r>
    </w:p>
    <w:p w14:paraId="73F75DF6" w14:textId="77777777" w:rsidR="00107570" w:rsidRPr="00F30BBA" w:rsidRDefault="009809B8" w:rsidP="00F30BBA">
      <w:pPr>
        <w:numPr>
          <w:ilvl w:val="0"/>
          <w:numId w:val="13"/>
        </w:numPr>
        <w:tabs>
          <w:tab w:val="clear" w:pos="720"/>
        </w:tabs>
        <w:spacing w:before="120" w:after="120" w:line="264" w:lineRule="auto"/>
        <w:ind w:left="851" w:hanging="425"/>
        <w:jc w:val="both"/>
        <w:rPr>
          <w:rFonts w:ascii="Times New Roman" w:hAnsi="Times New Roman"/>
          <w:bCs/>
        </w:rPr>
      </w:pPr>
      <w:r w:rsidRPr="00F30BBA">
        <w:rPr>
          <w:rFonts w:ascii="Times New Roman" w:hAnsi="Times New Roman"/>
          <w:bCs/>
        </w:rPr>
        <w:t>v prípade, ak poskytnutiu NFP bráni uzatvorenie Štátnej pokladnice na prelome kalendárnych rokov</w:t>
      </w:r>
      <w:r w:rsidR="00F13D96" w:rsidRPr="00F30BBA">
        <w:rPr>
          <w:rFonts w:ascii="Times New Roman" w:hAnsi="Times New Roman"/>
          <w:bCs/>
        </w:rPr>
        <w:t xml:space="preserve">. </w:t>
      </w:r>
    </w:p>
    <w:p w14:paraId="73DC9017"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Poskytovateľ môže pozastaviť poskytovanie NFP, vrátane všetkých procesov s tým súvisiacich, v prípade vzniku </w:t>
      </w:r>
      <w:r w:rsidR="007C25BD" w:rsidRPr="00F30BBA">
        <w:rPr>
          <w:rFonts w:ascii="Times New Roman" w:hAnsi="Times New Roman"/>
          <w:bCs/>
        </w:rPr>
        <w:t>N</w:t>
      </w:r>
      <w:r w:rsidRPr="00F30BBA">
        <w:rPr>
          <w:rFonts w:ascii="Times New Roman" w:hAnsi="Times New Roman"/>
          <w:bCs/>
        </w:rPr>
        <w:t>ezrovnalosti až do jej odstránenia a ak k odstráneniu nedôjde, Poskytovateľ je oprávnený v súlade s</w:t>
      </w:r>
      <w:r w:rsidR="00FE0A57" w:rsidRPr="00F30BBA">
        <w:rPr>
          <w:rFonts w:ascii="Times New Roman" w:hAnsi="Times New Roman"/>
          <w:bCs/>
        </w:rPr>
        <w:t>o všeobecným n</w:t>
      </w:r>
      <w:r w:rsidRPr="00F30BBA">
        <w:rPr>
          <w:rFonts w:ascii="Times New Roman" w:hAnsi="Times New Roman"/>
          <w:bCs/>
        </w:rPr>
        <w:t>ariadením</w:t>
      </w:r>
      <w:r w:rsidR="00FE0A57" w:rsidRPr="00F30BBA">
        <w:rPr>
          <w:rFonts w:ascii="Times New Roman" w:hAnsi="Times New Roman"/>
          <w:bCs/>
        </w:rPr>
        <w:t>,</w:t>
      </w:r>
      <w:r w:rsidRPr="00F30BBA">
        <w:rPr>
          <w:rFonts w:ascii="Times New Roman" w:hAnsi="Times New Roman"/>
          <w:bCs/>
        </w:rPr>
        <w:t xml:space="preserve"> Systémom finančného riadenia a na to nadväzujúcimi </w:t>
      </w:r>
      <w:r w:rsidR="00FE0A57" w:rsidRPr="00F30BBA">
        <w:rPr>
          <w:rFonts w:ascii="Times New Roman" w:hAnsi="Times New Roman"/>
          <w:bCs/>
        </w:rPr>
        <w:t>P</w:t>
      </w:r>
      <w:r w:rsidRPr="00F30BBA">
        <w:rPr>
          <w:rFonts w:ascii="Times New Roman" w:hAnsi="Times New Roman"/>
          <w:bCs/>
        </w:rPr>
        <w:t xml:space="preserve">rávnymi dokumentmi odstúpiť od Zmluvy </w:t>
      </w:r>
      <w:r w:rsidRPr="00F30BBA">
        <w:rPr>
          <w:rFonts w:ascii="Times New Roman" w:hAnsi="Times New Roman"/>
        </w:rPr>
        <w:t xml:space="preserve">o poskytnutí NFP </w:t>
      </w:r>
      <w:r w:rsidRPr="00F30BBA">
        <w:rPr>
          <w:rFonts w:ascii="Times New Roman" w:hAnsi="Times New Roman"/>
          <w:bCs/>
        </w:rPr>
        <w:t xml:space="preserve">pre podstatné porušenie Zmluvy </w:t>
      </w:r>
      <w:r w:rsidRPr="00F30BBA">
        <w:rPr>
          <w:rFonts w:ascii="Times New Roman" w:hAnsi="Times New Roman"/>
        </w:rPr>
        <w:t xml:space="preserve">o poskytnutí NFP </w:t>
      </w:r>
      <w:r w:rsidRPr="00F30BBA">
        <w:rPr>
          <w:rFonts w:ascii="Times New Roman" w:hAnsi="Times New Roman"/>
          <w:bCs/>
        </w:rPr>
        <w:t xml:space="preserve">alebo vykonať finančnú opravu časti NFP. </w:t>
      </w:r>
    </w:p>
    <w:p w14:paraId="6F90A795" w14:textId="77777777" w:rsidR="00FE0A57" w:rsidRPr="00F30BBA" w:rsidRDefault="00FE0A57" w:rsidP="00F30BBA">
      <w:pPr>
        <w:numPr>
          <w:ilvl w:val="1"/>
          <w:numId w:val="4"/>
        </w:numPr>
        <w:spacing w:before="120" w:after="0" w:line="264" w:lineRule="auto"/>
        <w:jc w:val="both"/>
        <w:rPr>
          <w:rFonts w:ascii="Times New Roman" w:hAnsi="Times New Roman"/>
          <w:lang w:eastAsia="sk-SK"/>
        </w:rPr>
      </w:pPr>
      <w:r w:rsidRPr="00F30BBA">
        <w:rPr>
          <w:rFonts w:ascii="Times New Roman" w:hAnsi="Times New Roman"/>
          <w:lang w:eastAsia="sk-SK"/>
        </w:rPr>
        <w:t xml:space="preserve">Poskytovateľ oznámi Prijímateľovi pozastavenie poskytovania NFP, </w:t>
      </w:r>
      <w:r w:rsidR="004059ED" w:rsidRPr="00F30BBA">
        <w:rPr>
          <w:rFonts w:ascii="Times New Roman" w:hAnsi="Times New Roman"/>
          <w:lang w:eastAsia="sk-SK"/>
        </w:rPr>
        <w:t>ak</w:t>
      </w:r>
      <w:r w:rsidRPr="00F30BBA">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1B79E842" w14:textId="77777777" w:rsidR="00107570" w:rsidRPr="00743A9E"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Ak Poskytovateľ pozastaví poskytovanie NFP vrátane všetkých procesov s tým súvisiacich v zmysle ods. </w:t>
      </w:r>
      <w:r w:rsidR="00FE0A57" w:rsidRPr="00F30BBA">
        <w:rPr>
          <w:rFonts w:ascii="Times New Roman" w:hAnsi="Times New Roman"/>
          <w:bCs/>
        </w:rPr>
        <w:t>6</w:t>
      </w:r>
      <w:r w:rsidRPr="00F30BBA">
        <w:rPr>
          <w:rFonts w:ascii="Times New Roman" w:hAnsi="Times New Roman"/>
          <w:bCs/>
        </w:rPr>
        <w:t xml:space="preserve"> alebo </w:t>
      </w:r>
      <w:r w:rsidR="00FE0A57" w:rsidRPr="00F30BBA">
        <w:rPr>
          <w:rFonts w:ascii="Times New Roman" w:hAnsi="Times New Roman"/>
          <w:bCs/>
        </w:rPr>
        <w:t>7</w:t>
      </w:r>
      <w:r w:rsidRPr="00F30BBA">
        <w:rPr>
          <w:rFonts w:ascii="Times New Roman" w:hAnsi="Times New Roman"/>
          <w:bCs/>
        </w:rPr>
        <w:t xml:space="preserve"> tohto článku</w:t>
      </w:r>
      <w:r w:rsidR="00850ED6" w:rsidRPr="00F30BBA">
        <w:rPr>
          <w:rFonts w:ascii="Times New Roman" w:hAnsi="Times New Roman"/>
          <w:bCs/>
        </w:rPr>
        <w:t xml:space="preserve"> a</w:t>
      </w:r>
      <w:r w:rsidR="006E165E" w:rsidRPr="00F30BBA">
        <w:rPr>
          <w:rFonts w:ascii="Times New Roman" w:hAnsi="Times New Roman"/>
          <w:bCs/>
        </w:rPr>
        <w:t xml:space="preserve"> v </w:t>
      </w:r>
      <w:r w:rsidR="00850ED6" w:rsidRPr="008E5830">
        <w:rPr>
          <w:rFonts w:ascii="Times New Roman" w:hAnsi="Times New Roman"/>
          <w:bCs/>
        </w:rPr>
        <w:t>oznámení o pozastavení poskytovania NFP neuvedie konkrétne Aktivity, ktorých sa pozastavenie poskytovania NFP týka</w:t>
      </w:r>
      <w:r w:rsidRPr="008E5830">
        <w:rPr>
          <w:rFonts w:ascii="Times New Roman" w:hAnsi="Times New Roman"/>
          <w:bCs/>
        </w:rPr>
        <w:t xml:space="preserve">, </w:t>
      </w:r>
      <w:r w:rsidR="005001FB" w:rsidRPr="008E5830">
        <w:rPr>
          <w:rFonts w:ascii="Times New Roman" w:hAnsi="Times New Roman"/>
          <w:bCs/>
        </w:rPr>
        <w:t>Zmluvné strany sa dohodli, že dôjd</w:t>
      </w:r>
      <w:r w:rsidR="005001FB" w:rsidRPr="000B14C5">
        <w:rPr>
          <w:rFonts w:ascii="Times New Roman" w:hAnsi="Times New Roman"/>
          <w:bCs/>
        </w:rPr>
        <w:t xml:space="preserve">e k automatickému </w:t>
      </w:r>
      <w:r w:rsidRPr="000B14C5">
        <w:rPr>
          <w:rFonts w:ascii="Times New Roman" w:hAnsi="Times New Roman"/>
          <w:bCs/>
        </w:rPr>
        <w:t>pozastaveni</w:t>
      </w:r>
      <w:r w:rsidR="005001FB" w:rsidRPr="009868C6">
        <w:rPr>
          <w:rFonts w:ascii="Times New Roman" w:hAnsi="Times New Roman"/>
          <w:bCs/>
        </w:rPr>
        <w:t>u</w:t>
      </w:r>
      <w:r w:rsidRPr="009868C6">
        <w:rPr>
          <w:rFonts w:ascii="Times New Roman" w:hAnsi="Times New Roman"/>
          <w:bCs/>
        </w:rPr>
        <w:t xml:space="preserve"> </w:t>
      </w:r>
      <w:r w:rsidR="00FE0A57" w:rsidRPr="00DE35EC">
        <w:rPr>
          <w:rFonts w:ascii="Times New Roman" w:hAnsi="Times New Roman"/>
          <w:bCs/>
        </w:rPr>
        <w:t>R</w:t>
      </w:r>
      <w:r w:rsidRPr="00DE35EC">
        <w:rPr>
          <w:rFonts w:ascii="Times New Roman" w:hAnsi="Times New Roman"/>
          <w:bCs/>
        </w:rPr>
        <w:t xml:space="preserve">ealizácie </w:t>
      </w:r>
      <w:r w:rsidR="00B123FC" w:rsidRPr="00603CEB">
        <w:rPr>
          <w:rFonts w:ascii="Times New Roman" w:hAnsi="Times New Roman"/>
          <w:bCs/>
        </w:rPr>
        <w:t xml:space="preserve">aktivít </w:t>
      </w:r>
      <w:r w:rsidRPr="00603CEB">
        <w:rPr>
          <w:rFonts w:ascii="Times New Roman" w:hAnsi="Times New Roman"/>
          <w:bCs/>
        </w:rPr>
        <w:lastRenderedPageBreak/>
        <w:t>Projektu ako celku</w:t>
      </w:r>
      <w:r w:rsidR="00EA681A" w:rsidRPr="00E91FC3">
        <w:rPr>
          <w:rFonts w:ascii="Times New Roman" w:hAnsi="Times New Roman"/>
          <w:bCs/>
        </w:rPr>
        <w:t xml:space="preserve">. </w:t>
      </w:r>
      <w:r w:rsidRPr="00E91FC3">
        <w:rPr>
          <w:rFonts w:ascii="Times New Roman" w:hAnsi="Times New Roman"/>
          <w:bCs/>
        </w:rPr>
        <w:t xml:space="preserve">Poskytovateľ </w:t>
      </w:r>
      <w:r w:rsidR="00FE0A57" w:rsidRPr="00E91FC3">
        <w:rPr>
          <w:rFonts w:ascii="Times New Roman" w:hAnsi="Times New Roman"/>
          <w:bCs/>
          <w:lang w:eastAsia="sk-SK"/>
        </w:rPr>
        <w:t xml:space="preserve">sa </w:t>
      </w:r>
      <w:r w:rsidR="00EA681A" w:rsidRPr="000C24F1">
        <w:rPr>
          <w:rFonts w:ascii="Times New Roman" w:hAnsi="Times New Roman"/>
          <w:bCs/>
          <w:lang w:eastAsia="sk-SK"/>
        </w:rPr>
        <w:t xml:space="preserve">v takom prípade </w:t>
      </w:r>
      <w:r w:rsidR="00FE0A57" w:rsidRPr="000C24F1">
        <w:rPr>
          <w:rFonts w:ascii="Times New Roman" w:hAnsi="Times New Roman"/>
          <w:bCs/>
          <w:lang w:eastAsia="sk-SK"/>
        </w:rPr>
        <w:t>nedostáva do omeškania</w:t>
      </w:r>
      <w:r w:rsidRPr="00C91876">
        <w:rPr>
          <w:rFonts w:ascii="Times New Roman" w:hAnsi="Times New Roman"/>
          <w:bCs/>
        </w:rPr>
        <w:t xml:space="preserve"> s plnením svojich povinností podľa Zmluvy </w:t>
      </w:r>
      <w:r w:rsidRPr="00C91876">
        <w:rPr>
          <w:rFonts w:ascii="Times New Roman" w:hAnsi="Times New Roman"/>
        </w:rPr>
        <w:t xml:space="preserve">o poskytnutí NFP </w:t>
      </w:r>
      <w:r w:rsidRPr="00C91876">
        <w:rPr>
          <w:rFonts w:ascii="Times New Roman" w:hAnsi="Times New Roman"/>
          <w:bCs/>
        </w:rPr>
        <w:t xml:space="preserve">a Prijímateľovi nevzniká žiadne právo z takéhoto </w:t>
      </w:r>
      <w:r w:rsidR="00EA681A" w:rsidRPr="00C97FA5">
        <w:rPr>
          <w:rFonts w:ascii="Times New Roman" w:hAnsi="Times New Roman"/>
          <w:bCs/>
        </w:rPr>
        <w:t>ne/</w:t>
      </w:r>
      <w:r w:rsidRPr="00C97FA5">
        <w:rPr>
          <w:rFonts w:ascii="Times New Roman" w:hAnsi="Times New Roman"/>
          <w:bCs/>
        </w:rPr>
        <w:t xml:space="preserve">konania Poskytovateľa, ktoré nie je osobitne dohodnuté v tomto článku VZP. </w:t>
      </w:r>
      <w:r w:rsidR="00FE0A57" w:rsidRPr="002C6AFA">
        <w:rPr>
          <w:rFonts w:ascii="Times New Roman" w:hAnsi="Times New Roman"/>
          <w:bCs/>
          <w:lang w:eastAsia="sk-SK"/>
        </w:rPr>
        <w:t xml:space="preserve">Zároveň pre taký prípad platí a </w:t>
      </w:r>
      <w:r w:rsidRPr="002C6AFA">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2C6AFA">
        <w:rPr>
          <w:rFonts w:ascii="Times New Roman" w:hAnsi="Times New Roman"/>
          <w:bCs/>
        </w:rPr>
        <w:t>R</w:t>
      </w:r>
      <w:r w:rsidRPr="002C6AFA">
        <w:rPr>
          <w:rFonts w:ascii="Times New Roman" w:hAnsi="Times New Roman"/>
          <w:bCs/>
        </w:rPr>
        <w:t xml:space="preserve">ealizácie </w:t>
      </w:r>
      <w:r w:rsidR="006E165E" w:rsidRPr="002C6AFA">
        <w:rPr>
          <w:rFonts w:ascii="Times New Roman" w:hAnsi="Times New Roman"/>
          <w:bCs/>
        </w:rPr>
        <w:t xml:space="preserve">hlavných </w:t>
      </w:r>
      <w:r w:rsidRPr="002C6AFA">
        <w:rPr>
          <w:rFonts w:ascii="Times New Roman" w:hAnsi="Times New Roman"/>
          <w:bCs/>
        </w:rPr>
        <w:t xml:space="preserve">aktivít Projektu (článok 14 ods. 1 písm. a) VZP), </w:t>
      </w:r>
      <w:r w:rsidR="00EF50AE" w:rsidRPr="002C6AFA">
        <w:rPr>
          <w:rFonts w:ascii="Times New Roman" w:hAnsi="Times New Roman"/>
          <w:bCs/>
        </w:rPr>
        <w:t xml:space="preserve">resp. </w:t>
      </w:r>
      <w:r w:rsidR="00EA681A" w:rsidRPr="002C6AFA">
        <w:rPr>
          <w:rFonts w:ascii="Times New Roman" w:hAnsi="Times New Roman"/>
          <w:bCs/>
        </w:rPr>
        <w:t>ne</w:t>
      </w:r>
      <w:r w:rsidR="00EF50AE" w:rsidRPr="00901C88">
        <w:rPr>
          <w:rFonts w:ascii="Times New Roman" w:hAnsi="Times New Roman"/>
          <w:bCs/>
        </w:rPr>
        <w:t>vznikli na podporné aktivity ktoré vecne súvisia s Realizáciou hlavných aktivít Projektu</w:t>
      </w:r>
      <w:r w:rsidR="00EA681A" w:rsidRPr="00901C88">
        <w:rPr>
          <w:rFonts w:ascii="Times New Roman" w:hAnsi="Times New Roman"/>
          <w:bCs/>
        </w:rPr>
        <w:t xml:space="preserve">. </w:t>
      </w:r>
      <w:r w:rsidR="00DD7DAF" w:rsidRPr="00901C88">
        <w:rPr>
          <w:rFonts w:ascii="Times New Roman" w:hAnsi="Times New Roman"/>
          <w:bCs/>
        </w:rPr>
        <w:t>Keďže</w:t>
      </w:r>
      <w:r w:rsidR="00EF50AE" w:rsidRPr="00743A9E">
        <w:rPr>
          <w:rFonts w:ascii="Times New Roman" w:hAnsi="Times New Roman"/>
          <w:bCs/>
        </w:rPr>
        <w:t xml:space="preserve"> </w:t>
      </w:r>
      <w:r w:rsidR="00FE0A57" w:rsidRPr="00743A9E">
        <w:rPr>
          <w:rFonts w:ascii="Times New Roman" w:hAnsi="Times New Roman"/>
          <w:bCs/>
        </w:rPr>
        <w:t>R</w:t>
      </w:r>
      <w:r w:rsidRPr="00743A9E">
        <w:rPr>
          <w:rFonts w:ascii="Times New Roman" w:hAnsi="Times New Roman"/>
          <w:bCs/>
        </w:rPr>
        <w:t xml:space="preserve">ealizácia </w:t>
      </w:r>
      <w:r w:rsidR="006E165E" w:rsidRPr="00743A9E">
        <w:rPr>
          <w:rFonts w:ascii="Times New Roman" w:hAnsi="Times New Roman"/>
          <w:bCs/>
        </w:rPr>
        <w:t xml:space="preserve">hlavných </w:t>
      </w:r>
      <w:r w:rsidRPr="00743A9E">
        <w:rPr>
          <w:rFonts w:ascii="Times New Roman" w:hAnsi="Times New Roman"/>
          <w:bCs/>
        </w:rPr>
        <w:t xml:space="preserve">aktivít Projektu je </w:t>
      </w:r>
      <w:r w:rsidR="005001FB" w:rsidRPr="00743A9E">
        <w:rPr>
          <w:rFonts w:ascii="Times New Roman" w:hAnsi="Times New Roman"/>
          <w:bCs/>
        </w:rPr>
        <w:t xml:space="preserve">v zmysle prvej vety tohto odseku </w:t>
      </w:r>
      <w:r w:rsidRPr="00743A9E">
        <w:rPr>
          <w:rFonts w:ascii="Times New Roman" w:hAnsi="Times New Roman"/>
          <w:bCs/>
        </w:rPr>
        <w:t>pozastavená</w:t>
      </w:r>
      <w:r w:rsidR="00DD7DAF" w:rsidRPr="00743A9E">
        <w:rPr>
          <w:rFonts w:ascii="Times New Roman" w:hAnsi="Times New Roman"/>
          <w:bCs/>
        </w:rPr>
        <w:t xml:space="preserve">, </w:t>
      </w:r>
      <w:r w:rsidRPr="00743A9E">
        <w:rPr>
          <w:rFonts w:ascii="Times New Roman" w:hAnsi="Times New Roman"/>
          <w:bCs/>
        </w:rPr>
        <w:t xml:space="preserve"> takto vynaložené výdavky nebudú Prijímateľovi preplatené, </w:t>
      </w:r>
      <w:r w:rsidR="00FE0A57" w:rsidRPr="00743A9E">
        <w:rPr>
          <w:rFonts w:ascii="Times New Roman" w:hAnsi="Times New Roman"/>
          <w:bCs/>
          <w:lang w:eastAsia="sk-SK"/>
        </w:rPr>
        <w:t>a to aj bez ohľadu na záväzky, ktoré môžu v tejto súvislosti Prijímateľovi vzniknúť najmä v súvislosti s jeho zmluvnými vzťahmi s Dodávateľmi</w:t>
      </w:r>
      <w:r w:rsidRPr="00743A9E">
        <w:rPr>
          <w:rFonts w:ascii="Times New Roman" w:hAnsi="Times New Roman"/>
          <w:bCs/>
        </w:rPr>
        <w:t xml:space="preserve">. </w:t>
      </w:r>
      <w:r w:rsidR="00850ED6" w:rsidRPr="00743A9E">
        <w:rPr>
          <w:rFonts w:ascii="Times New Roman" w:hAnsi="Times New Roman"/>
          <w:bCs/>
        </w:rPr>
        <w:t xml:space="preserve">Ak Poskytovateľ v oznámení o pozastavení poskytovania NFP </w:t>
      </w:r>
      <w:r w:rsidR="00585968" w:rsidRPr="00743A9E">
        <w:rPr>
          <w:rFonts w:ascii="Times New Roman" w:hAnsi="Times New Roman"/>
          <w:bCs/>
        </w:rPr>
        <w:t xml:space="preserve">podľa odsekov 6 a 7 tohto článku uviedol konkrétne Aktivity, ktorých sa týka pozastavenie poskytovania NFP, dôsledky uvedené v tomto odseku 9 sa </w:t>
      </w:r>
      <w:r w:rsidR="00AF28CD" w:rsidRPr="00743A9E">
        <w:rPr>
          <w:rFonts w:ascii="Times New Roman" w:hAnsi="Times New Roman"/>
          <w:bCs/>
        </w:rPr>
        <w:t xml:space="preserve">týkajú </w:t>
      </w:r>
      <w:r w:rsidR="00585968" w:rsidRPr="00743A9E">
        <w:rPr>
          <w:rFonts w:ascii="Times New Roman" w:hAnsi="Times New Roman"/>
          <w:bCs/>
        </w:rPr>
        <w:t xml:space="preserve">len v oznámení uvedených Aktivít a nimi generovaných výdavkov. </w:t>
      </w:r>
      <w:r w:rsidR="00F95970" w:rsidRPr="00743A9E">
        <w:rPr>
          <w:rFonts w:ascii="Times New Roman" w:hAnsi="Times New Roman"/>
          <w:bCs/>
        </w:rPr>
        <w:t xml:space="preserve">Poskytovateľ je povinný, ak ho o to Prijímateľ požiada, poskytnúť mu všetku požadovanú </w:t>
      </w:r>
      <w:r w:rsidR="009809B8" w:rsidRPr="00743A9E">
        <w:rPr>
          <w:rFonts w:ascii="Times New Roman" w:hAnsi="Times New Roman"/>
          <w:bCs/>
        </w:rPr>
        <w:t xml:space="preserve">nevyhnutnú </w:t>
      </w:r>
      <w:r w:rsidR="00F95970" w:rsidRPr="00743A9E">
        <w:rPr>
          <w:rFonts w:ascii="Times New Roman" w:hAnsi="Times New Roman"/>
          <w:bCs/>
        </w:rPr>
        <w:t xml:space="preserve">súčinnosť v súlade so Zmluvou </w:t>
      </w:r>
      <w:r w:rsidR="00637523">
        <w:rPr>
          <w:rFonts w:ascii="Times New Roman" w:hAnsi="Times New Roman"/>
          <w:bCs/>
        </w:rPr>
        <w:t xml:space="preserve">o </w:t>
      </w:r>
      <w:r w:rsidR="00F95970" w:rsidRPr="00743A9E">
        <w:rPr>
          <w:rFonts w:ascii="Times New Roman" w:hAnsi="Times New Roman"/>
          <w:bCs/>
        </w:rPr>
        <w:t>poskytnutí NFP na to, aby Prijímateľ bol schopný opäť pokračovať v Riadnej Realizácii</w:t>
      </w:r>
      <w:r w:rsidR="00850ED6" w:rsidRPr="00743A9E">
        <w:rPr>
          <w:rFonts w:ascii="Times New Roman" w:hAnsi="Times New Roman"/>
          <w:bCs/>
        </w:rPr>
        <w:t xml:space="preserve"> </w:t>
      </w:r>
      <w:r w:rsidR="00B6125F" w:rsidRPr="00743A9E">
        <w:rPr>
          <w:rFonts w:ascii="Times New Roman" w:hAnsi="Times New Roman"/>
          <w:bCs/>
        </w:rPr>
        <w:t xml:space="preserve">aktivít </w:t>
      </w:r>
      <w:r w:rsidR="00F95970" w:rsidRPr="00743A9E">
        <w:rPr>
          <w:rFonts w:ascii="Times New Roman" w:hAnsi="Times New Roman"/>
          <w:bCs/>
        </w:rPr>
        <w:t xml:space="preserve">Projektu. </w:t>
      </w:r>
    </w:p>
    <w:p w14:paraId="2ECFD976"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Výdavky realizované Prijímateľom počas obdobia </w:t>
      </w:r>
      <w:r w:rsidR="00763062" w:rsidRPr="00F30BBA">
        <w:rPr>
          <w:rFonts w:ascii="Times New Roman" w:hAnsi="Times New Roman"/>
          <w:bCs/>
        </w:rPr>
        <w:t xml:space="preserve">pozastavenia </w:t>
      </w:r>
      <w:r w:rsidR="00F95970" w:rsidRPr="00F30BBA">
        <w:rPr>
          <w:rFonts w:ascii="Times New Roman" w:hAnsi="Times New Roman"/>
          <w:bCs/>
        </w:rPr>
        <w:t>R</w:t>
      </w:r>
      <w:r w:rsidR="00763062" w:rsidRPr="00F30BBA">
        <w:rPr>
          <w:rFonts w:ascii="Times New Roman" w:hAnsi="Times New Roman"/>
          <w:bCs/>
        </w:rPr>
        <w:t xml:space="preserve">ealizácie </w:t>
      </w:r>
      <w:r w:rsidR="003E0F7C" w:rsidRPr="00F30BBA">
        <w:rPr>
          <w:rFonts w:ascii="Times New Roman" w:hAnsi="Times New Roman"/>
          <w:bCs/>
        </w:rPr>
        <w:t xml:space="preserve">hlavných </w:t>
      </w:r>
      <w:r w:rsidR="00763062" w:rsidRPr="00F30BBA">
        <w:rPr>
          <w:rFonts w:ascii="Times New Roman" w:hAnsi="Times New Roman"/>
          <w:bCs/>
        </w:rPr>
        <w:t xml:space="preserve">aktivít </w:t>
      </w:r>
      <w:r w:rsidRPr="00F30BBA">
        <w:rPr>
          <w:rFonts w:ascii="Times New Roman" w:hAnsi="Times New Roman"/>
          <w:bCs/>
        </w:rPr>
        <w:t>Projektu sa nebudú pokladať za oprávnené výdavky</w:t>
      </w:r>
      <w:r w:rsidR="003E0F7C" w:rsidRPr="00F30BBA">
        <w:rPr>
          <w:rFonts w:ascii="Times New Roman" w:hAnsi="Times New Roman"/>
          <w:bCs/>
        </w:rPr>
        <w:t>, a to ani výdavky vzťahujúce sa na podporné Aktivity vecne súvisiace s Realizáciou hlavných aktivít Projektu v tej časti, ktorá bola pozastavená</w:t>
      </w:r>
      <w:r w:rsidRPr="00F30BBA">
        <w:rPr>
          <w:rFonts w:ascii="Times New Roman" w:hAnsi="Times New Roman"/>
          <w:bCs/>
        </w:rPr>
        <w:t xml:space="preserve">. To neplatí pre tie výdavky realizované Prijímateľom, ktoré sú podľa prílohy č. </w:t>
      </w:r>
      <w:r w:rsidR="005473E0" w:rsidRPr="00F30BBA">
        <w:rPr>
          <w:rFonts w:ascii="Times New Roman" w:hAnsi="Times New Roman"/>
          <w:bCs/>
        </w:rPr>
        <w:t xml:space="preserve">3 </w:t>
      </w:r>
      <w:r w:rsidRPr="00F30BBA">
        <w:rPr>
          <w:rFonts w:ascii="Times New Roman" w:hAnsi="Times New Roman"/>
          <w:bCs/>
        </w:rPr>
        <w:t>(Rozpočet Projektu) zahrnuté pod</w:t>
      </w:r>
      <w:r w:rsidR="003F1EF2" w:rsidRPr="00F30BBA">
        <w:rPr>
          <w:rFonts w:ascii="Times New Roman" w:hAnsi="Times New Roman"/>
          <w:bCs/>
        </w:rPr>
        <w:t xml:space="preserve"> čas</w:t>
      </w:r>
      <w:r w:rsidR="00FE0A57" w:rsidRPr="00F30BBA">
        <w:rPr>
          <w:rFonts w:ascii="Times New Roman" w:hAnsi="Times New Roman"/>
          <w:bCs/>
        </w:rPr>
        <w:t>ťou P</w:t>
      </w:r>
      <w:r w:rsidR="003F1EF2" w:rsidRPr="00F30BBA">
        <w:rPr>
          <w:rFonts w:ascii="Times New Roman" w:hAnsi="Times New Roman"/>
          <w:bCs/>
        </w:rPr>
        <w:t>rojektu</w:t>
      </w:r>
      <w:r w:rsidRPr="00F30BBA">
        <w:rPr>
          <w:rFonts w:ascii="Times New Roman" w:hAnsi="Times New Roman"/>
          <w:bCs/>
        </w:rPr>
        <w:t>, ktor</w:t>
      </w:r>
      <w:r w:rsidR="00FE0A57" w:rsidRPr="00F30BBA">
        <w:rPr>
          <w:rFonts w:ascii="Times New Roman" w:hAnsi="Times New Roman"/>
          <w:bCs/>
        </w:rPr>
        <w:t>ej</w:t>
      </w:r>
      <w:r w:rsidRPr="00F30BBA">
        <w:rPr>
          <w:rFonts w:ascii="Times New Roman" w:hAnsi="Times New Roman"/>
          <w:bCs/>
        </w:rPr>
        <w:t xml:space="preserve"> realizácia nebola pozastavená v nadväznosti na oznámenie Prijímateľa podľa ods. </w:t>
      </w:r>
      <w:r w:rsidR="00FE0A57" w:rsidRPr="00F30BBA">
        <w:rPr>
          <w:rFonts w:ascii="Times New Roman" w:hAnsi="Times New Roman"/>
          <w:bCs/>
        </w:rPr>
        <w:t>5</w:t>
      </w:r>
      <w:r w:rsidRPr="00F30BBA">
        <w:rPr>
          <w:rFonts w:ascii="Times New Roman" w:hAnsi="Times New Roman"/>
          <w:bCs/>
        </w:rPr>
        <w:t xml:space="preserve"> tohto článku</w:t>
      </w:r>
      <w:r w:rsidR="001025B3" w:rsidRPr="00F30BBA">
        <w:rPr>
          <w:rFonts w:ascii="Times New Roman" w:hAnsi="Times New Roman"/>
          <w:bCs/>
        </w:rPr>
        <w:t xml:space="preserve"> VZP</w:t>
      </w:r>
      <w:r w:rsidRPr="00F30BBA">
        <w:rPr>
          <w:rFonts w:ascii="Times New Roman" w:hAnsi="Times New Roman"/>
          <w:bCs/>
        </w:rPr>
        <w:t xml:space="preserve">. Z hľadiska posúdenia oprávnenosti jednotlivého výdavku sa uplatní výnimka stanovená v odseku </w:t>
      </w:r>
      <w:r w:rsidR="00FE0A57" w:rsidRPr="00F30BBA">
        <w:rPr>
          <w:rFonts w:ascii="Times New Roman" w:hAnsi="Times New Roman"/>
          <w:bCs/>
        </w:rPr>
        <w:t>6</w:t>
      </w:r>
      <w:r w:rsidRPr="00F30BBA">
        <w:rPr>
          <w:rFonts w:ascii="Times New Roman" w:hAnsi="Times New Roman"/>
          <w:bCs/>
        </w:rPr>
        <w:t xml:space="preserve"> písm. c) vyššie.  </w:t>
      </w:r>
    </w:p>
    <w:p w14:paraId="76D64128"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Ak Prijímateľ má za to, že:</w:t>
      </w:r>
    </w:p>
    <w:p w14:paraId="148E8BB4" w14:textId="58F8E3BE" w:rsidR="00107570" w:rsidRPr="00F30BBA" w:rsidRDefault="00107570" w:rsidP="00F30BBA">
      <w:pPr>
        <w:numPr>
          <w:ilvl w:val="0"/>
          <w:numId w:val="12"/>
        </w:numPr>
        <w:tabs>
          <w:tab w:val="clear" w:pos="720"/>
          <w:tab w:val="num" w:pos="1440"/>
        </w:tabs>
        <w:spacing w:before="120" w:after="0" w:line="264" w:lineRule="auto"/>
        <w:ind w:left="1440" w:hanging="900"/>
        <w:jc w:val="both"/>
        <w:rPr>
          <w:rFonts w:ascii="Times New Roman" w:hAnsi="Times New Roman"/>
          <w:bCs/>
        </w:rPr>
      </w:pPr>
      <w:r w:rsidRPr="00F30BBA">
        <w:rPr>
          <w:rFonts w:ascii="Times New Roman" w:hAnsi="Times New Roman"/>
          <w:bCs/>
        </w:rPr>
        <w:t xml:space="preserve">odstránil zistené porušenia Zmluvy </w:t>
      </w:r>
      <w:r w:rsidRPr="00F30BBA">
        <w:rPr>
          <w:rFonts w:ascii="Times New Roman" w:hAnsi="Times New Roman"/>
        </w:rPr>
        <w:t xml:space="preserve">o poskytnutí NFP, ktoré sú </w:t>
      </w:r>
      <w:r w:rsidRPr="00F30BBA">
        <w:rPr>
          <w:rFonts w:ascii="Times New Roman" w:hAnsi="Times New Roman"/>
          <w:bCs/>
        </w:rPr>
        <w:t xml:space="preserve">v zmysle ods. </w:t>
      </w:r>
      <w:r w:rsidR="00121A28" w:rsidRPr="00F30BBA">
        <w:rPr>
          <w:rFonts w:ascii="Times New Roman" w:hAnsi="Times New Roman"/>
          <w:bCs/>
        </w:rPr>
        <w:t>6</w:t>
      </w:r>
      <w:r w:rsidRPr="00F30BBA">
        <w:rPr>
          <w:rFonts w:ascii="Times New Roman" w:hAnsi="Times New Roman"/>
          <w:bCs/>
        </w:rPr>
        <w:t xml:space="preserve"> tohto článku prekážkou pre poskytovanie NFP zo strany Poskytovateľa, s výnimkou písm. </w:t>
      </w:r>
      <w:r w:rsidR="008C499F" w:rsidRPr="00F30BBA">
        <w:rPr>
          <w:rFonts w:ascii="Times New Roman" w:hAnsi="Times New Roman"/>
          <w:bCs/>
        </w:rPr>
        <w:t xml:space="preserve">g) </w:t>
      </w:r>
      <w:r w:rsidR="00C55D35">
        <w:rPr>
          <w:rFonts w:ascii="Times New Roman" w:hAnsi="Times New Roman"/>
          <w:bCs/>
        </w:rPr>
        <w:t xml:space="preserve">a h) </w:t>
      </w:r>
      <w:r w:rsidR="008C499F" w:rsidRPr="00F30BBA">
        <w:rPr>
          <w:rFonts w:ascii="Times New Roman" w:hAnsi="Times New Roman"/>
          <w:bCs/>
        </w:rPr>
        <w:t>odseku 6 tohto článku</w:t>
      </w:r>
      <w:r w:rsidRPr="00F30BBA">
        <w:rPr>
          <w:rFonts w:ascii="Times New Roman" w:hAnsi="Times New Roman"/>
          <w:bCs/>
        </w:rPr>
        <w:t xml:space="preserve">, na ktoré sa toto ustanovenie odseku </w:t>
      </w:r>
      <w:r w:rsidR="00121A28" w:rsidRPr="00F30BBA">
        <w:rPr>
          <w:rFonts w:ascii="Times New Roman" w:hAnsi="Times New Roman"/>
          <w:bCs/>
        </w:rPr>
        <w:t>11</w:t>
      </w:r>
      <w:r w:rsidRPr="00F30BBA">
        <w:rPr>
          <w:rFonts w:ascii="Times New Roman" w:hAnsi="Times New Roman"/>
          <w:bCs/>
        </w:rPr>
        <w:t xml:space="preserve"> nevzťahuje, za podmienky, ak súčasne nedošlo k porušeniu povinnosti Prijímateľa, alebo </w:t>
      </w:r>
    </w:p>
    <w:p w14:paraId="3B9228B8" w14:textId="77777777" w:rsidR="00632BF1" w:rsidRPr="00F30BBA" w:rsidRDefault="00107570" w:rsidP="00F30BBA">
      <w:pPr>
        <w:numPr>
          <w:ilvl w:val="0"/>
          <w:numId w:val="12"/>
        </w:numPr>
        <w:tabs>
          <w:tab w:val="clear" w:pos="720"/>
          <w:tab w:val="num" w:pos="1440"/>
        </w:tabs>
        <w:spacing w:before="120" w:after="0" w:line="264" w:lineRule="auto"/>
        <w:ind w:left="1440" w:hanging="900"/>
        <w:jc w:val="both"/>
        <w:rPr>
          <w:rFonts w:ascii="Times New Roman" w:hAnsi="Times New Roman"/>
          <w:bCs/>
        </w:rPr>
      </w:pPr>
      <w:r w:rsidRPr="00F30BBA">
        <w:rPr>
          <w:rFonts w:ascii="Times New Roman" w:hAnsi="Times New Roman"/>
          <w:bCs/>
        </w:rPr>
        <w:t xml:space="preserve">došlo k zániku </w:t>
      </w:r>
      <w:r w:rsidR="00121A28" w:rsidRPr="00F30BBA">
        <w:rPr>
          <w:rFonts w:ascii="Times New Roman" w:hAnsi="Times New Roman"/>
          <w:bCs/>
        </w:rPr>
        <w:t>OVZ</w:t>
      </w:r>
      <w:r w:rsidRPr="00F30BBA">
        <w:rPr>
          <w:rFonts w:ascii="Times New Roman" w:hAnsi="Times New Roman"/>
          <w:bCs/>
        </w:rPr>
        <w:t xml:space="preserve">, ktoré sú v zmysle ods. </w:t>
      </w:r>
      <w:r w:rsidR="00121A28" w:rsidRPr="00F30BBA">
        <w:rPr>
          <w:rFonts w:ascii="Times New Roman" w:hAnsi="Times New Roman"/>
          <w:bCs/>
        </w:rPr>
        <w:t>6</w:t>
      </w:r>
      <w:r w:rsidRPr="00F30BBA">
        <w:rPr>
          <w:rFonts w:ascii="Times New Roman" w:hAnsi="Times New Roman"/>
          <w:bCs/>
        </w:rPr>
        <w:t xml:space="preserve"> tohto článku prekážkou pre poskytovanie NFP zo strany Poskytovateľa, alebo</w:t>
      </w:r>
    </w:p>
    <w:p w14:paraId="7130FAC0" w14:textId="77777777" w:rsidR="00107570" w:rsidRPr="008E5830" w:rsidRDefault="00632BF1" w:rsidP="00F30BBA">
      <w:pPr>
        <w:numPr>
          <w:ilvl w:val="0"/>
          <w:numId w:val="12"/>
        </w:numPr>
        <w:spacing w:before="120" w:after="0" w:line="264" w:lineRule="auto"/>
        <w:ind w:hanging="180"/>
        <w:jc w:val="both"/>
        <w:rPr>
          <w:rFonts w:ascii="Times New Roman" w:hAnsi="Times New Roman"/>
          <w:bCs/>
        </w:rPr>
      </w:pPr>
      <w:r w:rsidRPr="00F30BBA">
        <w:rPr>
          <w:rFonts w:ascii="Times New Roman" w:hAnsi="Times New Roman"/>
          <w:bCs/>
        </w:rPr>
        <w:tab/>
      </w:r>
      <w:r w:rsidR="00107570" w:rsidRPr="00F30BBA">
        <w:rPr>
          <w:rFonts w:ascii="Times New Roman" w:hAnsi="Times New Roman"/>
          <w:bCs/>
        </w:rPr>
        <w:t xml:space="preserve">odstránil </w:t>
      </w:r>
      <w:r w:rsidR="00956944" w:rsidRPr="00F30BBA">
        <w:rPr>
          <w:rFonts w:ascii="Times New Roman" w:hAnsi="Times New Roman"/>
          <w:bCs/>
        </w:rPr>
        <w:t>N</w:t>
      </w:r>
      <w:r w:rsidR="00107570" w:rsidRPr="00F30BBA">
        <w:rPr>
          <w:rFonts w:ascii="Times New Roman" w:hAnsi="Times New Roman"/>
          <w:bCs/>
        </w:rPr>
        <w:t xml:space="preserve">ezrovnalosť v zmysle ods. </w:t>
      </w:r>
      <w:r w:rsidR="00121A28" w:rsidRPr="00F30BBA">
        <w:rPr>
          <w:rFonts w:ascii="Times New Roman" w:hAnsi="Times New Roman"/>
          <w:bCs/>
        </w:rPr>
        <w:t>7</w:t>
      </w:r>
      <w:r w:rsidR="00107570" w:rsidRPr="008E5830">
        <w:rPr>
          <w:rFonts w:ascii="Times New Roman" w:hAnsi="Times New Roman"/>
          <w:bCs/>
        </w:rPr>
        <w:t xml:space="preserve"> tohto článku, </w:t>
      </w:r>
    </w:p>
    <w:p w14:paraId="7F1084C4" w14:textId="77777777" w:rsidR="00107570" w:rsidRPr="00743A9E" w:rsidRDefault="00107570" w:rsidP="00F30BBA">
      <w:pPr>
        <w:spacing w:before="120" w:line="264" w:lineRule="auto"/>
        <w:ind w:left="540"/>
        <w:jc w:val="both"/>
        <w:rPr>
          <w:rFonts w:ascii="Times New Roman" w:hAnsi="Times New Roman"/>
          <w:bCs/>
        </w:rPr>
      </w:pPr>
      <w:r w:rsidRPr="008E5830">
        <w:rPr>
          <w:rFonts w:ascii="Times New Roman" w:hAnsi="Times New Roman"/>
          <w:bCs/>
        </w:rPr>
        <w:t xml:space="preserve">je povinný bezodkladne doručiť Poskytovateľovi oznámenie o odstránení zistených porušení Zmluvy </w:t>
      </w:r>
      <w:r w:rsidRPr="008E5830">
        <w:rPr>
          <w:rFonts w:ascii="Times New Roman" w:hAnsi="Times New Roman"/>
        </w:rPr>
        <w:t>o poskytnutí NFP</w:t>
      </w:r>
      <w:r w:rsidRPr="000B14C5">
        <w:rPr>
          <w:rFonts w:ascii="Times New Roman" w:hAnsi="Times New Roman"/>
          <w:bCs/>
        </w:rPr>
        <w:t>. V prípade, ak obnoveniu poskytovania NFP Prijímateľovi nebráni iný vykonaný právny úkon alebo akákoľvek povinnosť Poskytovateľa vyplývajúca pre neho z </w:t>
      </w:r>
      <w:r w:rsidR="00121A28" w:rsidRPr="009868C6">
        <w:rPr>
          <w:rFonts w:ascii="Times New Roman" w:hAnsi="Times New Roman"/>
          <w:bCs/>
        </w:rPr>
        <w:t>P</w:t>
      </w:r>
      <w:r w:rsidRPr="009868C6">
        <w:rPr>
          <w:rFonts w:ascii="Times New Roman" w:hAnsi="Times New Roman"/>
          <w:bCs/>
        </w:rPr>
        <w:t>rávnych predpisov SR</w:t>
      </w:r>
      <w:r w:rsidR="00121A28" w:rsidRPr="00DE35EC">
        <w:rPr>
          <w:rFonts w:ascii="Times New Roman" w:hAnsi="Times New Roman"/>
          <w:bCs/>
        </w:rPr>
        <w:t xml:space="preserve"> alebo</w:t>
      </w:r>
      <w:r w:rsidRPr="00DE35EC">
        <w:rPr>
          <w:rFonts w:ascii="Times New Roman" w:hAnsi="Times New Roman"/>
          <w:bCs/>
        </w:rPr>
        <w:t xml:space="preserve"> </w:t>
      </w:r>
      <w:r w:rsidR="00121A28" w:rsidRPr="00603CEB">
        <w:rPr>
          <w:rFonts w:ascii="Times New Roman" w:hAnsi="Times New Roman"/>
          <w:bCs/>
        </w:rPr>
        <w:t xml:space="preserve">z </w:t>
      </w:r>
      <w:r w:rsidRPr="00603CEB">
        <w:rPr>
          <w:rFonts w:ascii="Times New Roman" w:hAnsi="Times New Roman"/>
          <w:bCs/>
        </w:rPr>
        <w:t>právnych aktov EÚ alebo z </w:t>
      </w:r>
      <w:r w:rsidR="00121A28" w:rsidRPr="00E91FC3">
        <w:rPr>
          <w:rFonts w:ascii="Times New Roman" w:hAnsi="Times New Roman"/>
          <w:bCs/>
        </w:rPr>
        <w:t>P</w:t>
      </w:r>
      <w:r w:rsidRPr="00E91FC3">
        <w:rPr>
          <w:rFonts w:ascii="Times New Roman" w:hAnsi="Times New Roman"/>
          <w:bCs/>
        </w:rPr>
        <w:t xml:space="preserve">rávnych dokumentov týkajúcich sa </w:t>
      </w:r>
      <w:r w:rsidR="00121A28" w:rsidRPr="000C24F1">
        <w:rPr>
          <w:rFonts w:ascii="Times New Roman" w:hAnsi="Times New Roman"/>
          <w:bCs/>
        </w:rPr>
        <w:t>N</w:t>
      </w:r>
      <w:r w:rsidRPr="000C24F1">
        <w:rPr>
          <w:rFonts w:ascii="Times New Roman" w:hAnsi="Times New Roman"/>
          <w:bCs/>
        </w:rPr>
        <w:t>ezrovnalostí a zároveň podľa ove</w:t>
      </w:r>
      <w:r w:rsidRPr="00C91876">
        <w:rPr>
          <w:rFonts w:ascii="Times New Roman" w:hAnsi="Times New Roman"/>
          <w:bCs/>
        </w:rPr>
        <w:t xml:space="preser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C97FA5">
        <w:rPr>
          <w:rFonts w:ascii="Times New Roman" w:hAnsi="Times New Roman"/>
          <w:bCs/>
        </w:rPr>
        <w:t>vyššie</w:t>
      </w:r>
      <w:r w:rsidR="00121A28" w:rsidRPr="00C97FA5">
        <w:rPr>
          <w:rFonts w:ascii="Times New Roman" w:hAnsi="Times New Roman"/>
          <w:bCs/>
        </w:rPr>
        <w:t>,</w:t>
      </w:r>
      <w:r w:rsidR="003F1EF2" w:rsidRPr="00C97FA5">
        <w:rPr>
          <w:rFonts w:ascii="Times New Roman" w:hAnsi="Times New Roman"/>
          <w:bCs/>
        </w:rPr>
        <w:t xml:space="preserve"> </w:t>
      </w:r>
      <w:r w:rsidRPr="00C97FA5">
        <w:rPr>
          <w:rFonts w:ascii="Times New Roman" w:hAnsi="Times New Roman"/>
          <w:bCs/>
        </w:rPr>
        <w:t xml:space="preserve">sa doba </w:t>
      </w:r>
      <w:r w:rsidR="00121A28" w:rsidRPr="002C6AFA">
        <w:rPr>
          <w:rFonts w:ascii="Times New Roman" w:hAnsi="Times New Roman"/>
          <w:bCs/>
        </w:rPr>
        <w:t>R</w:t>
      </w:r>
      <w:r w:rsidRPr="002C6AFA">
        <w:rPr>
          <w:rFonts w:ascii="Times New Roman" w:hAnsi="Times New Roman"/>
          <w:bCs/>
        </w:rPr>
        <w:t xml:space="preserve">ealizácie </w:t>
      </w:r>
      <w:r w:rsidR="009C514A" w:rsidRPr="002C6AFA">
        <w:rPr>
          <w:rFonts w:ascii="Times New Roman" w:hAnsi="Times New Roman"/>
          <w:bCs/>
        </w:rPr>
        <w:t xml:space="preserve">hlavných </w:t>
      </w:r>
      <w:r w:rsidR="00121A28" w:rsidRPr="002C6AFA">
        <w:rPr>
          <w:rFonts w:ascii="Times New Roman" w:hAnsi="Times New Roman"/>
          <w:bCs/>
        </w:rPr>
        <w:t xml:space="preserve">aktivít </w:t>
      </w:r>
      <w:r w:rsidRPr="002C6AFA">
        <w:rPr>
          <w:rFonts w:ascii="Times New Roman" w:hAnsi="Times New Roman"/>
          <w:bCs/>
        </w:rPr>
        <w:t>Projektu</w:t>
      </w:r>
      <w:r w:rsidRPr="002C6AFA" w:rsidDel="00C37DAF">
        <w:rPr>
          <w:rFonts w:ascii="Times New Roman" w:hAnsi="Times New Roman"/>
          <w:bCs/>
        </w:rPr>
        <w:t xml:space="preserve"> </w:t>
      </w:r>
      <w:r w:rsidR="003F1EF2" w:rsidRPr="002C6AFA">
        <w:rPr>
          <w:rFonts w:ascii="Times New Roman" w:hAnsi="Times New Roman"/>
          <w:bCs/>
        </w:rPr>
        <w:t xml:space="preserve">automaticky </w:t>
      </w:r>
      <w:r w:rsidRPr="002C6AFA">
        <w:rPr>
          <w:rFonts w:ascii="Times New Roman" w:hAnsi="Times New Roman"/>
          <w:bCs/>
        </w:rPr>
        <w:t>nepredlžuje o</w:t>
      </w:r>
      <w:r w:rsidR="0036535F" w:rsidRPr="002C6AFA">
        <w:rPr>
          <w:rFonts w:ascii="Times New Roman" w:hAnsi="Times New Roman"/>
          <w:bCs/>
        </w:rPr>
        <w:t> </w:t>
      </w:r>
      <w:r w:rsidRPr="002C6AFA">
        <w:rPr>
          <w:rFonts w:ascii="Times New Roman" w:hAnsi="Times New Roman"/>
          <w:bCs/>
        </w:rPr>
        <w:t>dobu</w:t>
      </w:r>
      <w:r w:rsidR="0036535F" w:rsidRPr="00901C88">
        <w:rPr>
          <w:rFonts w:ascii="Times New Roman" w:hAnsi="Times New Roman"/>
          <w:bCs/>
        </w:rPr>
        <w:t>,</w:t>
      </w:r>
      <w:r w:rsidRPr="00901C88">
        <w:rPr>
          <w:rFonts w:ascii="Times New Roman" w:hAnsi="Times New Roman"/>
          <w:bCs/>
        </w:rPr>
        <w:t xml:space="preserve"> </w:t>
      </w:r>
      <w:r w:rsidR="009C514A" w:rsidRPr="00901C88">
        <w:rPr>
          <w:rFonts w:ascii="Times New Roman" w:hAnsi="Times New Roman"/>
          <w:bCs/>
        </w:rPr>
        <w:t>počas ktorej Poskytovateľ pozastavil poskytovanie NFP a</w:t>
      </w:r>
      <w:r w:rsidRPr="00743A9E">
        <w:rPr>
          <w:rFonts w:ascii="Times New Roman" w:hAnsi="Times New Roman"/>
          <w:bCs/>
        </w:rPr>
        <w:t xml:space="preserve"> Prijímateľovi z tohto dôvodu nevzniká žiadne právo. </w:t>
      </w:r>
    </w:p>
    <w:p w14:paraId="37C25E7F" w14:textId="77777777" w:rsidR="00121A28" w:rsidRPr="00743A9E" w:rsidRDefault="00121A28" w:rsidP="00F30BBA">
      <w:pPr>
        <w:numPr>
          <w:ilvl w:val="1"/>
          <w:numId w:val="4"/>
        </w:numPr>
        <w:spacing w:before="120" w:after="0" w:line="264" w:lineRule="auto"/>
        <w:jc w:val="both"/>
        <w:rPr>
          <w:rFonts w:ascii="Times New Roman" w:hAnsi="Times New Roman"/>
          <w:lang w:eastAsia="sk-SK"/>
        </w:rPr>
      </w:pPr>
      <w:r w:rsidRPr="00743A9E">
        <w:rPr>
          <w:rFonts w:ascii="Times New Roman" w:hAnsi="Times New Roman"/>
          <w:lang w:eastAsia="sk-SK"/>
        </w:rPr>
        <w:lastRenderedPageBreak/>
        <w:t xml:space="preserve">V prípade zániku OVZ podľa ods. 6. tohto článku VZP sa Poskytovateľ zaväzuje </w:t>
      </w:r>
      <w:r w:rsidR="008C499F" w:rsidRPr="00743A9E">
        <w:rPr>
          <w:rFonts w:ascii="Times New Roman" w:hAnsi="Times New Roman"/>
          <w:lang w:eastAsia="sk-SK"/>
        </w:rPr>
        <w:t>B</w:t>
      </w:r>
      <w:r w:rsidR="00956D96" w:rsidRPr="00743A9E">
        <w:rPr>
          <w:rFonts w:ascii="Times New Roman" w:hAnsi="Times New Roman"/>
          <w:lang w:eastAsia="sk-SK"/>
        </w:rPr>
        <w:t xml:space="preserve">ezodkladne </w:t>
      </w:r>
      <w:r w:rsidRPr="00743A9E">
        <w:rPr>
          <w:rFonts w:ascii="Times New Roman" w:hAnsi="Times New Roman"/>
          <w:lang w:eastAsia="sk-SK"/>
        </w:rPr>
        <w:t xml:space="preserve">obnoviť poskytovanie NFP Prijímateľovi. </w:t>
      </w:r>
      <w:r w:rsidRPr="00743A9E">
        <w:rPr>
          <w:rFonts w:ascii="Times New Roman" w:hAnsi="Times New Roman"/>
          <w:lang w:eastAsia="sk-SK"/>
        </w:rPr>
        <w:tab/>
        <w:t xml:space="preserve"> </w:t>
      </w:r>
    </w:p>
    <w:p w14:paraId="36AFFB64" w14:textId="77777777" w:rsidR="00107570" w:rsidRPr="00743A9E" w:rsidRDefault="00107570" w:rsidP="00F30BBA">
      <w:pPr>
        <w:numPr>
          <w:ilvl w:val="1"/>
          <w:numId w:val="4"/>
        </w:numPr>
        <w:spacing w:before="120" w:after="0" w:line="264" w:lineRule="auto"/>
        <w:ind w:left="539" w:hanging="539"/>
        <w:jc w:val="both"/>
        <w:rPr>
          <w:rFonts w:ascii="Times New Roman" w:hAnsi="Times New Roman"/>
          <w:bCs/>
        </w:rPr>
      </w:pPr>
      <w:r w:rsidRPr="00743A9E">
        <w:rPr>
          <w:rFonts w:ascii="Times New Roman" w:hAnsi="Times New Roman"/>
        </w:rPr>
        <w:t xml:space="preserve">V každom momente pozastavenia Realizácie </w:t>
      </w:r>
      <w:r w:rsidR="00AD032B" w:rsidRPr="00743A9E">
        <w:rPr>
          <w:rFonts w:ascii="Times New Roman" w:hAnsi="Times New Roman"/>
        </w:rPr>
        <w:t xml:space="preserve">hlavných </w:t>
      </w:r>
      <w:r w:rsidRPr="00743A9E">
        <w:rPr>
          <w:rFonts w:ascii="Times New Roman" w:hAnsi="Times New Roman"/>
        </w:rPr>
        <w:t xml:space="preserve">aktivít Projektu z dôvodov existencie prekážky, ktorá má povahu </w:t>
      </w:r>
      <w:r w:rsidR="00121A28" w:rsidRPr="00743A9E">
        <w:rPr>
          <w:rFonts w:ascii="Times New Roman" w:hAnsi="Times New Roman"/>
        </w:rPr>
        <w:t>OVZ</w:t>
      </w:r>
      <w:r w:rsidRPr="00743A9E">
        <w:rPr>
          <w:rFonts w:ascii="Times New Roman" w:hAnsi="Times New Roman"/>
        </w:rPr>
        <w:t xml:space="preserve">, je Poskytovateľ oprávnený </w:t>
      </w:r>
      <w:r w:rsidR="003F1EF2" w:rsidRPr="00743A9E">
        <w:rPr>
          <w:rFonts w:ascii="Times New Roman" w:hAnsi="Times New Roman"/>
        </w:rPr>
        <w:t>s</w:t>
      </w:r>
      <w:r w:rsidRPr="00743A9E">
        <w:rPr>
          <w:rFonts w:ascii="Times New Roman" w:hAnsi="Times New Roman"/>
        </w:rPr>
        <w:t xml:space="preserve">kontrolovať, či trvá táto prekážka, a to postupom uvedeným v tejto Zmluve o poskytnutí NFP, v </w:t>
      </w:r>
      <w:r w:rsidR="00121A28" w:rsidRPr="00743A9E">
        <w:rPr>
          <w:rFonts w:ascii="Times New Roman" w:hAnsi="Times New Roman"/>
          <w:bCs/>
        </w:rPr>
        <w:t>P</w:t>
      </w:r>
      <w:r w:rsidRPr="00743A9E">
        <w:rPr>
          <w:rFonts w:ascii="Times New Roman" w:hAnsi="Times New Roman"/>
          <w:bCs/>
        </w:rPr>
        <w:t>rávnych predpisoch SR a právnych aktoch EÚ alebo v </w:t>
      </w:r>
      <w:r w:rsidR="00121A28" w:rsidRPr="00743A9E">
        <w:rPr>
          <w:rFonts w:ascii="Times New Roman" w:hAnsi="Times New Roman"/>
          <w:bCs/>
        </w:rPr>
        <w:t>P</w:t>
      </w:r>
      <w:r w:rsidRPr="00743A9E">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743A9E">
        <w:rPr>
          <w:rFonts w:ascii="Times New Roman" w:hAnsi="Times New Roman"/>
          <w:bCs/>
        </w:rPr>
        <w:t>P</w:t>
      </w:r>
      <w:r w:rsidRPr="00743A9E">
        <w:rPr>
          <w:rFonts w:ascii="Times New Roman" w:hAnsi="Times New Roman"/>
          <w:bCs/>
        </w:rPr>
        <w:t>rávnych predpisov SR, Výzvy alebo zmluvných záväzkov týkajúcich sa plnenia podľa tejto Zmluvy o poskytovaní NFP, najmä zmluvných a iných vzťahov s Dodávateľom.</w:t>
      </w:r>
    </w:p>
    <w:p w14:paraId="184BE939" w14:textId="77777777" w:rsidR="0045542C" w:rsidRPr="00743A9E" w:rsidRDefault="00107570" w:rsidP="00F30BBA">
      <w:pPr>
        <w:numPr>
          <w:ilvl w:val="1"/>
          <w:numId w:val="4"/>
        </w:numPr>
        <w:spacing w:before="120" w:line="264" w:lineRule="auto"/>
        <w:ind w:left="539" w:hanging="539"/>
        <w:jc w:val="both"/>
        <w:rPr>
          <w:rFonts w:ascii="Times New Roman" w:hAnsi="Times New Roman"/>
          <w:bCs/>
        </w:rPr>
      </w:pPr>
      <w:r w:rsidRPr="00743A9E">
        <w:rPr>
          <w:rFonts w:ascii="Times New Roman" w:hAnsi="Times New Roman"/>
          <w:bCs/>
        </w:rPr>
        <w:t xml:space="preserve">Účinky </w:t>
      </w:r>
      <w:r w:rsidR="00093490" w:rsidRPr="00743A9E">
        <w:rPr>
          <w:rFonts w:ascii="Times New Roman" w:hAnsi="Times New Roman"/>
          <w:bCs/>
        </w:rPr>
        <w:t>OVZ</w:t>
      </w:r>
      <w:r w:rsidRPr="00743A9E">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743A9E">
        <w:rPr>
          <w:rFonts w:ascii="Times New Roman" w:hAnsi="Times New Roman"/>
          <w:bCs/>
        </w:rPr>
        <w:t>OVZ</w:t>
      </w:r>
      <w:r w:rsidRPr="00743A9E">
        <w:rPr>
          <w:rFonts w:ascii="Times New Roman" w:hAnsi="Times New Roman"/>
          <w:bCs/>
        </w:rPr>
        <w:t xml:space="preserve">, je Prijímateľ povinný jednoznačne preukázať </w:t>
      </w:r>
      <w:r w:rsidR="00963948" w:rsidRPr="00743A9E">
        <w:rPr>
          <w:rFonts w:ascii="Times New Roman" w:hAnsi="Times New Roman"/>
          <w:bCs/>
        </w:rPr>
        <w:t xml:space="preserve">a oznámiť </w:t>
      </w:r>
      <w:r w:rsidRPr="00743A9E">
        <w:rPr>
          <w:rFonts w:ascii="Times New Roman" w:hAnsi="Times New Roman"/>
          <w:bCs/>
        </w:rPr>
        <w:t xml:space="preserve">Poskytovateľovi. </w:t>
      </w:r>
    </w:p>
    <w:p w14:paraId="333EE488" w14:textId="77777777" w:rsidR="00107570" w:rsidRPr="00743A9E" w:rsidRDefault="00107570" w:rsidP="00F30BBA">
      <w:pPr>
        <w:spacing w:before="120" w:line="264" w:lineRule="auto"/>
        <w:jc w:val="both"/>
        <w:rPr>
          <w:rFonts w:ascii="Times New Roman" w:hAnsi="Times New Roman"/>
          <w:b/>
        </w:rPr>
      </w:pPr>
      <w:r w:rsidRPr="00743A9E">
        <w:rPr>
          <w:rFonts w:ascii="Times New Roman" w:hAnsi="Times New Roman"/>
          <w:b/>
        </w:rPr>
        <w:t>Článok 9</w:t>
      </w:r>
      <w:r w:rsidRPr="00743A9E">
        <w:rPr>
          <w:rFonts w:ascii="Times New Roman" w:hAnsi="Times New Roman"/>
          <w:b/>
        </w:rPr>
        <w:tab/>
        <w:t>UKONČENIE ZMLUVY</w:t>
      </w:r>
    </w:p>
    <w:p w14:paraId="0ED2116C" w14:textId="77777777" w:rsidR="009F466D" w:rsidRPr="00743A9E" w:rsidRDefault="009F466D"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 xml:space="preserve">Zmluvné strany sa dohodli, že Zmluvu o poskytnutí NFP je možné ukončiť riadne alebo mimoriadne. </w:t>
      </w:r>
    </w:p>
    <w:p w14:paraId="2BF311CF" w14:textId="77777777" w:rsidR="00107570" w:rsidRPr="00743A9E" w:rsidRDefault="00963948"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Riadne ukončenie Zmluv</w:t>
      </w:r>
      <w:r w:rsidR="009F466D" w:rsidRPr="00743A9E">
        <w:rPr>
          <w:rFonts w:ascii="Times New Roman" w:hAnsi="Times New Roman"/>
          <w:bCs/>
        </w:rPr>
        <w:t>y</w:t>
      </w:r>
      <w:r w:rsidRPr="00743A9E">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743A9E">
        <w:rPr>
          <w:rFonts w:ascii="Times New Roman" w:hAnsi="Times New Roman"/>
          <w:bCs/>
        </w:rPr>
        <w:t xml:space="preserve">poslednej </w:t>
      </w:r>
      <w:r w:rsidRPr="00743A9E">
        <w:rPr>
          <w:rFonts w:ascii="Times New Roman" w:hAnsi="Times New Roman"/>
          <w:bCs/>
        </w:rPr>
        <w:t>Následnej monitorovacej správy Poskytovateľom</w:t>
      </w:r>
      <w:r w:rsidR="000D787C" w:rsidRPr="00743A9E">
        <w:rPr>
          <w:rFonts w:ascii="Times New Roman" w:hAnsi="Times New Roman"/>
          <w:bCs/>
        </w:rPr>
        <w:t>,</w:t>
      </w:r>
      <w:r w:rsidRPr="00743A9E">
        <w:rPr>
          <w:rFonts w:ascii="Times New Roman" w:hAnsi="Times New Roman"/>
          <w:bCs/>
        </w:rPr>
        <w:t xml:space="preserve"> pričom záväzky sa považujú za splnené podľa článku 7 ods. 7.2. zmluvy. </w:t>
      </w:r>
    </w:p>
    <w:p w14:paraId="26FF072B" w14:textId="77777777" w:rsidR="00107570" w:rsidRPr="00743A9E" w:rsidRDefault="00107570"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 xml:space="preserve">Mimoriadne ukončenie zmluvného vzťahu zo Zmluvy </w:t>
      </w:r>
      <w:r w:rsidRPr="00743A9E">
        <w:rPr>
          <w:rFonts w:ascii="Times New Roman" w:hAnsi="Times New Roman"/>
        </w:rPr>
        <w:t xml:space="preserve">o poskytnutí NFP </w:t>
      </w:r>
      <w:r w:rsidRPr="00743A9E">
        <w:rPr>
          <w:rFonts w:ascii="Times New Roman" w:hAnsi="Times New Roman"/>
          <w:bCs/>
        </w:rPr>
        <w:t>nastáva dohodou Zmluvných strán</w:t>
      </w:r>
      <w:r w:rsidR="00E05099" w:rsidRPr="00743A9E">
        <w:rPr>
          <w:rFonts w:ascii="Times New Roman" w:hAnsi="Times New Roman"/>
          <w:bCs/>
        </w:rPr>
        <w:t xml:space="preserve">, </w:t>
      </w:r>
      <w:r w:rsidRPr="00743A9E">
        <w:rPr>
          <w:rFonts w:ascii="Times New Roman" w:hAnsi="Times New Roman"/>
          <w:bCs/>
        </w:rPr>
        <w:t xml:space="preserve">odstúpením od Zmluvy </w:t>
      </w:r>
      <w:r w:rsidRPr="00743A9E">
        <w:rPr>
          <w:rFonts w:ascii="Times New Roman" w:hAnsi="Times New Roman"/>
        </w:rPr>
        <w:t>o poskytnutí NFP</w:t>
      </w:r>
      <w:r w:rsidR="00E05099" w:rsidRPr="00743A9E">
        <w:rPr>
          <w:rFonts w:ascii="Times New Roman" w:hAnsi="Times New Roman"/>
        </w:rPr>
        <w:t xml:space="preserve"> alebo </w:t>
      </w:r>
      <w:r w:rsidR="00E05099" w:rsidRPr="00743A9E">
        <w:rPr>
          <w:rFonts w:ascii="Times New Roman" w:hAnsi="Times New Roman"/>
          <w:bCs/>
        </w:rPr>
        <w:t>výpoveďou Zmluvy o poskytnutí NFP zo strany Prijímateľa</w:t>
      </w:r>
      <w:r w:rsidRPr="00743A9E">
        <w:rPr>
          <w:rFonts w:ascii="Times New Roman" w:hAnsi="Times New Roman"/>
          <w:bCs/>
        </w:rPr>
        <w:t>.</w:t>
      </w:r>
    </w:p>
    <w:p w14:paraId="20C2D5B7" w14:textId="77777777" w:rsidR="00107570" w:rsidRPr="00743A9E" w:rsidRDefault="00107570"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 xml:space="preserve">Od Zmluvy </w:t>
      </w:r>
      <w:r w:rsidRPr="00743A9E">
        <w:rPr>
          <w:rFonts w:ascii="Times New Roman" w:hAnsi="Times New Roman"/>
        </w:rPr>
        <w:t xml:space="preserve">o poskytnutí NFP </w:t>
      </w:r>
      <w:r w:rsidRPr="00743A9E">
        <w:rPr>
          <w:rFonts w:ascii="Times New Roman" w:hAnsi="Times New Roman"/>
          <w:bCs/>
        </w:rPr>
        <w:t xml:space="preserve">môže Prijímateľ alebo Poskytovateľ odstúpiť v prípadoch podstatného porušenia Zmluvy </w:t>
      </w:r>
      <w:r w:rsidRPr="00743A9E">
        <w:rPr>
          <w:rFonts w:ascii="Times New Roman" w:hAnsi="Times New Roman"/>
        </w:rPr>
        <w:t>o poskytnutí NFP</w:t>
      </w:r>
      <w:r w:rsidRPr="00743A9E">
        <w:rPr>
          <w:rFonts w:ascii="Times New Roman" w:hAnsi="Times New Roman"/>
          <w:bCs/>
        </w:rPr>
        <w:t xml:space="preserve">, nepodstatného porušenia Zmluvy </w:t>
      </w:r>
      <w:r w:rsidRPr="00743A9E">
        <w:rPr>
          <w:rFonts w:ascii="Times New Roman" w:hAnsi="Times New Roman"/>
        </w:rPr>
        <w:t>o poskytnutí NFP</w:t>
      </w:r>
      <w:r w:rsidRPr="00743A9E">
        <w:rPr>
          <w:rFonts w:ascii="Times New Roman" w:hAnsi="Times New Roman"/>
          <w:bCs/>
        </w:rPr>
        <w:t xml:space="preserve"> a ďalej v prípadoch, ktoré ustanovuje Zmluva </w:t>
      </w:r>
      <w:r w:rsidRPr="00743A9E">
        <w:rPr>
          <w:rFonts w:ascii="Times New Roman" w:hAnsi="Times New Roman"/>
        </w:rPr>
        <w:t>o poskytnutí NFP</w:t>
      </w:r>
      <w:r w:rsidRPr="00743A9E">
        <w:rPr>
          <w:rFonts w:ascii="Times New Roman" w:hAnsi="Times New Roman"/>
          <w:bCs/>
        </w:rPr>
        <w:t xml:space="preserve"> alebo </w:t>
      </w:r>
      <w:r w:rsidR="00FF3C89" w:rsidRPr="00743A9E">
        <w:rPr>
          <w:rFonts w:ascii="Times New Roman" w:hAnsi="Times New Roman"/>
          <w:bCs/>
        </w:rPr>
        <w:t>P</w:t>
      </w:r>
      <w:r w:rsidRPr="00743A9E">
        <w:rPr>
          <w:rFonts w:ascii="Times New Roman" w:hAnsi="Times New Roman"/>
          <w:bCs/>
        </w:rPr>
        <w:t>rávne predpisy SR a právne akty EÚ</w:t>
      </w:r>
      <w:r w:rsidR="006A7F87" w:rsidRPr="00743A9E">
        <w:rPr>
          <w:rFonts w:ascii="Times New Roman" w:hAnsi="Times New Roman"/>
          <w:bCs/>
        </w:rPr>
        <w:t xml:space="preserve">. </w:t>
      </w:r>
      <w:r w:rsidR="009F466D" w:rsidRPr="00743A9E">
        <w:rPr>
          <w:rFonts w:ascii="Times New Roman" w:hAnsi="Times New Roman"/>
          <w:bCs/>
        </w:rPr>
        <w:t xml:space="preserve">Zmluvné strany </w:t>
      </w:r>
      <w:r w:rsidR="006A7F87" w:rsidRPr="00743A9E">
        <w:rPr>
          <w:rFonts w:ascii="Times New Roman" w:hAnsi="Times New Roman"/>
          <w:bCs/>
        </w:rPr>
        <w:t xml:space="preserve">sa </w:t>
      </w:r>
      <w:r w:rsidR="009F466D" w:rsidRPr="00743A9E">
        <w:rPr>
          <w:rFonts w:ascii="Times New Roman" w:hAnsi="Times New Roman"/>
          <w:bCs/>
        </w:rPr>
        <w:t>dohodli, že pre odstúpenie od Zmluvy o poskytnutí NFP platia všeobecn</w:t>
      </w:r>
      <w:r w:rsidR="006A7F87" w:rsidRPr="00743A9E">
        <w:rPr>
          <w:rFonts w:ascii="Times New Roman" w:hAnsi="Times New Roman"/>
          <w:bCs/>
        </w:rPr>
        <w:t>é</w:t>
      </w:r>
      <w:r w:rsidR="009F466D" w:rsidRPr="00743A9E">
        <w:rPr>
          <w:rFonts w:ascii="Times New Roman" w:hAnsi="Times New Roman"/>
          <w:bCs/>
        </w:rPr>
        <w:t xml:space="preserve"> ustanovenia Obchodného zákonníka o odstúpení od zmluvy (§344 a nasl. Obch. zák.)</w:t>
      </w:r>
      <w:r w:rsidR="006A7F87" w:rsidRPr="00743A9E">
        <w:rPr>
          <w:rFonts w:ascii="Times New Roman" w:hAnsi="Times New Roman"/>
          <w:bCs/>
        </w:rPr>
        <w:t xml:space="preserve">, ak nie je v Zmluve o poskytnutí NFP uvedené osobitné dojednanie Zmluvných strán, ktorým sa </w:t>
      </w:r>
      <w:r w:rsidR="009F466D" w:rsidRPr="00743A9E">
        <w:rPr>
          <w:rFonts w:ascii="Times New Roman" w:hAnsi="Times New Roman"/>
          <w:bCs/>
        </w:rPr>
        <w:t>nahrádzajú zákonné ustanovenia</w:t>
      </w:r>
      <w:r w:rsidR="006A7F87" w:rsidRPr="00743A9E">
        <w:rPr>
          <w:rFonts w:ascii="Times New Roman" w:hAnsi="Times New Roman"/>
          <w:bCs/>
        </w:rPr>
        <w:t>. Zmluvné strany sa osobitne dohodli, že</w:t>
      </w:r>
      <w:r w:rsidR="009F466D" w:rsidRPr="00743A9E">
        <w:rPr>
          <w:rFonts w:ascii="Times New Roman" w:hAnsi="Times New Roman"/>
          <w:bCs/>
        </w:rPr>
        <w:t xml:space="preserve">: </w:t>
      </w:r>
    </w:p>
    <w:p w14:paraId="6D8D7FD4"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Porušenie Zmluvy </w:t>
      </w:r>
      <w:r w:rsidRPr="00743A9E">
        <w:rPr>
          <w:rFonts w:ascii="Times New Roman" w:hAnsi="Times New Roman"/>
        </w:rPr>
        <w:t xml:space="preserve">o poskytnutí NFP </w:t>
      </w:r>
      <w:r w:rsidRPr="00743A9E">
        <w:rPr>
          <w:rFonts w:ascii="Times New Roman" w:hAnsi="Times New Roman"/>
          <w:bCs/>
        </w:rPr>
        <w:t xml:space="preserve">je podstatné, ak strana porušujúca Zmluvu </w:t>
      </w:r>
      <w:r w:rsidRPr="00743A9E">
        <w:rPr>
          <w:rFonts w:ascii="Times New Roman" w:hAnsi="Times New Roman"/>
        </w:rPr>
        <w:t xml:space="preserve">o poskytnutí NFP </w:t>
      </w:r>
      <w:r w:rsidRPr="00743A9E">
        <w:rPr>
          <w:rFonts w:ascii="Times New Roman" w:hAnsi="Times New Roman"/>
          <w:bCs/>
        </w:rPr>
        <w:t xml:space="preserve">vedela v čase uzavretia Zmluvy </w:t>
      </w:r>
      <w:r w:rsidRPr="00743A9E">
        <w:rPr>
          <w:rFonts w:ascii="Times New Roman" w:hAnsi="Times New Roman"/>
        </w:rPr>
        <w:t xml:space="preserve">o poskytnutí NFP </w:t>
      </w:r>
      <w:r w:rsidRPr="00743A9E">
        <w:rPr>
          <w:rFonts w:ascii="Times New Roman" w:hAnsi="Times New Roman"/>
          <w:bCs/>
        </w:rPr>
        <w:t xml:space="preserve">alebo v tomto čase bolo rozumné predvídať s prihliadnutím na účel Zmluvy </w:t>
      </w:r>
      <w:r w:rsidRPr="00743A9E">
        <w:rPr>
          <w:rFonts w:ascii="Times New Roman" w:hAnsi="Times New Roman"/>
        </w:rPr>
        <w:t>o poskytnutí NFP</w:t>
      </w:r>
      <w:r w:rsidRPr="00743A9E">
        <w:rPr>
          <w:rFonts w:ascii="Times New Roman" w:hAnsi="Times New Roman"/>
          <w:bCs/>
        </w:rPr>
        <w:t xml:space="preserve">, ktorý vyplynul z jej obsahu alebo z okolností, za ktorých bola Zmluva </w:t>
      </w:r>
      <w:r w:rsidRPr="00743A9E">
        <w:rPr>
          <w:rFonts w:ascii="Times New Roman" w:hAnsi="Times New Roman"/>
        </w:rPr>
        <w:t xml:space="preserve">o poskytnutí NFP </w:t>
      </w:r>
      <w:r w:rsidRPr="00743A9E">
        <w:rPr>
          <w:rFonts w:ascii="Times New Roman" w:hAnsi="Times New Roman"/>
          <w:bCs/>
        </w:rPr>
        <w:t xml:space="preserve">uzavretá, že druhá Zmluvná strana nebude mať záujem na plnení povinností pri takom porušení Zmluvy </w:t>
      </w:r>
      <w:r w:rsidRPr="00743A9E">
        <w:rPr>
          <w:rFonts w:ascii="Times New Roman" w:hAnsi="Times New Roman"/>
        </w:rPr>
        <w:t xml:space="preserve">o poskytnutí NFP </w:t>
      </w:r>
      <w:r w:rsidRPr="00743A9E">
        <w:rPr>
          <w:rFonts w:ascii="Times New Roman" w:hAnsi="Times New Roman"/>
          <w:bCs/>
        </w:rPr>
        <w:t xml:space="preserve">alebo v prípadoch, ak tak ustanovuje Zmluva </w:t>
      </w:r>
      <w:r w:rsidRPr="00743A9E">
        <w:rPr>
          <w:rFonts w:ascii="Times New Roman" w:hAnsi="Times New Roman"/>
        </w:rPr>
        <w:t>o poskytnutí NFP</w:t>
      </w:r>
      <w:r w:rsidRPr="00743A9E">
        <w:rPr>
          <w:rFonts w:ascii="Times New Roman" w:hAnsi="Times New Roman"/>
          <w:bCs/>
        </w:rPr>
        <w:t xml:space="preserve">. </w:t>
      </w:r>
    </w:p>
    <w:p w14:paraId="686DEA9D" w14:textId="77777777" w:rsidR="009F466D" w:rsidRPr="00E47CE9" w:rsidRDefault="009F466D" w:rsidP="00F30BBA">
      <w:pPr>
        <w:numPr>
          <w:ilvl w:val="1"/>
          <w:numId w:val="5"/>
        </w:numPr>
        <w:spacing w:before="120" w:after="0" w:line="264" w:lineRule="auto"/>
        <w:jc w:val="both"/>
        <w:rPr>
          <w:rFonts w:ascii="Times New Roman" w:hAnsi="Times New Roman"/>
          <w:bCs/>
        </w:rPr>
      </w:pPr>
      <w:r w:rsidRPr="00E47CE9">
        <w:rPr>
          <w:rFonts w:ascii="Times New Roman" w:hAnsi="Times New Roman"/>
          <w:bCs/>
        </w:rPr>
        <w:t xml:space="preserve">Na účely Zmluvy </w:t>
      </w:r>
      <w:r w:rsidRPr="00E47CE9">
        <w:rPr>
          <w:rFonts w:ascii="Times New Roman" w:hAnsi="Times New Roman"/>
        </w:rPr>
        <w:t xml:space="preserve">o poskytnutí NFP </w:t>
      </w:r>
      <w:r w:rsidRPr="00E47CE9">
        <w:rPr>
          <w:rFonts w:ascii="Times New Roman" w:hAnsi="Times New Roman"/>
          <w:bCs/>
        </w:rPr>
        <w:t xml:space="preserve">sa za podstatné porušenie Zmluvy </w:t>
      </w:r>
      <w:r w:rsidRPr="00E47CE9">
        <w:rPr>
          <w:rFonts w:ascii="Times New Roman" w:hAnsi="Times New Roman"/>
        </w:rPr>
        <w:t xml:space="preserve">o poskytnutí NFP </w:t>
      </w:r>
      <w:r w:rsidRPr="00E47CE9">
        <w:rPr>
          <w:rFonts w:ascii="Times New Roman" w:hAnsi="Times New Roman"/>
          <w:bCs/>
        </w:rPr>
        <w:t>zo strany Prijímateľa považuje najmä:</w:t>
      </w:r>
    </w:p>
    <w:p w14:paraId="5BCE79F3" w14:textId="77777777" w:rsidR="009F466D" w:rsidRPr="00E47CE9" w:rsidRDefault="009F466D"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vznik takých okolností na strane Prijímateľa</w:t>
      </w:r>
      <w:r w:rsidR="009075AC" w:rsidRPr="00E47CE9">
        <w:rPr>
          <w:rFonts w:ascii="Times New Roman" w:hAnsi="Times New Roman"/>
          <w:bCs/>
        </w:rPr>
        <w:t xml:space="preserve"> </w:t>
      </w:r>
      <w:r w:rsidR="009075AC" w:rsidRPr="00FF75F3">
        <w:rPr>
          <w:rFonts w:ascii="Times New Roman" w:hAnsi="Times New Roman"/>
          <w:bCs/>
          <w:highlight w:val="lightGray"/>
        </w:rPr>
        <w:t>alebo Partnera</w:t>
      </w:r>
      <w:r w:rsidRPr="00E47CE9">
        <w:rPr>
          <w:rFonts w:ascii="Times New Roman" w:hAnsi="Times New Roman"/>
          <w:bCs/>
        </w:rPr>
        <w:t xml:space="preserve">, v dôsledku ktorých bude zmarené dosiahnutie účelu Zmluvy </w:t>
      </w:r>
      <w:r w:rsidRPr="00E47CE9">
        <w:rPr>
          <w:rFonts w:ascii="Times New Roman" w:hAnsi="Times New Roman"/>
        </w:rPr>
        <w:t xml:space="preserve">o poskytnutí NFP </w:t>
      </w:r>
      <w:r w:rsidRPr="00E47CE9">
        <w:rPr>
          <w:rFonts w:ascii="Times New Roman" w:hAnsi="Times New Roman"/>
          <w:bCs/>
        </w:rPr>
        <w:t>a/alebo cieľa Projektu a súčasne nepôjde o OVZ,</w:t>
      </w:r>
    </w:p>
    <w:p w14:paraId="1B295538" w14:textId="77777777" w:rsidR="009F466D" w:rsidRPr="00743A9E" w:rsidRDefault="009075AC" w:rsidP="00F30BBA">
      <w:pPr>
        <w:numPr>
          <w:ilvl w:val="2"/>
          <w:numId w:val="5"/>
        </w:numPr>
        <w:spacing w:before="120" w:after="0" w:line="264" w:lineRule="auto"/>
        <w:jc w:val="both"/>
        <w:rPr>
          <w:rFonts w:ascii="Times New Roman" w:hAnsi="Times New Roman"/>
          <w:bCs/>
        </w:rPr>
      </w:pPr>
      <w:r w:rsidRPr="00743A9E">
        <w:rPr>
          <w:rFonts w:ascii="Times New Roman" w:hAnsi="Times New Roman"/>
          <w:bCs/>
        </w:rPr>
        <w:lastRenderedPageBreak/>
        <w:t>neaplikuje sa</w:t>
      </w:r>
      <w:r w:rsidR="009F466D" w:rsidRPr="00743A9E">
        <w:rPr>
          <w:rFonts w:ascii="Times New Roman" w:hAnsi="Times New Roman"/>
        </w:rPr>
        <w:t xml:space="preserve">,  </w:t>
      </w:r>
    </w:p>
    <w:p w14:paraId="1BB6F513" w14:textId="77777777" w:rsidR="009F466D" w:rsidRPr="00743A9E" w:rsidRDefault="009F466D" w:rsidP="00F30BBA">
      <w:pPr>
        <w:numPr>
          <w:ilvl w:val="2"/>
          <w:numId w:val="5"/>
        </w:numPr>
        <w:spacing w:before="120" w:after="0" w:line="264" w:lineRule="auto"/>
        <w:jc w:val="both"/>
        <w:rPr>
          <w:rFonts w:ascii="Times New Roman" w:hAnsi="Times New Roman"/>
          <w:bCs/>
        </w:rPr>
      </w:pPr>
      <w:r w:rsidRPr="00743A9E">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743A9E">
        <w:rPr>
          <w:rFonts w:ascii="Times New Roman" w:hAnsi="Times New Roman"/>
        </w:rPr>
        <w:t>príspevku</w:t>
      </w:r>
      <w:r w:rsidRPr="00743A9E">
        <w:rPr>
          <w:rFonts w:ascii="Times New Roman" w:hAnsi="Times New Roman"/>
        </w:rPr>
        <w:t xml:space="preserve"> zostáva z objektívneho hľadiska splnená, ale iným spôsobom, ako bolo uvedené v Schválenej žiadosti o NFP, </w:t>
      </w:r>
    </w:p>
    <w:p w14:paraId="54E4A86D" w14:textId="77777777" w:rsidR="009F466D" w:rsidRPr="00743A9E" w:rsidRDefault="009F466D" w:rsidP="00F30BBA">
      <w:pPr>
        <w:numPr>
          <w:ilvl w:val="2"/>
          <w:numId w:val="5"/>
        </w:numPr>
        <w:spacing w:before="120" w:after="0" w:line="264" w:lineRule="auto"/>
        <w:jc w:val="both"/>
        <w:rPr>
          <w:rFonts w:ascii="Times New Roman" w:hAnsi="Times New Roman"/>
          <w:bCs/>
        </w:rPr>
      </w:pPr>
      <w:r w:rsidRPr="00743A9E">
        <w:rPr>
          <w:rFonts w:ascii="Times New Roman" w:hAnsi="Times New Roman"/>
        </w:rPr>
        <w:t xml:space="preserve">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 </w:t>
      </w:r>
      <w:r w:rsidR="006C446A" w:rsidRPr="00743A9E">
        <w:rPr>
          <w:rFonts w:ascii="Times New Roman" w:hAnsi="Times New Roman"/>
        </w:rPr>
        <w:t xml:space="preserve">Následné monitorovanie </w:t>
      </w:r>
      <w:r w:rsidRPr="00743A9E">
        <w:rPr>
          <w:rFonts w:ascii="Times New Roman" w:hAnsi="Times New Roman"/>
        </w:rPr>
        <w:t xml:space="preserve">Projektu, účel Zmluvy o poskytnutí NFP alebo cieľ Projektu, že ju (ich) nemožno napraviť, </w:t>
      </w:r>
    </w:p>
    <w:p w14:paraId="631E4539" w14:textId="77777777" w:rsidR="009F466D" w:rsidRPr="00F30BBA" w:rsidRDefault="009F466D" w:rsidP="00F30BBA">
      <w:pPr>
        <w:numPr>
          <w:ilvl w:val="2"/>
          <w:numId w:val="5"/>
        </w:numPr>
        <w:spacing w:before="120" w:after="0" w:line="264" w:lineRule="auto"/>
        <w:jc w:val="both"/>
        <w:rPr>
          <w:rFonts w:ascii="Times New Roman" w:hAnsi="Times New Roman"/>
          <w:b/>
        </w:rPr>
      </w:pPr>
      <w:r w:rsidRPr="00F30BBA">
        <w:rPr>
          <w:rFonts w:ascii="Times New Roman" w:hAnsi="Times New Roman"/>
          <w:bCs/>
        </w:rPr>
        <w:t xml:space="preserve">poskytnutie nepravdivých alebo zavádzajúcich informácií Poskytovateľovi v súvislosti so Zmluvou </w:t>
      </w:r>
      <w:r w:rsidRPr="00F30BBA">
        <w:rPr>
          <w:rFonts w:ascii="Times New Roman" w:hAnsi="Times New Roman"/>
        </w:rPr>
        <w:t xml:space="preserve">o poskytnutí NFP </w:t>
      </w:r>
      <w:r w:rsidRPr="00F30BBA">
        <w:rPr>
          <w:rFonts w:ascii="Times New Roman" w:hAnsi="Times New Roman"/>
          <w:bCs/>
        </w:rPr>
        <w:t xml:space="preserve">počas </w:t>
      </w:r>
      <w:r w:rsidR="006C446A" w:rsidRPr="00F30BBA">
        <w:rPr>
          <w:rFonts w:ascii="Times New Roman" w:hAnsi="Times New Roman"/>
          <w:bCs/>
        </w:rPr>
        <w:t xml:space="preserve">účinnosti </w:t>
      </w:r>
      <w:r w:rsidRPr="00F30BBA">
        <w:rPr>
          <w:rFonts w:ascii="Times New Roman" w:hAnsi="Times New Roman"/>
          <w:bCs/>
        </w:rPr>
        <w:t xml:space="preserve">Zmluvy </w:t>
      </w:r>
      <w:r w:rsidRPr="00F30BBA">
        <w:rPr>
          <w:rFonts w:ascii="Times New Roman" w:hAnsi="Times New Roman"/>
        </w:rPr>
        <w:t>o poskytnutí NFP</w:t>
      </w:r>
      <w:r w:rsidRPr="00F30BBA">
        <w:rPr>
          <w:rFonts w:ascii="Times New Roman" w:hAnsi="Times New Roman"/>
          <w:bCs/>
        </w:rPr>
        <w:t xml:space="preserve"> ako aj v čase od podania Žiadosti o NFP Poskytovateľovi,</w:t>
      </w:r>
      <w:r w:rsidR="000D787C" w:rsidRPr="00F30BBA">
        <w:rPr>
          <w:rFonts w:ascii="Times New Roman" w:hAnsi="Times New Roman"/>
          <w:bCs/>
        </w:rPr>
        <w:t xml:space="preserve"> kto</w:t>
      </w:r>
      <w:r w:rsidR="007F6C8D" w:rsidRPr="00F30BBA">
        <w:rPr>
          <w:rFonts w:ascii="Times New Roman" w:hAnsi="Times New Roman"/>
          <w:bCs/>
        </w:rPr>
        <w:t xml:space="preserve">rých spoločným základom je skutočnosť, že Prijímateľ nekonal dobromyseľne alebo </w:t>
      </w:r>
      <w:r w:rsidR="00DD7DAF" w:rsidRPr="00F30BBA">
        <w:rPr>
          <w:rFonts w:ascii="Times New Roman" w:hAnsi="Times New Roman"/>
          <w:bCs/>
        </w:rPr>
        <w:t xml:space="preserve">v súvislosti s týmito informáciami </w:t>
      </w:r>
      <w:r w:rsidR="007F6C8D" w:rsidRPr="00F30BBA">
        <w:rPr>
          <w:rFonts w:ascii="Times New Roman" w:hAnsi="Times New Roman"/>
          <w:bCs/>
        </w:rPr>
        <w:t xml:space="preserve">Prijímateľ vykonal úkon v súvislosti s Projektom, ktorý by v súlade so Zmluvou o poskytnutí NFP pri poskytnutí pravdivých údajov </w:t>
      </w:r>
      <w:r w:rsidR="003A58E3" w:rsidRPr="00F30BBA">
        <w:rPr>
          <w:rFonts w:ascii="Times New Roman" w:hAnsi="Times New Roman"/>
          <w:bCs/>
        </w:rPr>
        <w:t xml:space="preserve">nebol oprávnený </w:t>
      </w:r>
      <w:r w:rsidR="007F6C8D" w:rsidRPr="00F30BBA">
        <w:rPr>
          <w:rFonts w:ascii="Times New Roman" w:hAnsi="Times New Roman"/>
          <w:bCs/>
        </w:rPr>
        <w:t>vykonať, alebo by ho musel vykonať inak</w:t>
      </w:r>
      <w:r w:rsidR="00DD7DAF" w:rsidRPr="00F30BBA">
        <w:rPr>
          <w:rFonts w:ascii="Times New Roman" w:hAnsi="Times New Roman"/>
          <w:bCs/>
        </w:rPr>
        <w:t>,</w:t>
      </w:r>
      <w:r w:rsidR="003A58E3" w:rsidRPr="00F30BBA">
        <w:rPr>
          <w:rFonts w:ascii="Times New Roman" w:hAnsi="Times New Roman"/>
          <w:bCs/>
        </w:rPr>
        <w:t xml:space="preserve"> alebo</w:t>
      </w:r>
      <w:r w:rsidR="00DD7DAF" w:rsidRPr="00F30BBA">
        <w:rPr>
          <w:rFonts w:ascii="Times New Roman" w:hAnsi="Times New Roman"/>
          <w:bCs/>
        </w:rPr>
        <w:t xml:space="preserve"> na základe takto poskytnutých informácii</w:t>
      </w:r>
      <w:r w:rsidR="003A58E3" w:rsidRPr="00F30BBA">
        <w:rPr>
          <w:rFonts w:ascii="Times New Roman" w:hAnsi="Times New Roman"/>
          <w:bCs/>
        </w:rPr>
        <w:t xml:space="preserve"> Poskytovateľ vykonal úkon v súvislosti s Projektom, ktorý by inak nevykonal</w:t>
      </w:r>
      <w:r w:rsidR="00291178" w:rsidRPr="00F30BBA">
        <w:rPr>
          <w:rFonts w:ascii="Times New Roman" w:hAnsi="Times New Roman"/>
          <w:bCs/>
        </w:rPr>
        <w:t>; takýmto konaním je aj uvedenie nepravdivých alebo zavádzajúcich informácií p</w:t>
      </w:r>
      <w:r w:rsidR="00AA26FF" w:rsidRPr="00F30BBA">
        <w:rPr>
          <w:rFonts w:ascii="Times New Roman" w:hAnsi="Times New Roman"/>
          <w:bCs/>
        </w:rPr>
        <w:t>re účely určenia výšky NFP pri P</w:t>
      </w:r>
      <w:r w:rsidR="00291178" w:rsidRPr="00F30BBA">
        <w:rPr>
          <w:rFonts w:ascii="Times New Roman" w:hAnsi="Times New Roman"/>
          <w:bCs/>
        </w:rPr>
        <w:t>rojektoch generujúcich príjem</w:t>
      </w:r>
      <w:r w:rsidR="00637523">
        <w:rPr>
          <w:rFonts w:ascii="Times New Roman" w:hAnsi="Times New Roman"/>
          <w:bCs/>
        </w:rPr>
        <w:t>,</w:t>
      </w:r>
    </w:p>
    <w:p w14:paraId="1B527D91" w14:textId="77777777" w:rsidR="00403342" w:rsidRPr="00F30BBA" w:rsidRDefault="003F60D7"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F30BBA">
        <w:rPr>
          <w:rFonts w:ascii="Times New Roman" w:hAnsi="Times New Roman"/>
          <w:bCs/>
        </w:rPr>
        <w:t>a</w:t>
      </w:r>
      <w:r w:rsidRPr="00F30BBA">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46A7DFB1"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rPr>
        <w:t xml:space="preserve">neukončenie Realizácie </w:t>
      </w:r>
      <w:r w:rsidR="00AF28CD" w:rsidRPr="00F30BBA">
        <w:rPr>
          <w:rFonts w:ascii="Times New Roman" w:hAnsi="Times New Roman"/>
        </w:rPr>
        <w:t xml:space="preserve">hlavných </w:t>
      </w:r>
      <w:r w:rsidRPr="00F30BBA">
        <w:rPr>
          <w:rFonts w:ascii="Times New Roman" w:hAnsi="Times New Roman"/>
        </w:rPr>
        <w:t xml:space="preserve">aktivít Projektu </w:t>
      </w:r>
      <w:r w:rsidR="00E3462F" w:rsidRPr="00F30BBA">
        <w:rPr>
          <w:rFonts w:ascii="Times New Roman" w:hAnsi="Times New Roman"/>
        </w:rPr>
        <w:t xml:space="preserve"> do  termínu </w:t>
      </w:r>
      <w:r w:rsidRPr="00F30BBA">
        <w:rPr>
          <w:rFonts w:ascii="Times New Roman" w:hAnsi="Times New Roman"/>
        </w:rPr>
        <w:t xml:space="preserve">Ukončenia realizácie </w:t>
      </w:r>
      <w:r w:rsidR="00D167A2" w:rsidRPr="00F30BBA">
        <w:rPr>
          <w:rFonts w:ascii="Times New Roman" w:hAnsi="Times New Roman"/>
        </w:rPr>
        <w:t xml:space="preserve">hlavných </w:t>
      </w:r>
      <w:r w:rsidRPr="00F30BBA">
        <w:rPr>
          <w:rFonts w:ascii="Times New Roman" w:hAnsi="Times New Roman"/>
        </w:rPr>
        <w:t>aktivít Projektu uvedenom v Prílohe č. 2 Zmluvy o poskytnutí NFP</w:t>
      </w:r>
      <w:r w:rsidR="00D167A2" w:rsidRPr="00F30BBA">
        <w:rPr>
          <w:rFonts w:ascii="Times New Roman" w:hAnsi="Times New Roman"/>
        </w:rPr>
        <w:t>; o podstatné porušenie Zmluvy o poskytnutí NFP nejde, ak</w:t>
      </w:r>
      <w:r w:rsidRPr="00F30BBA">
        <w:rPr>
          <w:rFonts w:ascii="Times New Roman" w:hAnsi="Times New Roman"/>
        </w:rPr>
        <w:t xml:space="preserve"> Prijímateľ požiadal o predĺženie Realizácie </w:t>
      </w:r>
      <w:r w:rsidR="00D54576" w:rsidRPr="00F30BBA">
        <w:rPr>
          <w:rFonts w:ascii="Times New Roman" w:hAnsi="Times New Roman"/>
        </w:rPr>
        <w:t xml:space="preserve">hlavných </w:t>
      </w:r>
      <w:r w:rsidRPr="00F30BBA">
        <w:rPr>
          <w:rFonts w:ascii="Times New Roman" w:hAnsi="Times New Roman"/>
        </w:rPr>
        <w:t>aktivít Projektu v rámci oprávneného obdobia stanoveného vo Výzve a boli splnené podmienky na jej predĺženie v zmysle čl. 6 ods. 6.9 zmluvy; podstatné porušenie Zmluvy o poskytnutí NFP je dané vždy, ak dôjde k neschváleniu predĺženia doby Realizácie</w:t>
      </w:r>
      <w:r w:rsidR="00D54576" w:rsidRPr="00F30BBA">
        <w:rPr>
          <w:rFonts w:ascii="Times New Roman" w:hAnsi="Times New Roman"/>
        </w:rPr>
        <w:t xml:space="preserve"> hlavných</w:t>
      </w:r>
      <w:r w:rsidRPr="00F30BBA">
        <w:rPr>
          <w:rFonts w:ascii="Times New Roman" w:hAnsi="Times New Roman"/>
        </w:rPr>
        <w:t xml:space="preserve"> aktivít Projektu uvedené v čl. 6 ods. 6.9 písm. a) a </w:t>
      </w:r>
      <w:r w:rsidR="00F30BBA" w:rsidRPr="00F30BBA">
        <w:rPr>
          <w:rFonts w:ascii="Times New Roman" w:hAnsi="Times New Roman"/>
        </w:rPr>
        <w:t>b</w:t>
      </w:r>
      <w:r w:rsidRPr="00F30BBA">
        <w:rPr>
          <w:rFonts w:ascii="Times New Roman" w:hAnsi="Times New Roman"/>
        </w:rPr>
        <w:t xml:space="preserve">) zmluvy, </w:t>
      </w:r>
    </w:p>
    <w:p w14:paraId="313D7619"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porušenie záväzkov týkajúcich sa vecnej stránky Realizácie aktivít Projektu, ktoré majú podstatný vplyv na Projekt a jeho cieľ alebo na dosiahnutie účelu Zmluvy o poskytnutí NFP, najmä zastavenie alebo prerušenie Realizácie aktivít Projektu z dôvodov na strane Prijímateľa</w:t>
      </w:r>
      <w:r w:rsidR="009075AC" w:rsidRPr="00E47CE9">
        <w:rPr>
          <w:rFonts w:ascii="Times New Roman" w:hAnsi="Times New Roman"/>
          <w:bCs/>
        </w:rPr>
        <w:t xml:space="preserve"> </w:t>
      </w:r>
      <w:r w:rsidR="009075AC" w:rsidRPr="00FF75F3">
        <w:rPr>
          <w:rFonts w:ascii="Times New Roman" w:hAnsi="Times New Roman"/>
          <w:bCs/>
          <w:highlight w:val="lightGray"/>
        </w:rPr>
        <w:t>alebo Partnera</w:t>
      </w:r>
      <w:r w:rsidRPr="00E47CE9">
        <w:rPr>
          <w:rFonts w:ascii="Times New Roman" w:hAnsi="Times New Roman"/>
          <w:bCs/>
        </w:rPr>
        <w:t>, ak ho nie je možné podradiť pod dôvody uvedené v článku 8 VZP, porušenie povinností pri použití</w:t>
      </w:r>
      <w:r w:rsidRPr="00F30BBA">
        <w:rPr>
          <w:rFonts w:ascii="Times New Roman" w:hAnsi="Times New Roman"/>
          <w:bCs/>
        </w:rPr>
        <w:t xml:space="preserve"> NFP v zmysle článku 2 ods. 2.6 zmluvy, </w:t>
      </w:r>
    </w:p>
    <w:p w14:paraId="1DE86D08" w14:textId="77777777" w:rsidR="009F466D"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Pr>
          <w:rFonts w:ascii="Times New Roman" w:hAnsi="Times New Roman"/>
          <w:bCs/>
        </w:rPr>
        <w:t>,</w:t>
      </w:r>
      <w:r w:rsidRPr="00F30BBA">
        <w:rPr>
          <w:rFonts w:ascii="Times New Roman" w:hAnsi="Times New Roman"/>
          <w:bCs/>
        </w:rPr>
        <w:t xml:space="preserve"> ktoré boli vydané pre </w:t>
      </w:r>
      <w:r w:rsidRPr="00F30BBA">
        <w:rPr>
          <w:rFonts w:ascii="Times New Roman" w:hAnsi="Times New Roman"/>
          <w:bCs/>
        </w:rPr>
        <w:lastRenderedPageBreak/>
        <w:t xml:space="preserve">vykonanie Verejného obstarávania </w:t>
      </w:r>
      <w:r w:rsidR="009238AE" w:rsidRPr="00F30BBA">
        <w:rPr>
          <w:rFonts w:ascii="Times New Roman" w:hAnsi="Times New Roman"/>
          <w:bCs/>
        </w:rPr>
        <w:t xml:space="preserve">alebo iného postupu obstarávania </w:t>
      </w:r>
      <w:r w:rsidRPr="00F30BBA">
        <w:rPr>
          <w:rFonts w:ascii="Times New Roman" w:hAnsi="Times New Roman"/>
          <w:bCs/>
        </w:rPr>
        <w:t xml:space="preserve">zo strany </w:t>
      </w:r>
      <w:r w:rsidR="004D575F" w:rsidRPr="00F30BBA">
        <w:rPr>
          <w:rFonts w:ascii="Times New Roman" w:hAnsi="Times New Roman"/>
          <w:bCs/>
        </w:rPr>
        <w:t>Orgánov zapojených do riadenia, auditu a kontroly EŠIF vrátane finančného riadenia</w:t>
      </w:r>
      <w:r w:rsidRPr="00F30BBA">
        <w:rPr>
          <w:rFonts w:ascii="Times New Roman" w:hAnsi="Times New Roman"/>
        </w:rPr>
        <w:t xml:space="preserve">, ak boli Zverejnené, ak nedôjde k aplikácii postupu podľa §41 zákona o príspevku z EŠIF; porušenie záväzkov sa vzťahuje najmä na </w:t>
      </w:r>
      <w:r w:rsidR="006C5D80" w:rsidRPr="00F30BBA">
        <w:rPr>
          <w:rFonts w:ascii="Times New Roman" w:hAnsi="Times New Roman"/>
          <w:bCs/>
        </w:rPr>
        <w:t>porušeni</w:t>
      </w:r>
      <w:r w:rsidR="002E7D2F" w:rsidRPr="00F30BBA">
        <w:rPr>
          <w:rFonts w:ascii="Times New Roman" w:hAnsi="Times New Roman"/>
          <w:bCs/>
        </w:rPr>
        <w:t>e</w:t>
      </w:r>
      <w:r w:rsidR="006C5D80" w:rsidRPr="00F30BBA">
        <w:rPr>
          <w:rFonts w:ascii="Times New Roman" w:hAnsi="Times New Roman"/>
          <w:bCs/>
        </w:rPr>
        <w:t xml:space="preserve"> zákazu </w:t>
      </w:r>
      <w:r w:rsidRPr="00F30BBA">
        <w:rPr>
          <w:rFonts w:ascii="Times New Roman" w:hAnsi="Times New Roman"/>
          <w:bCs/>
        </w:rPr>
        <w:t xml:space="preserve">konfliktu záujmov pri vykonanom Verejnom obstarávaní </w:t>
      </w:r>
      <w:r w:rsidR="009238AE" w:rsidRPr="00F30BBA">
        <w:rPr>
          <w:rFonts w:ascii="Times New Roman" w:hAnsi="Times New Roman"/>
          <w:bCs/>
        </w:rPr>
        <w:t xml:space="preserve">alebo inom postupe obstarávania </w:t>
      </w:r>
      <w:r w:rsidRPr="00F30BBA">
        <w:rPr>
          <w:rFonts w:ascii="Times New Roman" w:hAnsi="Times New Roman"/>
          <w:bCs/>
        </w:rPr>
        <w:t>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w:t>
      </w:r>
      <w:r w:rsidR="009238AE" w:rsidRPr="00F30BBA">
        <w:rPr>
          <w:rFonts w:ascii="Times New Roman" w:hAnsi="Times New Roman"/>
          <w:bCs/>
        </w:rPr>
        <w:t xml:space="preserve"> alebo inom postupe obstarávania</w:t>
      </w:r>
      <w:r w:rsidRPr="00F30BBA">
        <w:rPr>
          <w:rFonts w:ascii="Times New Roman" w:hAnsi="Times New Roman"/>
          <w:bCs/>
        </w:rPr>
        <w:t xml:space="preserve">, ktorú identifikoval Poskytovateľ v rámci vykonávanej kontroly, bez ohľadu na to, či Protimonopolný úrad rozhodol o porušení zákona č. 136/2001 Z. z. o ochrane hospodárskej súťaže v znení neskorších predpisov; k aplikácii tohto </w:t>
      </w:r>
      <w:r w:rsidR="00905446" w:rsidRPr="00F30BBA">
        <w:rPr>
          <w:rFonts w:ascii="Times New Roman" w:hAnsi="Times New Roman"/>
          <w:bCs/>
        </w:rPr>
        <w:t>bodu ix</w:t>
      </w:r>
      <w:r w:rsidRPr="00F30BBA">
        <w:rPr>
          <w:rFonts w:ascii="Times New Roman" w:hAnsi="Times New Roman"/>
          <w:bCs/>
        </w:rPr>
        <w:t xml:space="preserve">) môže dôjsť kedykoľvek počas trvania Zmluvy o poskytnutí NFP v nadväznosti na vykonanú kontrolu </w:t>
      </w:r>
      <w:r w:rsidR="00CC2CD9" w:rsidRPr="00F30BBA">
        <w:rPr>
          <w:rFonts w:ascii="Times New Roman" w:hAnsi="Times New Roman"/>
          <w:bCs/>
        </w:rPr>
        <w:t xml:space="preserve">Prijímateľa </w:t>
      </w:r>
      <w:r w:rsidRPr="00F30BBA">
        <w:rPr>
          <w:rFonts w:ascii="Times New Roman" w:hAnsi="Times New Roman"/>
          <w:bCs/>
        </w:rPr>
        <w:t xml:space="preserve">bez ohľadu na výsledok predchádzajúcich kontrol alebo iných postupov aplikovaných vo vzťahu k Projektu zo strany Poskytovateľa alebo iného oprávneného orgánu, </w:t>
      </w:r>
    </w:p>
    <w:p w14:paraId="08ABF2F0" w14:textId="77777777" w:rsidR="00A42334" w:rsidRPr="00251737" w:rsidRDefault="00A42334" w:rsidP="00A42334">
      <w:pPr>
        <w:numPr>
          <w:ilvl w:val="2"/>
          <w:numId w:val="5"/>
        </w:numPr>
        <w:spacing w:before="120" w:after="0" w:line="264" w:lineRule="auto"/>
        <w:jc w:val="both"/>
        <w:rPr>
          <w:rFonts w:ascii="Times New Roman" w:hAnsi="Times New Roman"/>
          <w:bCs/>
        </w:rPr>
      </w:pPr>
      <w:r>
        <w:rPr>
          <w:rFonts w:ascii="Times New Roman" w:hAnsi="Times New Roman"/>
        </w:rPr>
        <w:t>a</w:t>
      </w:r>
      <w:r w:rsidRPr="00251737">
        <w:rPr>
          <w:rFonts w:ascii="Times New Roman" w:hAnsi="Times New Roman"/>
        </w:rPr>
        <w:t xml:space="preserve">k </w:t>
      </w:r>
      <w:r>
        <w:rPr>
          <w:rFonts w:ascii="Times New Roman" w:hAnsi="Times New Roman"/>
        </w:rPr>
        <w:t>P</w:t>
      </w:r>
      <w:r w:rsidRPr="00251737">
        <w:rPr>
          <w:rFonts w:ascii="Times New Roman" w:hAnsi="Times New Roman"/>
        </w:rPr>
        <w:t>rijímateľ podpíše zmluvu s úspešným uchádzačom pred riadnym ukončením kontroly podľa § 169 ods. 2 zákona o VO ako aj ex-ante</w:t>
      </w:r>
      <w:r>
        <w:rPr>
          <w:rFonts w:ascii="Times New Roman" w:hAnsi="Times New Roman"/>
        </w:rPr>
        <w:t xml:space="preserve"> </w:t>
      </w:r>
      <w:r w:rsidRPr="00251737">
        <w:rPr>
          <w:rFonts w:ascii="Times New Roman" w:hAnsi="Times New Roman"/>
        </w:rPr>
        <w:t xml:space="preserve">kontroly nadlimitných zákaziek </w:t>
      </w:r>
      <w:r>
        <w:rPr>
          <w:rFonts w:ascii="Times New Roman" w:hAnsi="Times New Roman"/>
        </w:rPr>
        <w:t>pred podpisom zmluvy s uchádzačom</w:t>
      </w:r>
      <w:r w:rsidRPr="00251737">
        <w:rPr>
          <w:rFonts w:ascii="Times New Roman" w:hAnsi="Times New Roman"/>
        </w:rPr>
        <w:t xml:space="preserve"> (ak podľa príručky pre prijímateľa je </w:t>
      </w:r>
      <w:r>
        <w:rPr>
          <w:rFonts w:ascii="Times New Roman" w:hAnsi="Times New Roman"/>
        </w:rPr>
        <w:t>takáto</w:t>
      </w:r>
      <w:r w:rsidRPr="00251737">
        <w:rPr>
          <w:rFonts w:ascii="Times New Roman" w:hAnsi="Times New Roman"/>
        </w:rPr>
        <w:t xml:space="preserve"> ex-ante kontrola povinná), resp. vôbec nepredloží dokumentáciu k VO na túto kontrolu</w:t>
      </w:r>
      <w:r>
        <w:rPr>
          <w:rFonts w:ascii="Times New Roman" w:hAnsi="Times New Roman"/>
        </w:rPr>
        <w:t>,</w:t>
      </w:r>
    </w:p>
    <w:p w14:paraId="78AB9E79" w14:textId="77777777" w:rsidR="009F466D" w:rsidRPr="00C67957" w:rsidRDefault="009F466D" w:rsidP="00F30BBA">
      <w:pPr>
        <w:numPr>
          <w:ilvl w:val="2"/>
          <w:numId w:val="5"/>
        </w:numPr>
        <w:spacing w:before="120" w:after="0" w:line="264" w:lineRule="auto"/>
        <w:jc w:val="both"/>
        <w:rPr>
          <w:rFonts w:ascii="Times New Roman" w:hAnsi="Times New Roman"/>
          <w:bCs/>
        </w:rPr>
      </w:pPr>
      <w:bookmarkStart w:id="10" w:name="_GoBack"/>
      <w:bookmarkEnd w:id="10"/>
      <w:r w:rsidRPr="00F30BBA">
        <w:rPr>
          <w:rFonts w:ascii="Times New Roman" w:hAnsi="Times New Roman"/>
          <w:bCs/>
        </w:rPr>
        <w:t xml:space="preserve">ak Prijímateľ svojím zavinením nezačne </w:t>
      </w:r>
      <w:r w:rsidR="00764BD1" w:rsidRPr="00F30BBA">
        <w:rPr>
          <w:rFonts w:ascii="Times New Roman" w:hAnsi="Times New Roman"/>
          <w:bCs/>
        </w:rPr>
        <w:t>VO</w:t>
      </w:r>
      <w:r w:rsidR="005B0DFF" w:rsidRPr="00F30BBA">
        <w:rPr>
          <w:rFonts w:ascii="Times New Roman" w:hAnsi="Times New Roman"/>
          <w:bCs/>
        </w:rPr>
        <w:t xml:space="preserve"> </w:t>
      </w:r>
      <w:r w:rsidR="00764BD1" w:rsidRPr="00F30BBA">
        <w:rPr>
          <w:rFonts w:ascii="Times New Roman" w:hAnsi="Times New Roman"/>
          <w:bCs/>
        </w:rPr>
        <w:t xml:space="preserve">alebo iný spôsob obstarávania podľa článku 3 </w:t>
      </w:r>
      <w:r w:rsidR="007F17A9" w:rsidRPr="00F30BBA">
        <w:rPr>
          <w:rFonts w:ascii="Times New Roman" w:hAnsi="Times New Roman"/>
          <w:bCs/>
        </w:rPr>
        <w:t xml:space="preserve">ods. 14 </w:t>
      </w:r>
      <w:r w:rsidR="00764BD1" w:rsidRPr="00F30BBA">
        <w:rPr>
          <w:rFonts w:ascii="Times New Roman" w:hAnsi="Times New Roman"/>
          <w:bCs/>
        </w:rPr>
        <w:t xml:space="preserve">VZP </w:t>
      </w:r>
      <w:r w:rsidRPr="00F30BBA">
        <w:rPr>
          <w:rFonts w:ascii="Times New Roman" w:hAnsi="Times New Roman"/>
          <w:bCs/>
        </w:rPr>
        <w:t>na výber Dodávateľ</w:t>
      </w:r>
      <w:r w:rsidR="00764BD1" w:rsidRPr="00F30BBA">
        <w:rPr>
          <w:rFonts w:ascii="Times New Roman" w:hAnsi="Times New Roman"/>
          <w:bCs/>
        </w:rPr>
        <w:t>a</w:t>
      </w:r>
      <w:r w:rsidRPr="00F30BBA">
        <w:rPr>
          <w:rFonts w:ascii="Times New Roman" w:hAnsi="Times New Roman"/>
          <w:bCs/>
        </w:rPr>
        <w:t xml:space="preserve"> </w:t>
      </w:r>
      <w:r w:rsidR="000F0B1D" w:rsidRPr="00F30BBA">
        <w:rPr>
          <w:rFonts w:ascii="Times New Roman" w:hAnsi="Times New Roman"/>
          <w:bCs/>
        </w:rPr>
        <w:t xml:space="preserve">Projektu </w:t>
      </w:r>
      <w:r w:rsidRPr="00F30BBA">
        <w:rPr>
          <w:rFonts w:ascii="Times New Roman" w:hAnsi="Times New Roman"/>
          <w:bCs/>
        </w:rPr>
        <w:t xml:space="preserve">najneskôr do 45 dní </w:t>
      </w:r>
      <w:commentRangeStart w:id="11"/>
      <w:r w:rsidRPr="00F30BBA">
        <w:rPr>
          <w:rFonts w:ascii="Times New Roman" w:hAnsi="Times New Roman"/>
          <w:bCs/>
        </w:rPr>
        <w:t xml:space="preserve">od nadobudnutia účinnosti Zmluvy o poskytnutí NFP </w:t>
      </w:r>
      <w:commentRangeEnd w:id="11"/>
      <w:r w:rsidR="00117A61" w:rsidRPr="00F30BBA">
        <w:rPr>
          <w:rStyle w:val="Odkaznakomentr"/>
          <w:rFonts w:ascii="Times New Roman" w:eastAsia="Times New Roman" w:hAnsi="Times New Roman"/>
          <w:sz w:val="22"/>
          <w:szCs w:val="22"/>
          <w:lang w:val="x-none" w:eastAsia="x-none"/>
        </w:rPr>
        <w:commentReference w:id="11"/>
      </w:r>
      <w:r w:rsidRPr="00F30BBA">
        <w:rPr>
          <w:rFonts w:ascii="Times New Roman" w:hAnsi="Times New Roman"/>
          <w:bCs/>
        </w:rPr>
        <w:t xml:space="preserve">alebo do 45 dní od zrušenia predchádzajúceho Verejného obstarávania alebo </w:t>
      </w:r>
      <w:r w:rsidR="00764BD1" w:rsidRPr="00F30BBA">
        <w:rPr>
          <w:rFonts w:ascii="Times New Roman" w:hAnsi="Times New Roman"/>
          <w:bCs/>
        </w:rPr>
        <w:t xml:space="preserve">do </w:t>
      </w:r>
      <w:r w:rsidR="00C67957" w:rsidRPr="00C67957">
        <w:rPr>
          <w:rFonts w:ascii="Times New Roman" w:hAnsi="Times New Roman"/>
          <w:bCs/>
        </w:rPr>
        <w:t xml:space="preserve">45 dní od mimoriadneho ukončenia zmluvy s  Dodávateľom z predchádzajúceho VO na rovnaký predmet zákazky uskutočneného v rámci Projektu alebo do </w:t>
      </w:r>
      <w:r w:rsidR="00C67957" w:rsidRPr="00C67957">
        <w:rPr>
          <w:rFonts w:ascii="Times New Roman" w:hAnsi="Times New Roman"/>
          <w:lang w:eastAsia="cs-CZ"/>
        </w:rPr>
        <w:t>45 dní od doručenia čiastkovej správy z kontroly/správy z kontroly od Poskytovateľa vzťahujúcej sa k bezprostredne predchádzajúcemu VO, ktorá obsahuje oznámenie Poskytovateľa v zmysle ods. 12 písm. e) tohto článku VZP</w:t>
      </w:r>
      <w:r w:rsidR="00637523">
        <w:rPr>
          <w:rFonts w:ascii="Times New Roman" w:hAnsi="Times New Roman"/>
          <w:bCs/>
        </w:rPr>
        <w:t>,</w:t>
      </w:r>
    </w:p>
    <w:p w14:paraId="6AEB8E9A" w14:textId="77777777" w:rsidR="005B0DFF" w:rsidRPr="00F30BBA" w:rsidRDefault="005B0DFF" w:rsidP="00F30BBA">
      <w:pPr>
        <w:numPr>
          <w:ilvl w:val="2"/>
          <w:numId w:val="5"/>
        </w:numPr>
        <w:spacing w:before="120" w:after="0" w:line="264" w:lineRule="auto"/>
        <w:jc w:val="both"/>
        <w:rPr>
          <w:rFonts w:ascii="Times New Roman" w:hAnsi="Times New Roman"/>
          <w:bCs/>
        </w:rPr>
      </w:pPr>
      <w:r w:rsidRPr="00F30BBA">
        <w:rPr>
          <w:rFonts w:ascii="Times New Roman" w:hAnsi="Times New Roman"/>
        </w:rPr>
        <w:t xml:space="preserve">ak Prijímateľ v lehote do 15 dní odo dňa doručenia oznámenia o schválení ex-ante kontroly nezverejní oznámenie o začatí </w:t>
      </w:r>
      <w:r w:rsidR="00D167A2" w:rsidRPr="00F30BBA">
        <w:rPr>
          <w:rFonts w:ascii="Times New Roman" w:hAnsi="Times New Roman"/>
        </w:rPr>
        <w:t>V</w:t>
      </w:r>
      <w:r w:rsidRPr="00F30BBA">
        <w:rPr>
          <w:rFonts w:ascii="Times New Roman" w:hAnsi="Times New Roman"/>
        </w:rPr>
        <w:t>erejného obstarávania vo Vestníku verejného obstarávania</w:t>
      </w:r>
      <w:r w:rsidR="001266AC" w:rsidRPr="00F30BBA">
        <w:rPr>
          <w:rFonts w:ascii="Times New Roman" w:hAnsi="Times New Roman"/>
        </w:rPr>
        <w:t>, ani nepožiada o predĺženie tejto lehoty s riadnym odôvodnením</w:t>
      </w:r>
      <w:r w:rsidR="00637523">
        <w:rPr>
          <w:rFonts w:ascii="Times New Roman" w:hAnsi="Times New Roman"/>
        </w:rPr>
        <w:t>,</w:t>
      </w:r>
      <w:r w:rsidR="00637523" w:rsidRPr="00F30BBA">
        <w:rPr>
          <w:rFonts w:ascii="Times New Roman" w:hAnsi="Times New Roman"/>
        </w:rPr>
        <w:t xml:space="preserve"> </w:t>
      </w:r>
    </w:p>
    <w:p w14:paraId="69CA9384"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ak sa právoplatným rozhodnutím preukáže spáchanie trestného činu v súvislosti s procesom hodnotenia</w:t>
      </w:r>
      <w:r w:rsidR="00A42EA7" w:rsidRPr="00F30BBA">
        <w:rPr>
          <w:rFonts w:ascii="Times New Roman" w:hAnsi="Times New Roman"/>
          <w:bCs/>
        </w:rPr>
        <w:t xml:space="preserve">, </w:t>
      </w:r>
      <w:r w:rsidRPr="00F30BBA">
        <w:rPr>
          <w:rFonts w:ascii="Times New Roman" w:hAnsi="Times New Roman"/>
          <w:bCs/>
        </w:rPr>
        <w:t xml:space="preserve">výberu </w:t>
      </w:r>
      <w:r w:rsidR="00A42EA7" w:rsidRPr="00F30BBA">
        <w:rPr>
          <w:rFonts w:ascii="Times New Roman" w:hAnsi="Times New Roman"/>
          <w:bCs/>
        </w:rPr>
        <w:t>Projektu, s Realizáciou aktivít Projektu</w:t>
      </w:r>
      <w:r w:rsidRPr="00F30BBA">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Pr>
          <w:rFonts w:ascii="Times New Roman" w:hAnsi="Times New Roman"/>
          <w:bCs/>
        </w:rPr>
        <w:t>,</w:t>
      </w:r>
      <w:r w:rsidR="00637523" w:rsidRPr="00F30BBA">
        <w:rPr>
          <w:rFonts w:ascii="Times New Roman" w:hAnsi="Times New Roman"/>
          <w:bCs/>
        </w:rPr>
        <w:t xml:space="preserve"> </w:t>
      </w:r>
    </w:p>
    <w:p w14:paraId="1B8A2C9C" w14:textId="77777777" w:rsidR="00DE313C" w:rsidRPr="00E47CE9" w:rsidRDefault="00DE313C"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 xml:space="preserve">porušenie </w:t>
      </w:r>
      <w:r w:rsidR="00343D6B" w:rsidRPr="00E47CE9">
        <w:rPr>
          <w:rFonts w:ascii="Times New Roman" w:hAnsi="Times New Roman"/>
          <w:bCs/>
        </w:rPr>
        <w:t xml:space="preserve">povinností Prijímateľom </w:t>
      </w:r>
      <w:r w:rsidR="009075AC" w:rsidRPr="00FF75F3">
        <w:rPr>
          <w:rFonts w:ascii="Times New Roman" w:hAnsi="Times New Roman"/>
          <w:bCs/>
          <w:highlight w:val="lightGray"/>
        </w:rPr>
        <w:t>alebo Partnerom</w:t>
      </w:r>
      <w:r w:rsidR="009075AC" w:rsidRPr="00E47CE9">
        <w:rPr>
          <w:rFonts w:ascii="Times New Roman" w:hAnsi="Times New Roman"/>
          <w:bCs/>
        </w:rPr>
        <w:t xml:space="preserve"> </w:t>
      </w:r>
      <w:r w:rsidR="00343D6B" w:rsidRPr="00E47CE9">
        <w:rPr>
          <w:rFonts w:ascii="Times New Roman" w:hAnsi="Times New Roman"/>
          <w:bCs/>
        </w:rPr>
        <w:t xml:space="preserve">podľa čl. 2 ods. </w:t>
      </w:r>
      <w:r w:rsidR="00D06185" w:rsidRPr="00E47CE9">
        <w:rPr>
          <w:rFonts w:ascii="Times New Roman" w:hAnsi="Times New Roman"/>
          <w:bCs/>
        </w:rPr>
        <w:t>2.7</w:t>
      </w:r>
      <w:r w:rsidR="00343D6B" w:rsidRPr="00E47CE9">
        <w:rPr>
          <w:rFonts w:ascii="Times New Roman" w:hAnsi="Times New Roman"/>
          <w:bCs/>
        </w:rPr>
        <w:t xml:space="preserve"> </w:t>
      </w:r>
      <w:r w:rsidR="00905446" w:rsidRPr="00E47CE9">
        <w:rPr>
          <w:rFonts w:ascii="Times New Roman" w:hAnsi="Times New Roman"/>
          <w:bCs/>
        </w:rPr>
        <w:t>zmluvy</w:t>
      </w:r>
      <w:r w:rsidR="00343D6B" w:rsidRPr="00E47CE9">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1EDE279A" w14:textId="77777777" w:rsidR="009F466D" w:rsidRPr="00F30BBA" w:rsidRDefault="00576235"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 xml:space="preserve"> </w:t>
      </w:r>
      <w:r w:rsidR="009F466D" w:rsidRPr="00E47CE9">
        <w:rPr>
          <w:rFonts w:ascii="Times New Roman" w:hAnsi="Times New Roman"/>
          <w:bCs/>
        </w:rPr>
        <w:t>také konanie alebo opomenutie konania Prijímateľa</w:t>
      </w:r>
      <w:r w:rsidR="009075AC" w:rsidRPr="00E47CE9">
        <w:rPr>
          <w:rFonts w:ascii="Times New Roman" w:hAnsi="Times New Roman"/>
          <w:bCs/>
        </w:rPr>
        <w:t xml:space="preserve"> </w:t>
      </w:r>
      <w:r w:rsidR="009075AC" w:rsidRPr="00FF75F3">
        <w:rPr>
          <w:rFonts w:ascii="Times New Roman" w:hAnsi="Times New Roman"/>
          <w:bCs/>
          <w:highlight w:val="lightGray"/>
        </w:rPr>
        <w:t>alebo Partnera</w:t>
      </w:r>
      <w:r w:rsidR="009F466D" w:rsidRPr="00E47CE9">
        <w:rPr>
          <w:rFonts w:ascii="Times New Roman" w:hAnsi="Times New Roman"/>
          <w:bCs/>
        </w:rPr>
        <w:t xml:space="preserve"> v súvislosti so Zmluvou o poskytnutí NFP alebo Realizáciou aktivít Projektu, ktoré je považované </w:t>
      </w:r>
      <w:r w:rsidR="009F466D" w:rsidRPr="00E47CE9">
        <w:rPr>
          <w:rFonts w:ascii="Times New Roman" w:hAnsi="Times New Roman"/>
          <w:bCs/>
        </w:rPr>
        <w:lastRenderedPageBreak/>
        <w:t>za Nezrovnalosť v zmysle všeobecného nariadenia a Poskytovateľ stanoví, že takáto</w:t>
      </w:r>
      <w:r w:rsidR="009F466D" w:rsidRPr="00F30BBA">
        <w:rPr>
          <w:rFonts w:ascii="Times New Roman" w:hAnsi="Times New Roman"/>
          <w:bCs/>
        </w:rPr>
        <w:t xml:space="preserve"> Nezrovnalosť sa považuje za Podstatné porušenie Zmluvy </w:t>
      </w:r>
      <w:r w:rsidR="009F466D" w:rsidRPr="00F30BBA">
        <w:rPr>
          <w:rFonts w:ascii="Times New Roman" w:hAnsi="Times New Roman"/>
        </w:rPr>
        <w:t xml:space="preserve">o poskytnutí NFP, </w:t>
      </w:r>
    </w:p>
    <w:p w14:paraId="4BA20AFF"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vyhlásenie konkurzu na majetok Prijímateľa alebo zastavenie konkurzného konania/konkurzu pre nedostatok majetku, vstup Prijímateľa do likvidácie</w:t>
      </w:r>
      <w:r w:rsidR="00637523">
        <w:rPr>
          <w:rFonts w:ascii="Times New Roman" w:hAnsi="Times New Roman"/>
          <w:bCs/>
        </w:rPr>
        <w:t>,</w:t>
      </w:r>
      <w:r w:rsidR="00637523" w:rsidRPr="00F30BBA">
        <w:rPr>
          <w:rFonts w:ascii="Times New Roman" w:hAnsi="Times New Roman"/>
          <w:bCs/>
        </w:rPr>
        <w:t xml:space="preserve"> </w:t>
      </w:r>
    </w:p>
    <w:p w14:paraId="228CC07D" w14:textId="77777777" w:rsidR="003B5B37" w:rsidRPr="008E5830" w:rsidRDefault="003B5B37" w:rsidP="00F30BBA">
      <w:pPr>
        <w:numPr>
          <w:ilvl w:val="2"/>
          <w:numId w:val="5"/>
        </w:numPr>
        <w:spacing w:before="120" w:after="0" w:line="264" w:lineRule="auto"/>
        <w:jc w:val="both"/>
        <w:rPr>
          <w:rFonts w:ascii="Times New Roman" w:hAnsi="Times New Roman"/>
          <w:bCs/>
        </w:rPr>
      </w:pPr>
      <w:r w:rsidRPr="008E5830">
        <w:rPr>
          <w:rFonts w:ascii="Times New Roman" w:hAnsi="Times New Roman"/>
          <w:bCs/>
        </w:rPr>
        <w:t xml:space="preserve"> opakované nepredloženie Žiadosti o platbu v lehote podľa článku 5 odsek 5.1 zmluvy, </w:t>
      </w:r>
    </w:p>
    <w:p w14:paraId="0CC14BD0" w14:textId="77777777" w:rsidR="009F466D" w:rsidRPr="00DE35EC" w:rsidRDefault="005D28F5" w:rsidP="00F30BBA">
      <w:pPr>
        <w:numPr>
          <w:ilvl w:val="2"/>
          <w:numId w:val="5"/>
        </w:numPr>
        <w:spacing w:before="120" w:after="0" w:line="264" w:lineRule="auto"/>
        <w:jc w:val="both"/>
        <w:rPr>
          <w:rFonts w:ascii="Times New Roman" w:hAnsi="Times New Roman"/>
          <w:bCs/>
        </w:rPr>
      </w:pPr>
      <w:r w:rsidRPr="008E5830">
        <w:rPr>
          <w:rFonts w:ascii="Times New Roman" w:hAnsi="Times New Roman"/>
          <w:bCs/>
        </w:rPr>
        <w:t xml:space="preserve"> </w:t>
      </w:r>
      <w:r w:rsidR="009F466D" w:rsidRPr="008E5830">
        <w:rPr>
          <w:rFonts w:ascii="Times New Roman" w:hAnsi="Times New Roman"/>
          <w:bCs/>
        </w:rPr>
        <w:t xml:space="preserve">porušenie článku 4 odsek </w:t>
      </w:r>
      <w:r w:rsidR="003D3D57" w:rsidRPr="000B14C5">
        <w:rPr>
          <w:rFonts w:ascii="Times New Roman" w:hAnsi="Times New Roman"/>
          <w:bCs/>
        </w:rPr>
        <w:t xml:space="preserve">7 </w:t>
      </w:r>
      <w:r w:rsidR="007F6C8D" w:rsidRPr="000B14C5">
        <w:rPr>
          <w:rFonts w:ascii="Times New Roman" w:hAnsi="Times New Roman"/>
          <w:bCs/>
        </w:rPr>
        <w:t>druhá veta</w:t>
      </w:r>
      <w:r w:rsidR="009F466D" w:rsidRPr="009868C6">
        <w:rPr>
          <w:rFonts w:ascii="Times New Roman" w:hAnsi="Times New Roman"/>
          <w:bCs/>
        </w:rPr>
        <w:t xml:space="preserve">, článku 7 odsek 1, článku 10 odsek 1, článku 12 odsek </w:t>
      </w:r>
      <w:r w:rsidR="00CA2CDF" w:rsidRPr="00DE35EC">
        <w:rPr>
          <w:rFonts w:ascii="Times New Roman" w:hAnsi="Times New Roman"/>
          <w:bCs/>
        </w:rPr>
        <w:t>3</w:t>
      </w:r>
      <w:r w:rsidR="009F466D" w:rsidRPr="00DE35EC">
        <w:rPr>
          <w:rFonts w:ascii="Times New Roman" w:hAnsi="Times New Roman"/>
          <w:bCs/>
        </w:rPr>
        <w:t xml:space="preserve"> týchto VZP</w:t>
      </w:r>
      <w:r w:rsidR="00637523">
        <w:rPr>
          <w:rFonts w:ascii="Times New Roman" w:hAnsi="Times New Roman"/>
          <w:bCs/>
        </w:rPr>
        <w:t>,</w:t>
      </w:r>
    </w:p>
    <w:p w14:paraId="6E861A37" w14:textId="77777777" w:rsidR="009F466D" w:rsidRPr="00E91FC3" w:rsidRDefault="009F466D" w:rsidP="00F30BBA">
      <w:pPr>
        <w:numPr>
          <w:ilvl w:val="2"/>
          <w:numId w:val="5"/>
        </w:numPr>
        <w:spacing w:before="120" w:after="0" w:line="264" w:lineRule="auto"/>
        <w:jc w:val="both"/>
        <w:rPr>
          <w:rFonts w:ascii="Times New Roman" w:hAnsi="Times New Roman"/>
          <w:bCs/>
        </w:rPr>
      </w:pPr>
      <w:r w:rsidRPr="00603CEB">
        <w:rPr>
          <w:rFonts w:ascii="Times New Roman" w:hAnsi="Times New Roman"/>
          <w:bCs/>
        </w:rPr>
        <w:t xml:space="preserve">každé porušenie povinností Prijímateľa, ktoré je v Zmluve </w:t>
      </w:r>
      <w:r w:rsidRPr="00603CEB">
        <w:rPr>
          <w:rFonts w:ascii="Times New Roman" w:hAnsi="Times New Roman"/>
        </w:rPr>
        <w:t xml:space="preserve">o poskytnutí NFP </w:t>
      </w:r>
      <w:r w:rsidRPr="00E91FC3">
        <w:rPr>
          <w:rFonts w:ascii="Times New Roman" w:hAnsi="Times New Roman"/>
          <w:bCs/>
        </w:rPr>
        <w:t xml:space="preserve">označené ako podstatné porušenie povinností alebo podstatné porušenie Zmluvy o poskytnutí NFP. </w:t>
      </w:r>
    </w:p>
    <w:p w14:paraId="29A89DE7" w14:textId="77777777" w:rsidR="009F466D" w:rsidRPr="00C91876" w:rsidRDefault="009F466D" w:rsidP="00F30BBA">
      <w:pPr>
        <w:numPr>
          <w:ilvl w:val="1"/>
          <w:numId w:val="5"/>
        </w:numPr>
        <w:spacing w:before="120" w:after="0" w:line="264" w:lineRule="auto"/>
        <w:jc w:val="both"/>
        <w:rPr>
          <w:rFonts w:ascii="Times New Roman" w:hAnsi="Times New Roman"/>
          <w:bCs/>
        </w:rPr>
      </w:pPr>
      <w:r w:rsidRPr="00E91FC3">
        <w:rPr>
          <w:rFonts w:ascii="Times New Roman" w:hAnsi="Times New Roman"/>
          <w:bCs/>
        </w:rPr>
        <w:t xml:space="preserve">Podstatným porušením Zmluvy </w:t>
      </w:r>
      <w:r w:rsidRPr="000C24F1">
        <w:rPr>
          <w:rFonts w:ascii="Times New Roman" w:hAnsi="Times New Roman"/>
        </w:rPr>
        <w:t xml:space="preserve">o poskytnutí NFP </w:t>
      </w:r>
      <w:r w:rsidRPr="00C9187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44BE6C60" w14:textId="77777777" w:rsidR="009F466D" w:rsidRPr="002C6AFA" w:rsidRDefault="009F466D" w:rsidP="00F30BBA">
      <w:pPr>
        <w:numPr>
          <w:ilvl w:val="1"/>
          <w:numId w:val="5"/>
        </w:numPr>
        <w:spacing w:before="120" w:after="0" w:line="264" w:lineRule="auto"/>
        <w:jc w:val="both"/>
        <w:rPr>
          <w:rFonts w:ascii="Times New Roman" w:hAnsi="Times New Roman"/>
          <w:bCs/>
        </w:rPr>
      </w:pPr>
      <w:r w:rsidRPr="00C97FA5">
        <w:rPr>
          <w:rFonts w:ascii="Times New Roman" w:hAnsi="Times New Roman"/>
          <w:bCs/>
        </w:rPr>
        <w:t xml:space="preserve">Porušenie ďalších povinností stanovených v Zmluve </w:t>
      </w:r>
      <w:r w:rsidRPr="00C97FA5">
        <w:rPr>
          <w:rFonts w:ascii="Times New Roman" w:hAnsi="Times New Roman"/>
        </w:rPr>
        <w:t xml:space="preserve">o poskytnutí NFP, </w:t>
      </w:r>
      <w:r w:rsidRPr="00C97FA5">
        <w:rPr>
          <w:rFonts w:ascii="Times New Roman" w:hAnsi="Times New Roman"/>
          <w:bCs/>
        </w:rPr>
        <w:t xml:space="preserve">v právnych predpisoch SR a právnych aktoch EÚ okrem prípadov, ktoré sa podľa Zmluvy </w:t>
      </w:r>
      <w:r w:rsidRPr="00C97FA5">
        <w:rPr>
          <w:rFonts w:ascii="Times New Roman" w:hAnsi="Times New Roman"/>
        </w:rPr>
        <w:t xml:space="preserve">o poskytnutí NFP </w:t>
      </w:r>
      <w:r w:rsidRPr="00C97FA5">
        <w:rPr>
          <w:rFonts w:ascii="Times New Roman" w:hAnsi="Times New Roman"/>
          <w:bCs/>
        </w:rPr>
        <w:t xml:space="preserve">považujú za podstatné porušenia, sú nepodstatným porušením Zmluvy </w:t>
      </w:r>
      <w:r w:rsidRPr="002C6AFA">
        <w:rPr>
          <w:rFonts w:ascii="Times New Roman" w:hAnsi="Times New Roman"/>
        </w:rPr>
        <w:t>o poskytnutí NFP</w:t>
      </w:r>
      <w:r w:rsidRPr="002C6AFA">
        <w:rPr>
          <w:rFonts w:ascii="Times New Roman" w:hAnsi="Times New Roman"/>
          <w:bCs/>
        </w:rPr>
        <w:t xml:space="preserve">. </w:t>
      </w:r>
    </w:p>
    <w:p w14:paraId="58508753"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2C6AFA">
        <w:rPr>
          <w:rFonts w:ascii="Times New Roman" w:hAnsi="Times New Roman"/>
          <w:bCs/>
        </w:rPr>
        <w:t xml:space="preserve">V prípade podstatného porušenia Zmluvy </w:t>
      </w:r>
      <w:r w:rsidRPr="002C6AFA">
        <w:rPr>
          <w:rFonts w:ascii="Times New Roman" w:hAnsi="Times New Roman"/>
        </w:rPr>
        <w:t xml:space="preserve">o poskytnutí NFP </w:t>
      </w:r>
      <w:r w:rsidRPr="002C6AFA">
        <w:rPr>
          <w:rFonts w:ascii="Times New Roman" w:hAnsi="Times New Roman"/>
          <w:bCs/>
        </w:rPr>
        <w:t xml:space="preserve">je Zmluvná strana oprávnená od Zmluvy </w:t>
      </w:r>
      <w:r w:rsidRPr="00901C88">
        <w:rPr>
          <w:rFonts w:ascii="Times New Roman" w:hAnsi="Times New Roman"/>
        </w:rPr>
        <w:t xml:space="preserve">o poskytnutí NFP </w:t>
      </w:r>
      <w:r w:rsidRPr="00901C88">
        <w:rPr>
          <w:rFonts w:ascii="Times New Roman" w:hAnsi="Times New Roman"/>
          <w:bCs/>
        </w:rPr>
        <w:t xml:space="preserve">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w:t>
      </w:r>
      <w:r w:rsidRPr="00743A9E">
        <w:rPr>
          <w:rFonts w:ascii="Times New Roman" w:hAnsi="Times New Roman"/>
          <w:bCs/>
        </w:rPr>
        <w:t>realizovať iné osobitné postupy a úkony. Z uvedeného dôvodu preto Prijímateľ súhlasí s tým, že na rozdiel od štandardnej obchodno-právnej praxe, pri odstúpení od Zmluvy o poskytnutí NFP pojem „</w:t>
      </w:r>
      <w:r w:rsidRPr="00743A9E">
        <w:rPr>
          <w:rFonts w:ascii="Times New Roman" w:hAnsi="Times New Roman"/>
          <w:bCs/>
          <w:i/>
        </w:rPr>
        <w:t>bez zbytočného odkladu</w:t>
      </w:r>
      <w:r w:rsidRPr="00743A9E">
        <w:rPr>
          <w:rFonts w:ascii="Times New Roman" w:hAnsi="Times New Roman"/>
          <w:bCs/>
        </w:rPr>
        <w:t xml:space="preserve">“ zahŕňa dobu, po ktorú sú v priamej nadväznosti vykonávané úkony Poskytovateľom podľa predchádzajúcej vety. V prípade nepodstatného porušenia Zmluvy </w:t>
      </w:r>
      <w:r w:rsidRPr="00743A9E">
        <w:rPr>
          <w:rFonts w:ascii="Times New Roman" w:hAnsi="Times New Roman"/>
        </w:rPr>
        <w:t>o poskytnutí NFP</w:t>
      </w:r>
      <w:r w:rsidRPr="00743A9E">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743A9E">
        <w:rPr>
          <w:rFonts w:ascii="Times New Roman" w:hAnsi="Times New Roman"/>
        </w:rPr>
        <w:t xml:space="preserve">o poskytnutí NFP </w:t>
      </w:r>
      <w:r w:rsidRPr="00743A9E">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4645CF0"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Odstúpenie od Zmluvy </w:t>
      </w:r>
      <w:r w:rsidRPr="00743A9E">
        <w:rPr>
          <w:rFonts w:ascii="Times New Roman" w:hAnsi="Times New Roman"/>
        </w:rPr>
        <w:t xml:space="preserve">o poskytnutí NFP </w:t>
      </w:r>
      <w:r w:rsidRPr="00743A9E">
        <w:rPr>
          <w:rFonts w:ascii="Times New Roman" w:hAnsi="Times New Roman"/>
          <w:bCs/>
        </w:rPr>
        <w:t xml:space="preserve">je účinné dňom doručenia písomného oznámenia o odstúpení od Zmluvy </w:t>
      </w:r>
      <w:r w:rsidRPr="00743A9E">
        <w:rPr>
          <w:rFonts w:ascii="Times New Roman" w:hAnsi="Times New Roman"/>
        </w:rPr>
        <w:t xml:space="preserve">o poskytnutí NFP </w:t>
      </w:r>
      <w:r w:rsidRPr="00743A9E">
        <w:rPr>
          <w:rFonts w:ascii="Times New Roman" w:hAnsi="Times New Roman"/>
          <w:bCs/>
        </w:rPr>
        <w:t xml:space="preserve">druhej Zmluvnej strane. Na doručovanie sa vzťahuje článok </w:t>
      </w:r>
      <w:r w:rsidR="00B94060" w:rsidRPr="00743A9E">
        <w:rPr>
          <w:rFonts w:ascii="Times New Roman" w:hAnsi="Times New Roman"/>
          <w:bCs/>
        </w:rPr>
        <w:t>4 zmluvy</w:t>
      </w:r>
      <w:r w:rsidRPr="00743A9E">
        <w:rPr>
          <w:rFonts w:ascii="Times New Roman" w:hAnsi="Times New Roman"/>
          <w:bCs/>
        </w:rPr>
        <w:t>.</w:t>
      </w:r>
    </w:p>
    <w:p w14:paraId="394E183D"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Ak splneniu povinnosti Zmluvnej strany bráni OVZ, je druhá Zmluvná strana oprávnená od Zmluvy </w:t>
      </w:r>
      <w:r w:rsidRPr="00743A9E">
        <w:rPr>
          <w:rFonts w:ascii="Times New Roman" w:hAnsi="Times New Roman"/>
        </w:rPr>
        <w:t xml:space="preserve">o poskytnutí NFP </w:t>
      </w:r>
      <w:r w:rsidRPr="00743A9E">
        <w:rPr>
          <w:rFonts w:ascii="Times New Roman" w:hAnsi="Times New Roman"/>
          <w:bCs/>
        </w:rPr>
        <w:t xml:space="preserve">odstúpiť len vtedy, ak od vzniku OVZ uplynul aspoň jeden rok. V prípade objektívnej nemožnosti plnenia (nezvratný zánik predmetu Zmluvy </w:t>
      </w:r>
      <w:r w:rsidRPr="00743A9E">
        <w:rPr>
          <w:rFonts w:ascii="Times New Roman" w:hAnsi="Times New Roman"/>
        </w:rPr>
        <w:t xml:space="preserve">o poskytnutí NFP </w:t>
      </w:r>
      <w:r w:rsidRPr="00743A9E">
        <w:rPr>
          <w:rFonts w:ascii="Times New Roman" w:hAnsi="Times New Roman"/>
          <w:bCs/>
        </w:rPr>
        <w:t xml:space="preserve">a pod.) sa ustanovenie predchádzajúcej vety neuplatní a Zmluvné strany sú oprávnené </w:t>
      </w:r>
      <w:r w:rsidR="00834F40" w:rsidRPr="00743A9E">
        <w:rPr>
          <w:rFonts w:ascii="Times New Roman" w:hAnsi="Times New Roman"/>
          <w:bCs/>
        </w:rPr>
        <w:t>postupovať podľa príslušných ustanovení Obchodného zákonníka a podporne Občianskeho zákonníka</w:t>
      </w:r>
      <w:r w:rsidRPr="00743A9E">
        <w:rPr>
          <w:rFonts w:ascii="Times New Roman" w:hAnsi="Times New Roman"/>
          <w:bCs/>
        </w:rPr>
        <w:t>.</w:t>
      </w:r>
    </w:p>
    <w:p w14:paraId="0404A6B8"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lastRenderedPageBreak/>
        <w:t xml:space="preserve">V prípade odstúpenia od Zmluvy </w:t>
      </w:r>
      <w:r w:rsidRPr="00743A9E">
        <w:rPr>
          <w:rFonts w:ascii="Times New Roman" w:hAnsi="Times New Roman"/>
        </w:rPr>
        <w:t xml:space="preserve">o poskytnutí NFP </w:t>
      </w:r>
      <w:r w:rsidRPr="00743A9E">
        <w:rPr>
          <w:rFonts w:ascii="Times New Roman" w:hAnsi="Times New Roman"/>
          <w:bCs/>
        </w:rPr>
        <w:t xml:space="preserve">zostávajú zachované tie práva a povinnosti Poskytovateľa, ktoré podľa svojej povahy majú platiť aj po skončení Zmluvy </w:t>
      </w:r>
      <w:r w:rsidRPr="00743A9E">
        <w:rPr>
          <w:rFonts w:ascii="Times New Roman" w:hAnsi="Times New Roman"/>
        </w:rPr>
        <w:t>o poskytnutí NFP</w:t>
      </w:r>
      <w:r w:rsidRPr="00743A9E">
        <w:rPr>
          <w:rFonts w:ascii="Times New Roman" w:hAnsi="Times New Roman"/>
          <w:bCs/>
        </w:rPr>
        <w:t xml:space="preserve">, a to najmä právo a povinnosť požadovať vrátenie poskytnutej čiastky NFP, právo na náhradu škody, ktorá vznikla porušením Zmluvy </w:t>
      </w:r>
      <w:r w:rsidRPr="00743A9E">
        <w:rPr>
          <w:rFonts w:ascii="Times New Roman" w:hAnsi="Times New Roman"/>
        </w:rPr>
        <w:t>o poskytnutí NFP, ustanovenia uvedené v čl. 7.2 zmluvy a ďalšie ustanovenia Zmluvy o poskytnutí NFP podľa svojho obsahu</w:t>
      </w:r>
      <w:r w:rsidRPr="00743A9E">
        <w:rPr>
          <w:rFonts w:ascii="Times New Roman" w:hAnsi="Times New Roman"/>
          <w:bCs/>
        </w:rPr>
        <w:t>.</w:t>
      </w:r>
    </w:p>
    <w:p w14:paraId="417C8A0E"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Ak sa Prijímateľ dostane do omeškania s plnením Zmluvy </w:t>
      </w:r>
      <w:r w:rsidRPr="00743A9E">
        <w:rPr>
          <w:rFonts w:ascii="Times New Roman" w:hAnsi="Times New Roman"/>
        </w:rPr>
        <w:t xml:space="preserve">o poskytnutí NFP </w:t>
      </w:r>
      <w:r w:rsidRPr="00743A9E">
        <w:rPr>
          <w:rFonts w:ascii="Times New Roman" w:hAnsi="Times New Roman"/>
          <w:bCs/>
        </w:rPr>
        <w:t xml:space="preserve">v dôsledku porušenia, resp. nesplnenia povinnosti zo strany Poskytovateľa, Zmluvné strany súhlasia, že nejde o porušenie Zmluvy </w:t>
      </w:r>
      <w:r w:rsidRPr="00743A9E">
        <w:rPr>
          <w:rFonts w:ascii="Times New Roman" w:hAnsi="Times New Roman"/>
        </w:rPr>
        <w:t xml:space="preserve">o poskytnutí NFP </w:t>
      </w:r>
      <w:r w:rsidRPr="00743A9E">
        <w:rPr>
          <w:rFonts w:ascii="Times New Roman" w:hAnsi="Times New Roman"/>
          <w:bCs/>
        </w:rPr>
        <w:t>Prijímateľom.</w:t>
      </w:r>
    </w:p>
    <w:p w14:paraId="61C9112D"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V prípade odstúpenia od Zmluvy o poskytnutí NFP je Prijímateľ povinný </w:t>
      </w:r>
      <w:r w:rsidRPr="00743A9E">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743A9E">
        <w:rPr>
          <w:rFonts w:ascii="Times New Roman" w:hAnsi="Times New Roman"/>
          <w:bCs/>
        </w:rPr>
        <w:t xml:space="preserve"> </w:t>
      </w:r>
    </w:p>
    <w:p w14:paraId="79A4E03C" w14:textId="77777777" w:rsidR="00A91910" w:rsidRPr="00743A9E" w:rsidRDefault="009F466D" w:rsidP="00F30BBA">
      <w:pPr>
        <w:numPr>
          <w:ilvl w:val="0"/>
          <w:numId w:val="5"/>
        </w:numPr>
        <w:spacing w:before="120" w:line="264" w:lineRule="auto"/>
        <w:jc w:val="both"/>
        <w:rPr>
          <w:rFonts w:ascii="Times New Roman" w:hAnsi="Times New Roman"/>
          <w:bCs/>
        </w:rPr>
      </w:pPr>
      <w:r w:rsidRPr="00743A9E">
        <w:rPr>
          <w:rFonts w:ascii="Times New Roman" w:hAnsi="Times New Roman"/>
          <w:bCs/>
        </w:rPr>
        <w:t xml:space="preserve">Prijímateľ je oprávnený Zmluvu o poskytnutí NFP vypovedať z dôvodu, že nie je schopný realizovať Projekt tak, ako sa na Realizáciu aktivít Projektu </w:t>
      </w:r>
      <w:r w:rsidR="00A52658" w:rsidRPr="00743A9E">
        <w:rPr>
          <w:rFonts w:ascii="Times New Roman" w:hAnsi="Times New Roman"/>
          <w:bCs/>
        </w:rPr>
        <w:t xml:space="preserve">zaviazal </w:t>
      </w:r>
      <w:r w:rsidRPr="00743A9E">
        <w:rPr>
          <w:rFonts w:ascii="Times New Roman" w:hAnsi="Times New Roman"/>
          <w:bCs/>
        </w:rPr>
        <w:t>v Zmluve o poskytnutí NFP</w:t>
      </w:r>
      <w:r w:rsidR="00A52658" w:rsidRPr="00743A9E">
        <w:rPr>
          <w:rFonts w:ascii="Times New Roman" w:hAnsi="Times New Roman"/>
          <w:bCs/>
        </w:rPr>
        <w:t>,</w:t>
      </w:r>
      <w:r w:rsidRPr="00743A9E">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743A9E">
        <w:rPr>
          <w:rFonts w:ascii="Times New Roman" w:hAnsi="Times New Roman"/>
          <w:bCs/>
        </w:rPr>
        <w:t xml:space="preserve"> podľa článku 10 VZP</w:t>
      </w:r>
      <w:r w:rsidR="00A52658" w:rsidRPr="00743A9E">
        <w:rPr>
          <w:rFonts w:ascii="Times New Roman" w:hAnsi="Times New Roman"/>
          <w:bCs/>
        </w:rPr>
        <w:t xml:space="preserve"> za podmienok stanovených Poskytovateľom v žiadosti o</w:t>
      </w:r>
      <w:r w:rsidR="005D1E6A" w:rsidRPr="00743A9E">
        <w:rPr>
          <w:rFonts w:ascii="Times New Roman" w:hAnsi="Times New Roman"/>
          <w:bCs/>
        </w:rPr>
        <w:t> </w:t>
      </w:r>
      <w:r w:rsidR="00A52658" w:rsidRPr="00743A9E">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 h) tohto článku. </w:t>
      </w:r>
    </w:p>
    <w:p w14:paraId="453B456C" w14:textId="77777777" w:rsidR="00A91910" w:rsidRPr="00F30BBA" w:rsidRDefault="00A91910" w:rsidP="00F30BBA">
      <w:pPr>
        <w:keepNext/>
        <w:spacing w:line="264" w:lineRule="auto"/>
        <w:ind w:left="1440" w:hanging="1440"/>
        <w:jc w:val="both"/>
        <w:outlineLvl w:val="2"/>
        <w:rPr>
          <w:rFonts w:ascii="Times New Roman" w:hAnsi="Times New Roman"/>
          <w:b/>
          <w:bCs/>
          <w:lang w:eastAsia="x-none"/>
        </w:rPr>
      </w:pPr>
      <w:r w:rsidRPr="00743A9E">
        <w:rPr>
          <w:rFonts w:ascii="Times New Roman" w:hAnsi="Times New Roman"/>
          <w:b/>
          <w:bCs/>
          <w:lang w:val="x-none" w:eastAsia="x-none"/>
        </w:rPr>
        <w:t xml:space="preserve">Článok </w:t>
      </w:r>
      <w:r w:rsidRPr="00743A9E">
        <w:rPr>
          <w:rFonts w:ascii="Times New Roman" w:hAnsi="Times New Roman"/>
          <w:b/>
          <w:bCs/>
          <w:lang w:eastAsia="x-none"/>
        </w:rPr>
        <w:t>10</w:t>
      </w:r>
      <w:r w:rsidRPr="00743A9E">
        <w:rPr>
          <w:rFonts w:ascii="Times New Roman" w:hAnsi="Times New Roman"/>
          <w:b/>
          <w:bCs/>
          <w:lang w:val="x-none" w:eastAsia="x-none"/>
        </w:rPr>
        <w:tab/>
        <w:t>VY</w:t>
      </w:r>
      <w:r w:rsidR="00A66B02" w:rsidRPr="00743A9E">
        <w:rPr>
          <w:rFonts w:ascii="Times New Roman" w:hAnsi="Times New Roman"/>
          <w:b/>
          <w:bCs/>
          <w:lang w:val="x-none" w:eastAsia="x-none"/>
        </w:rPr>
        <w:t xml:space="preserve">SPORIADANIE FINANČNÝCH VZŤAHOV </w:t>
      </w:r>
    </w:p>
    <w:p w14:paraId="0DE3222B" w14:textId="77777777" w:rsidR="00A91910" w:rsidRPr="00F30BBA" w:rsidRDefault="00A91910" w:rsidP="00F30BBA">
      <w:pPr>
        <w:numPr>
          <w:ilvl w:val="0"/>
          <w:numId w:val="9"/>
        </w:numPr>
        <w:tabs>
          <w:tab w:val="clear" w:pos="540"/>
          <w:tab w:val="num" w:pos="-4962"/>
        </w:tabs>
        <w:spacing w:before="240" w:line="264" w:lineRule="auto"/>
        <w:ind w:left="709"/>
        <w:jc w:val="both"/>
        <w:rPr>
          <w:rFonts w:ascii="Times New Roman" w:hAnsi="Times New Roman"/>
        </w:rPr>
      </w:pPr>
      <w:r w:rsidRPr="00F30BBA">
        <w:rPr>
          <w:rFonts w:ascii="Times New Roman" w:hAnsi="Times New Roman"/>
          <w:lang w:eastAsia="sk-SK"/>
        </w:rPr>
        <w:t>Prijímateľ</w:t>
      </w:r>
      <w:r w:rsidRPr="00F30BBA">
        <w:rPr>
          <w:rFonts w:ascii="Times New Roman" w:hAnsi="Times New Roman"/>
        </w:rPr>
        <w:t xml:space="preserve"> sa zaväzuje:</w:t>
      </w:r>
    </w:p>
    <w:p w14:paraId="5DA28E9B" w14:textId="77777777" w:rsidR="00A91910" w:rsidRPr="00F30BBA"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F30BBA">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F30BBA">
        <w:rPr>
          <w:sz w:val="22"/>
          <w:szCs w:val="22"/>
        </w:rPr>
        <w:t xml:space="preserve">neprevyšujúca </w:t>
      </w:r>
      <w:r w:rsidRPr="00F30BBA">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4045B8FC" w14:textId="77777777" w:rsidR="00A91910" w:rsidRPr="00F30BBA"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F30BBA">
        <w:rPr>
          <w:sz w:val="22"/>
          <w:szCs w:val="22"/>
        </w:rPr>
        <w:t xml:space="preserve">vrátiť prostriedky poskytnuté omylom; suma </w:t>
      </w:r>
      <w:r w:rsidR="005D2904" w:rsidRPr="00F30BBA">
        <w:rPr>
          <w:sz w:val="22"/>
          <w:szCs w:val="22"/>
        </w:rPr>
        <w:t>neprevyšujúca</w:t>
      </w:r>
      <w:r w:rsidR="00CC2CD9" w:rsidRPr="00F30BBA">
        <w:rPr>
          <w:sz w:val="22"/>
          <w:szCs w:val="22"/>
        </w:rPr>
        <w:t xml:space="preserve"> </w:t>
      </w:r>
      <w:r w:rsidRPr="00F30BBA">
        <w:rPr>
          <w:sz w:val="22"/>
          <w:szCs w:val="22"/>
        </w:rPr>
        <w:t xml:space="preserve">40 EUR podľa § 33 ods. 2 zákona o príspevku z EŠIF sa v tomto prípade neuplatňuje,  </w:t>
      </w:r>
    </w:p>
    <w:p w14:paraId="4DD66BDF" w14:textId="77777777" w:rsidR="00A91910" w:rsidRPr="008E5830"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F30BBA">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F30BBA">
        <w:rPr>
          <w:sz w:val="22"/>
          <w:szCs w:val="22"/>
        </w:rPr>
        <w:t>neprevyšujúca</w:t>
      </w:r>
      <w:r w:rsidR="00CC2CD9" w:rsidRPr="008E5830">
        <w:rPr>
          <w:sz w:val="22"/>
          <w:szCs w:val="22"/>
        </w:rPr>
        <w:t xml:space="preserve"> </w:t>
      </w:r>
      <w:r w:rsidRPr="008E583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35F51910" w14:textId="77777777" w:rsidR="00A91910" w:rsidRPr="00E91FC3"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0B14C5">
        <w:rPr>
          <w:sz w:val="22"/>
          <w:szCs w:val="22"/>
        </w:rPr>
        <w:lastRenderedPageBreak/>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alebo o zmluvnú pokutu podľa </w:t>
      </w:r>
      <w:r w:rsidR="00D33A18" w:rsidRPr="009868C6">
        <w:rPr>
          <w:sz w:val="22"/>
          <w:szCs w:val="22"/>
        </w:rPr>
        <w:t>čl. 13 ods. 5</w:t>
      </w:r>
      <w:r w:rsidRPr="009868C6">
        <w:rPr>
          <w:sz w:val="22"/>
          <w:szCs w:val="22"/>
        </w:rPr>
        <w:t xml:space="preserve"> VZP; vzhľadom k skutočnosti, že spôsobenie Nezrovnalosti zo strany Prijímateľa sa považuje za také porušenie podmienok poskytnutia NFP, s ktorým sa spája povinnosť vrátenia NFP</w:t>
      </w:r>
      <w:r w:rsidRPr="00DE35EC">
        <w:rPr>
          <w:sz w:val="22"/>
          <w:szCs w:val="22"/>
        </w:rPr>
        <w:t xml:space="preserve"> alebo jeho časti, v prípade, ak Prijímateľ takýto NFP alebo jeho časť nevráti postupom stanoveným v odsekoch 4 až 10 tohto článku VZP, bude sa na toto porušenie podmienok Zmluvy aplikovať ustanovenie druhej vety § 31 ods. 7 zákona č. o rozpočtových pravidlách; suma </w:t>
      </w:r>
      <w:r w:rsidR="005D2904" w:rsidRPr="00603CEB">
        <w:rPr>
          <w:sz w:val="22"/>
          <w:szCs w:val="22"/>
        </w:rPr>
        <w:t>neprevyšujúca</w:t>
      </w:r>
      <w:r w:rsidR="00CC2CD9" w:rsidRPr="00603CEB">
        <w:rPr>
          <w:sz w:val="22"/>
          <w:szCs w:val="22"/>
        </w:rPr>
        <w:t xml:space="preserve"> </w:t>
      </w:r>
      <w:r w:rsidRPr="00E91FC3">
        <w:rPr>
          <w:sz w:val="22"/>
          <w:szCs w:val="22"/>
        </w:rPr>
        <w:t xml:space="preserve">40 EUR podľa § 33 ods. 2 zákona o príspevku z EŠIF sa uplatní na úhrnnú sumu Nezrovnalosti, </w:t>
      </w:r>
    </w:p>
    <w:p w14:paraId="16CF467E" w14:textId="77777777" w:rsidR="00A91910" w:rsidRPr="00C97FA5"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E91FC3">
        <w:rPr>
          <w:sz w:val="22"/>
          <w:szCs w:val="22"/>
        </w:rPr>
        <w:t>vrátiť NFP alebo jeho časť, ak Prijímateľ porušil pravidlá a postupy Verejného obstarávania a toto porušenie malo alebo mohlo mať vplyv na</w:t>
      </w:r>
      <w:r w:rsidRPr="000C24F1">
        <w:rPr>
          <w:sz w:val="22"/>
          <w:szCs w:val="22"/>
        </w:rPr>
        <w:t xml:space="preserve"> výsledok Verejného obstarávania alebo pravidlá a postupy vzťahujúce sa na obstarávanie služieb, tovarov a stavebných prác, ak  takéto obstarávanie nespadá pod zákon o VO; suma </w:t>
      </w:r>
      <w:r w:rsidR="005D2904" w:rsidRPr="000C24F1">
        <w:rPr>
          <w:sz w:val="22"/>
          <w:szCs w:val="22"/>
        </w:rPr>
        <w:t>neprevyšujúca</w:t>
      </w:r>
      <w:r w:rsidR="00CC2CD9" w:rsidRPr="00C91876">
        <w:rPr>
          <w:sz w:val="22"/>
          <w:szCs w:val="22"/>
        </w:rPr>
        <w:t xml:space="preserve"> </w:t>
      </w:r>
      <w:r w:rsidRPr="00C91876">
        <w:rPr>
          <w:sz w:val="22"/>
          <w:szCs w:val="22"/>
        </w:rPr>
        <w:t>40 EUR podľa § 33 ods. 2 zákona o príspevku poskytovanom z EŠIF s</w:t>
      </w:r>
      <w:r w:rsidRPr="00C97FA5">
        <w:rPr>
          <w:sz w:val="22"/>
          <w:szCs w:val="22"/>
        </w:rPr>
        <w:t>a uplatní na poskytnutý NFP alebo jeho časť</w:t>
      </w:r>
      <w:r w:rsidR="000E0006" w:rsidRPr="00C97FA5">
        <w:rPr>
          <w:sz w:val="22"/>
          <w:szCs w:val="22"/>
        </w:rPr>
        <w:t>,</w:t>
      </w:r>
    </w:p>
    <w:p w14:paraId="28D014C9" w14:textId="77777777" w:rsidR="00A91910" w:rsidRPr="00901C88"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2C6AFA">
        <w:rPr>
          <w:sz w:val="22"/>
          <w:szCs w:val="22"/>
        </w:rPr>
        <w:t xml:space="preserve">vrátiť NFP alebo jeho časť, ak porušil zákaz nelegálneho zamestnávania cudzinca podľa § 33 ods. 3 zákona o príspevku z EŠIF; suma </w:t>
      </w:r>
      <w:r w:rsidR="005D2904" w:rsidRPr="002C6AFA">
        <w:rPr>
          <w:sz w:val="22"/>
          <w:szCs w:val="22"/>
        </w:rPr>
        <w:t>neprevyšujúca</w:t>
      </w:r>
      <w:r w:rsidR="00CC2CD9" w:rsidRPr="002C6AFA">
        <w:rPr>
          <w:sz w:val="22"/>
          <w:szCs w:val="22"/>
        </w:rPr>
        <w:t xml:space="preserve"> </w:t>
      </w:r>
      <w:r w:rsidRPr="002C6AFA">
        <w:rPr>
          <w:sz w:val="22"/>
          <w:szCs w:val="22"/>
        </w:rPr>
        <w:t>40 EUR podľa § 33 ods. 2 zákona o príspevku z EŠIF sa uplatní na p</w:t>
      </w:r>
      <w:r w:rsidRPr="00901C88">
        <w:rPr>
          <w:sz w:val="22"/>
          <w:szCs w:val="22"/>
        </w:rPr>
        <w:t>oskytnutý NFP alebo jeho časť,</w:t>
      </w:r>
    </w:p>
    <w:p w14:paraId="51BA21A9" w14:textId="77777777" w:rsidR="00A91910" w:rsidRPr="00743A9E" w:rsidRDefault="00A91910" w:rsidP="00F30BBA">
      <w:pPr>
        <w:pStyle w:val="Odsekzoznamu1"/>
        <w:numPr>
          <w:ilvl w:val="0"/>
          <w:numId w:val="29"/>
        </w:numPr>
        <w:tabs>
          <w:tab w:val="num" w:pos="-4962"/>
          <w:tab w:val="left" w:pos="567"/>
        </w:tabs>
        <w:spacing w:before="240" w:after="200" w:line="264" w:lineRule="auto"/>
        <w:ind w:left="1418" w:hanging="425"/>
        <w:jc w:val="both"/>
        <w:rPr>
          <w:sz w:val="22"/>
          <w:szCs w:val="22"/>
        </w:rPr>
      </w:pPr>
      <w:r w:rsidRPr="00901C88">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743A9E">
        <w:rPr>
          <w:sz w:val="22"/>
          <w:szCs w:val="22"/>
        </w:rPr>
        <w:t xml:space="preserve"> </w:t>
      </w:r>
      <w:r w:rsidR="005D2904" w:rsidRPr="00743A9E">
        <w:rPr>
          <w:sz w:val="22"/>
          <w:szCs w:val="22"/>
        </w:rPr>
        <w:t>neprevyšujúca</w:t>
      </w:r>
      <w:r w:rsidRPr="00743A9E">
        <w:rPr>
          <w:sz w:val="22"/>
          <w:szCs w:val="22"/>
        </w:rPr>
        <w:t xml:space="preserve"> 40 EUR podľa § 33 ods. 2 zákona o príspevku z EŠIF sa uplatní na poskytnutý NFP alebo jeho časť,</w:t>
      </w:r>
    </w:p>
    <w:p w14:paraId="6CAA2489" w14:textId="77777777" w:rsidR="00A91910" w:rsidRPr="00743A9E"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743A9E">
        <w:rPr>
          <w:sz w:val="22"/>
          <w:szCs w:val="22"/>
        </w:rPr>
        <w:t xml:space="preserve">vrátiť čistý príjem z Projektu v prípade, ak bol počas Realizácie  Projektu alebo v období troch rokov od </w:t>
      </w:r>
      <w:r w:rsidR="00BD0AC3" w:rsidRPr="00743A9E">
        <w:rPr>
          <w:sz w:val="22"/>
          <w:szCs w:val="22"/>
        </w:rPr>
        <w:t>Finančného ukončenia Projektu</w:t>
      </w:r>
      <w:r w:rsidRPr="00743A9E">
        <w:rPr>
          <w:sz w:val="22"/>
          <w:szCs w:val="22"/>
        </w:rPr>
        <w:t xml:space="preserve"> vytvorený príjem podľa článku 61 všeobecného nariadenia; </w:t>
      </w:r>
      <w:r w:rsidR="00291178" w:rsidRPr="00743A9E">
        <w:rPr>
          <w:sz w:val="22"/>
          <w:szCs w:val="22"/>
        </w:rPr>
        <w:t xml:space="preserve">vrátiť iný  čistý príjem  z Projektu v prípade, ak bol počas Realizácie aktivít  Projektu vytvorený príjem podľa článku 65 ods. 8 všeobecného nariadenia; </w:t>
      </w:r>
      <w:r w:rsidRPr="00743A9E">
        <w:rPr>
          <w:sz w:val="22"/>
          <w:szCs w:val="22"/>
        </w:rPr>
        <w:t xml:space="preserve">suma </w:t>
      </w:r>
      <w:r w:rsidR="005D2904" w:rsidRPr="00743A9E">
        <w:rPr>
          <w:sz w:val="22"/>
          <w:szCs w:val="22"/>
        </w:rPr>
        <w:t>neprevyšujúca</w:t>
      </w:r>
      <w:r w:rsidR="00CC2CD9" w:rsidRPr="00743A9E">
        <w:rPr>
          <w:sz w:val="22"/>
          <w:szCs w:val="22"/>
        </w:rPr>
        <w:t xml:space="preserve"> </w:t>
      </w:r>
      <w:r w:rsidRPr="00743A9E">
        <w:rPr>
          <w:sz w:val="22"/>
          <w:szCs w:val="22"/>
        </w:rPr>
        <w:t xml:space="preserve">40 EUR podľa § 33 ods. 2 zákona o príspevku z EŠIF sa v tomto prípade neuplatňuje, </w:t>
      </w:r>
    </w:p>
    <w:p w14:paraId="56489B4C" w14:textId="77777777" w:rsidR="00A91910" w:rsidRPr="00743A9E"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743A9E">
        <w:rPr>
          <w:sz w:val="22"/>
          <w:szCs w:val="22"/>
        </w:rPr>
        <w:t xml:space="preserve">odviesť výnos z prostriedkov NFP </w:t>
      </w:r>
      <w:r w:rsidR="00222A7E" w:rsidRPr="00743A9E">
        <w:rPr>
          <w:sz w:val="22"/>
          <w:szCs w:val="22"/>
        </w:rPr>
        <w:t xml:space="preserve">podľa § 7 ods. 1 písm. m) zákona  o rozpočtových pravidlách </w:t>
      </w:r>
      <w:r w:rsidR="001473CF" w:rsidRPr="00743A9E">
        <w:rPr>
          <w:sz w:val="22"/>
          <w:szCs w:val="22"/>
        </w:rPr>
        <w:t xml:space="preserve">vzniknutý </w:t>
      </w:r>
      <w:r w:rsidRPr="00743A9E">
        <w:rPr>
          <w:sz w:val="22"/>
          <w:szCs w:val="22"/>
        </w:rPr>
        <w:t xml:space="preserve">na základe úročenia poskytnutého NFP (ďalej len „výnos“); uvedené platí len v prípade poskytnutia NFP systémom zálohovej platby </w:t>
      </w:r>
      <w:r w:rsidR="00E730AB" w:rsidRPr="00743A9E">
        <w:rPr>
          <w:sz w:val="22"/>
          <w:szCs w:val="22"/>
        </w:rPr>
        <w:t>a/</w:t>
      </w:r>
      <w:r w:rsidRPr="00743A9E">
        <w:rPr>
          <w:sz w:val="22"/>
          <w:szCs w:val="22"/>
        </w:rPr>
        <w:t xml:space="preserve">alebo predfinancovania; suma </w:t>
      </w:r>
      <w:r w:rsidR="005D2904" w:rsidRPr="00743A9E">
        <w:rPr>
          <w:sz w:val="22"/>
          <w:szCs w:val="22"/>
        </w:rPr>
        <w:t>neprevyšujúca</w:t>
      </w:r>
      <w:r w:rsidR="00CC2CD9" w:rsidRPr="00743A9E">
        <w:rPr>
          <w:sz w:val="22"/>
          <w:szCs w:val="22"/>
        </w:rPr>
        <w:t xml:space="preserve"> </w:t>
      </w:r>
      <w:r w:rsidRPr="00743A9E">
        <w:rPr>
          <w:sz w:val="22"/>
          <w:szCs w:val="22"/>
        </w:rPr>
        <w:t>40 EUR podľa § 33 ods. 2 zákona o príspevku z EŠIF sa v tomto prípade neuplatňuje</w:t>
      </w:r>
      <w:r w:rsidR="00CC2CD9" w:rsidRPr="00743A9E">
        <w:rPr>
          <w:sz w:val="22"/>
          <w:szCs w:val="22"/>
        </w:rPr>
        <w:t>,</w:t>
      </w:r>
    </w:p>
    <w:p w14:paraId="3A7A9271" w14:textId="3556944A" w:rsidR="00A91910" w:rsidRPr="00743A9E"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743A9E">
        <w:rPr>
          <w:sz w:val="22"/>
          <w:szCs w:val="22"/>
        </w:rPr>
        <w:t xml:space="preserve">ak to určí Poskytovateľ, vrátiť NFP alebo jeho časť v prípade, ak Prijímateľ nedosiahol hodnotu Merateľného ukazovateľa Projektu uvedenej v Schválenej žiadosti o NFP s odchýlkou presahujúcou </w:t>
      </w:r>
      <w:del w:id="12" w:author="Autor">
        <w:r w:rsidRPr="00743A9E" w:rsidDel="00C235E1">
          <w:rPr>
            <w:sz w:val="22"/>
            <w:szCs w:val="22"/>
          </w:rPr>
          <w:delText>5</w:delText>
        </w:r>
      </w:del>
      <w:ins w:id="13" w:author="Autor">
        <w:r w:rsidR="00C235E1">
          <w:rPr>
            <w:sz w:val="22"/>
            <w:szCs w:val="22"/>
          </w:rPr>
          <w:t>10</w:t>
        </w:r>
      </w:ins>
      <w:r w:rsidRPr="00743A9E">
        <w:rPr>
          <w:sz w:val="22"/>
          <w:szCs w:val="22"/>
        </w:rPr>
        <w:t xml:space="preserve">% oproti schválenej hodnote, a to úmerne so znížením hodnoty Merateľného ukazovateľa Projektu vo vzťahu k tým </w:t>
      </w:r>
      <w:r w:rsidR="00D54576" w:rsidRPr="00743A9E">
        <w:rPr>
          <w:sz w:val="22"/>
          <w:szCs w:val="22"/>
        </w:rPr>
        <w:t xml:space="preserve">hlavným </w:t>
      </w:r>
      <w:r w:rsidRPr="00743A9E">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743A9E">
        <w:rPr>
          <w:sz w:val="22"/>
          <w:szCs w:val="22"/>
        </w:rPr>
        <w:t>neprevyšujúca</w:t>
      </w:r>
      <w:r w:rsidR="00CC2CD9" w:rsidRPr="00743A9E">
        <w:rPr>
          <w:sz w:val="22"/>
          <w:szCs w:val="22"/>
        </w:rPr>
        <w:t xml:space="preserve"> </w:t>
      </w:r>
      <w:r w:rsidRPr="00743A9E">
        <w:rPr>
          <w:sz w:val="22"/>
          <w:szCs w:val="22"/>
        </w:rPr>
        <w:t xml:space="preserve">40 EUR podľa § 33 ods. 2 zákona o príspevku z EŠIF sa uplatní na poskytnutý NFP alebo jeho časť. </w:t>
      </w:r>
    </w:p>
    <w:p w14:paraId="0B50DF1B" w14:textId="77777777" w:rsidR="00A91910" w:rsidRPr="00743A9E" w:rsidRDefault="00A91910" w:rsidP="00F30BBA">
      <w:pPr>
        <w:numPr>
          <w:ilvl w:val="0"/>
          <w:numId w:val="9"/>
        </w:numPr>
        <w:tabs>
          <w:tab w:val="clear" w:pos="540"/>
          <w:tab w:val="num" w:pos="-4962"/>
        </w:tabs>
        <w:spacing w:before="240" w:line="264" w:lineRule="auto"/>
        <w:ind w:left="709"/>
        <w:jc w:val="both"/>
        <w:rPr>
          <w:rFonts w:ascii="Times New Roman" w:hAnsi="Times New Roman"/>
          <w:lang w:eastAsia="sk-SK"/>
        </w:rPr>
      </w:pPr>
      <w:r w:rsidRPr="00743A9E">
        <w:rPr>
          <w:rFonts w:ascii="Times New Roman" w:hAnsi="Times New Roman"/>
          <w:lang w:eastAsia="sk-SK"/>
        </w:rPr>
        <w:t xml:space="preserve">V prípade vzniku povinnosti odvodu výnosu podľa </w:t>
      </w:r>
      <w:r w:rsidR="00AA2FB0" w:rsidRPr="00743A9E">
        <w:rPr>
          <w:rFonts w:ascii="Times New Roman" w:hAnsi="Times New Roman"/>
          <w:lang w:eastAsia="sk-SK"/>
        </w:rPr>
        <w:t xml:space="preserve">odseku </w:t>
      </w:r>
      <w:r w:rsidRPr="00743A9E">
        <w:rPr>
          <w:rFonts w:ascii="Times New Roman" w:hAnsi="Times New Roman"/>
          <w:lang w:eastAsia="sk-SK"/>
        </w:rPr>
        <w:t xml:space="preserve">1 písm. i) tohto článku VZP sa Prijímateľ zaväzuje odviesť výnos do 31. januára roku nasledujúceho po roku, </w:t>
      </w:r>
      <w:r w:rsidRPr="00743A9E">
        <w:rPr>
          <w:rFonts w:ascii="Times New Roman" w:hAnsi="Times New Roman"/>
          <w:lang w:eastAsia="sk-SK"/>
        </w:rPr>
        <w:lastRenderedPageBreak/>
        <w:t xml:space="preserve">v ktorom vznikol výnos. V prípade vzniku povinnosti vrátenia čistého príjmu (za účtovné obdobie) podľa </w:t>
      </w:r>
      <w:r w:rsidR="00AA2FB0" w:rsidRPr="00743A9E">
        <w:rPr>
          <w:rFonts w:ascii="Times New Roman" w:hAnsi="Times New Roman"/>
          <w:lang w:eastAsia="sk-SK"/>
        </w:rPr>
        <w:t xml:space="preserve">odseku </w:t>
      </w:r>
      <w:r w:rsidRPr="00743A9E">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Poskytovateľovi príslušnú sumu výnosu alebo čistého príjmu najneskôr </w:t>
      </w:r>
      <w:r w:rsidR="001D447E" w:rsidRPr="00743A9E">
        <w:rPr>
          <w:rFonts w:ascii="Times New Roman" w:hAnsi="Times New Roman"/>
          <w:lang w:eastAsia="sk-SK"/>
        </w:rPr>
        <w:t xml:space="preserve">do </w:t>
      </w:r>
      <w:r w:rsidRPr="00743A9E">
        <w:rPr>
          <w:rFonts w:ascii="Times New Roman" w:hAnsi="Times New Roman"/>
          <w:lang w:eastAsia="sk-SK"/>
        </w:rPr>
        <w:t xml:space="preserve">16. januára roku nasledujúceho po roku, v ktorom vznikol výnos, resp. </w:t>
      </w:r>
      <w:r w:rsidR="00022327" w:rsidRPr="00743A9E">
        <w:rPr>
          <w:rFonts w:ascii="Times New Roman" w:hAnsi="Times New Roman"/>
          <w:lang w:eastAsia="sk-SK"/>
        </w:rPr>
        <w:t xml:space="preserve">v ktorom bola zostavená účtovná závierka, resp. v ktorom bola účtovná závierka overená audítorom </w:t>
      </w:r>
      <w:r w:rsidRPr="00743A9E">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743A9E">
        <w:rPr>
          <w:rFonts w:ascii="Times New Roman" w:hAnsi="Times New Roman"/>
          <w:lang w:eastAsia="sk-SK"/>
        </w:rPr>
        <w:t>B</w:t>
      </w:r>
      <w:r w:rsidRPr="00743A9E">
        <w:rPr>
          <w:rFonts w:ascii="Times New Roman" w:hAnsi="Times New Roman"/>
          <w:lang w:eastAsia="sk-SK"/>
        </w:rPr>
        <w:t xml:space="preserve">ezodkladne. 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743A9E">
        <w:rPr>
          <w:rFonts w:ascii="Times New Roman" w:hAnsi="Times New Roman"/>
          <w:lang w:eastAsia="sk-SK"/>
        </w:rPr>
        <w:t xml:space="preserve">odseku </w:t>
      </w:r>
      <w:r w:rsidRPr="00743A9E">
        <w:rPr>
          <w:rFonts w:ascii="Times New Roman" w:hAnsi="Times New Roman"/>
          <w:lang w:eastAsia="sk-SK"/>
        </w:rPr>
        <w:t xml:space="preserve">1 písm. a) až </w:t>
      </w:r>
      <w:r w:rsidR="00E730AB" w:rsidRPr="00743A9E">
        <w:rPr>
          <w:rFonts w:ascii="Times New Roman" w:hAnsi="Times New Roman"/>
          <w:lang w:eastAsia="sk-SK"/>
        </w:rPr>
        <w:t>h</w:t>
      </w:r>
      <w:r w:rsidRPr="00743A9E">
        <w:rPr>
          <w:rFonts w:ascii="Times New Roman" w:hAnsi="Times New Roman"/>
          <w:lang w:eastAsia="sk-SK"/>
        </w:rPr>
        <w:t>)</w:t>
      </w:r>
      <w:r w:rsidR="00E730AB" w:rsidRPr="00743A9E">
        <w:rPr>
          <w:rFonts w:ascii="Times New Roman" w:hAnsi="Times New Roman"/>
          <w:lang w:eastAsia="sk-SK"/>
        </w:rPr>
        <w:t xml:space="preserve"> a písm. j)</w:t>
      </w:r>
      <w:r w:rsidRPr="00743A9E">
        <w:rPr>
          <w:rFonts w:ascii="Times New Roman" w:hAnsi="Times New Roman"/>
          <w:lang w:eastAsia="sk-SK"/>
        </w:rPr>
        <w:t xml:space="preserve"> tohto článku VZP a na Prijímateľa sa ustanovenia o vrátení NFP alebo jeho časti podľa odsekov </w:t>
      </w:r>
      <w:r w:rsidR="00E730AB" w:rsidRPr="00743A9E">
        <w:rPr>
          <w:rFonts w:ascii="Times New Roman" w:hAnsi="Times New Roman"/>
          <w:lang w:eastAsia="sk-SK"/>
        </w:rPr>
        <w:t>3</w:t>
      </w:r>
      <w:r w:rsidRPr="00743A9E">
        <w:rPr>
          <w:rFonts w:ascii="Times New Roman" w:hAnsi="Times New Roman"/>
          <w:lang w:eastAsia="sk-SK"/>
        </w:rPr>
        <w:t xml:space="preserve"> až </w:t>
      </w:r>
      <w:r w:rsidR="00E730AB" w:rsidRPr="00743A9E">
        <w:rPr>
          <w:rFonts w:ascii="Times New Roman" w:hAnsi="Times New Roman"/>
          <w:lang w:eastAsia="sk-SK"/>
        </w:rPr>
        <w:t>9</w:t>
      </w:r>
      <w:r w:rsidRPr="00743A9E">
        <w:rPr>
          <w:rFonts w:ascii="Times New Roman" w:hAnsi="Times New Roman"/>
          <w:lang w:eastAsia="sk-SK"/>
        </w:rPr>
        <w:t xml:space="preserve"> tohto článku VZP vzťahujú rovnako.  </w:t>
      </w:r>
    </w:p>
    <w:p w14:paraId="388BD16C" w14:textId="77777777" w:rsidR="00A91910" w:rsidRPr="00743A9E" w:rsidRDefault="0013690C" w:rsidP="00F30BBA">
      <w:pPr>
        <w:numPr>
          <w:ilvl w:val="0"/>
          <w:numId w:val="9"/>
        </w:numPr>
        <w:tabs>
          <w:tab w:val="clear" w:pos="540"/>
          <w:tab w:val="num" w:pos="-4962"/>
        </w:tabs>
        <w:spacing w:before="240" w:after="0" w:line="264" w:lineRule="auto"/>
        <w:ind w:left="709"/>
        <w:jc w:val="both"/>
        <w:rPr>
          <w:rFonts w:ascii="Times New Roman" w:hAnsi="Times New Roman"/>
          <w:lang w:eastAsia="sk-SK"/>
        </w:rPr>
      </w:pPr>
      <w:r w:rsidRPr="00743A9E">
        <w:rPr>
          <w:rFonts w:ascii="Times New Roman" w:hAnsi="Times New Roman"/>
          <w:lang w:eastAsia="sk-SK"/>
        </w:rPr>
        <w:t>Ak nie je NFP alebo jeho časť vrátený z dôvodov uvedených v ods. 1 tohto čl. VZP iniciatívne zo strany Prijímateľa,  s</w:t>
      </w:r>
      <w:r w:rsidR="00A91910" w:rsidRPr="00743A9E">
        <w:rPr>
          <w:rFonts w:ascii="Times New Roman" w:hAnsi="Times New Roman"/>
          <w:lang w:eastAsia="sk-SK"/>
        </w:rPr>
        <w:t>umu vrátenia NFP alebo jeho časti stanoví Poskytovateľ v ŽoV, ktorú zašle Prijímateľovi</w:t>
      </w:r>
      <w:r w:rsidR="008C16D3" w:rsidRPr="00743A9E">
        <w:rPr>
          <w:rFonts w:ascii="Times New Roman" w:hAnsi="Times New Roman"/>
          <w:lang w:eastAsia="sk-SK"/>
        </w:rPr>
        <w:t xml:space="preserve"> </w:t>
      </w:r>
      <w:r w:rsidR="00A06DF2" w:rsidRPr="00743A9E">
        <w:rPr>
          <w:rFonts w:ascii="Times New Roman" w:hAnsi="Times New Roman"/>
          <w:lang w:eastAsia="sk-SK"/>
        </w:rPr>
        <w:t xml:space="preserve">aj </w:t>
      </w:r>
      <w:r w:rsidR="008C16D3" w:rsidRPr="00743A9E">
        <w:rPr>
          <w:rFonts w:ascii="Times New Roman" w:hAnsi="Times New Roman"/>
          <w:lang w:eastAsia="sk-SK"/>
        </w:rPr>
        <w:t>prostredníctvom ITMS2014+</w:t>
      </w:r>
      <w:r w:rsidR="00A91910" w:rsidRPr="00743A9E">
        <w:rPr>
          <w:rFonts w:ascii="Times New Roman" w:hAnsi="Times New Roman"/>
          <w:lang w:eastAsia="sk-SK"/>
        </w:rPr>
        <w:t>. Poskytovateľ v ŽoV uvedie výšku NFP, ktorú má Prijímateľ</w:t>
      </w:r>
      <w:r w:rsidR="00A91910" w:rsidRPr="00743A9E">
        <w:rPr>
          <w:rFonts w:ascii="Times New Roman" w:hAnsi="Times New Roman"/>
        </w:rPr>
        <w:t xml:space="preserve"> vrátiť a zároveň určí čísla účtov, na ktoré je Prijímateľ povinný vrátenie vykonať.</w:t>
      </w:r>
      <w:r w:rsidR="00FA17A0" w:rsidRPr="00743A9E">
        <w:rPr>
          <w:rFonts w:ascii="Times New Roman" w:hAnsi="Times New Roman"/>
        </w:rPr>
        <w:t xml:space="preserve"> V prípade odstúpenia od Zmluvy o poskytnutí NFP </w:t>
      </w:r>
      <w:r w:rsidR="00532AFF" w:rsidRPr="00743A9E">
        <w:rPr>
          <w:rFonts w:ascii="Times New Roman" w:hAnsi="Times New Roman"/>
        </w:rPr>
        <w:t xml:space="preserve">alebo v prípade povinnosti vrátenia NFP na základe rozhodnutia správneho orgánu, </w:t>
      </w:r>
      <w:r w:rsidR="00FA17A0" w:rsidRPr="00743A9E">
        <w:rPr>
          <w:rFonts w:ascii="Times New Roman" w:hAnsi="Times New Roman"/>
        </w:rPr>
        <w:t>Poskytovateľ nie je povinný zaslať Prijímateľovi ŽoV, keďže suma NFP, ktorá sa má vrátiť, vyplýva priamo z odstúpenia od Zmluvy o poskytnutí NFP v nadväznosti na ustanovenia Obchodného zákonníka</w:t>
      </w:r>
      <w:r w:rsidR="00532AFF" w:rsidRPr="00743A9E">
        <w:rPr>
          <w:rFonts w:ascii="Times New Roman" w:hAnsi="Times New Roman"/>
        </w:rPr>
        <w:t>, resp. zo znenia daného rozhodnutia</w:t>
      </w:r>
      <w:r w:rsidR="00124EEB" w:rsidRPr="00743A9E">
        <w:rPr>
          <w:rFonts w:ascii="Times New Roman" w:hAnsi="Times New Roman"/>
        </w:rPr>
        <w:t>; lehota na vrátenie NFP na základe odstúpenia od Zmluvy o poskytnutí NFP</w:t>
      </w:r>
      <w:r w:rsidR="00F276E0" w:rsidRPr="00743A9E">
        <w:rPr>
          <w:rFonts w:ascii="Times New Roman" w:hAnsi="Times New Roman"/>
        </w:rPr>
        <w:t xml:space="preserve"> alebo správneho rozhodnutia</w:t>
      </w:r>
      <w:r w:rsidR="00124EEB" w:rsidRPr="00743A9E">
        <w:rPr>
          <w:rFonts w:ascii="Times New Roman" w:hAnsi="Times New Roman"/>
        </w:rPr>
        <w:t xml:space="preserve"> je rovnaká ako na vrátenie NFP alebo jeho časti na základe ŽoV podľa odseku 4 tohto článku</w:t>
      </w:r>
      <w:r w:rsidR="00F276E0" w:rsidRPr="00743A9E">
        <w:rPr>
          <w:rFonts w:ascii="Times New Roman" w:hAnsi="Times New Roman"/>
        </w:rPr>
        <w:t xml:space="preserve"> VZP</w:t>
      </w:r>
      <w:r w:rsidR="00FA17A0" w:rsidRPr="00743A9E">
        <w:rPr>
          <w:rFonts w:ascii="Times New Roman" w:hAnsi="Times New Roman"/>
        </w:rPr>
        <w:t>.</w:t>
      </w:r>
    </w:p>
    <w:p w14:paraId="66EDE211" w14:textId="77777777" w:rsidR="0018090D" w:rsidRPr="00743A9E" w:rsidRDefault="00A91910" w:rsidP="00F30BBA">
      <w:pPr>
        <w:numPr>
          <w:ilvl w:val="0"/>
          <w:numId w:val="9"/>
        </w:numPr>
        <w:tabs>
          <w:tab w:val="clear" w:pos="540"/>
          <w:tab w:val="num" w:pos="-4962"/>
        </w:tabs>
        <w:spacing w:before="240" w:line="264" w:lineRule="auto"/>
        <w:ind w:left="709"/>
        <w:jc w:val="both"/>
        <w:rPr>
          <w:rFonts w:ascii="Times New Roman" w:hAnsi="Times New Roman"/>
        </w:rPr>
      </w:pPr>
      <w:r w:rsidRPr="00743A9E">
        <w:rPr>
          <w:rFonts w:ascii="Times New Roman" w:hAnsi="Times New Roman"/>
        </w:rPr>
        <w:t xml:space="preserve">Prijímateľ sa zaväzuje vrátiť NFP alebo jeho časť uvedený v ŽoV do </w:t>
      </w:r>
      <w:r w:rsidR="00C4332B" w:rsidRPr="00743A9E">
        <w:rPr>
          <w:rFonts w:ascii="Times New Roman" w:hAnsi="Times New Roman"/>
        </w:rPr>
        <w:t>60</w:t>
      </w:r>
      <w:r w:rsidRPr="00743A9E">
        <w:rPr>
          <w:rFonts w:ascii="Times New Roman" w:hAnsi="Times New Roman"/>
        </w:rPr>
        <w:t xml:space="preserve"> dní odo dňa </w:t>
      </w:r>
      <w:r w:rsidR="00043C56" w:rsidRPr="00743A9E">
        <w:rPr>
          <w:rFonts w:ascii="Times New Roman" w:hAnsi="Times New Roman"/>
        </w:rPr>
        <w:t xml:space="preserve">doručenia </w:t>
      </w:r>
      <w:r w:rsidRPr="00743A9E">
        <w:rPr>
          <w:rFonts w:ascii="Times New Roman" w:hAnsi="Times New Roman"/>
        </w:rPr>
        <w:t>ŽoV</w:t>
      </w:r>
      <w:r w:rsidR="00043C56" w:rsidRPr="00743A9E">
        <w:rPr>
          <w:rFonts w:ascii="Times New Roman" w:hAnsi="Times New Roman"/>
        </w:rPr>
        <w:t xml:space="preserve"> Prijímateľovi vo verejnej časti ITMS2014+</w:t>
      </w:r>
      <w:r w:rsidRPr="00743A9E">
        <w:rPr>
          <w:rFonts w:ascii="Times New Roman" w:hAnsi="Times New Roman"/>
        </w:rPr>
        <w:t xml:space="preserve">. Ak Prijímateľ </w:t>
      </w:r>
      <w:r w:rsidR="004D7299" w:rsidRPr="00743A9E">
        <w:rPr>
          <w:rFonts w:ascii="Times New Roman" w:hAnsi="Times New Roman"/>
        </w:rPr>
        <w:t xml:space="preserve">túto </w:t>
      </w:r>
      <w:r w:rsidRPr="00743A9E">
        <w:rPr>
          <w:rFonts w:ascii="Times New Roman" w:hAnsi="Times New Roman"/>
        </w:rPr>
        <w:t>povinnosť nesplní, ani nedôjde k uzatvoreniu dohody o splátkach alebo dohody o odklade plnenia, Poskytovateľ</w:t>
      </w:r>
      <w:r w:rsidR="0018090D" w:rsidRPr="00743A9E">
        <w:rPr>
          <w:rFonts w:ascii="Times New Roman" w:hAnsi="Times New Roman"/>
        </w:rPr>
        <w:t>:</w:t>
      </w:r>
    </w:p>
    <w:p w14:paraId="4F068B1B" w14:textId="77777777" w:rsidR="0018090D"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oznámi porušenie</w:t>
      </w:r>
      <w:r w:rsidR="0018090D" w:rsidRPr="00743A9E">
        <w:rPr>
          <w:rFonts w:ascii="Times New Roman" w:hAnsi="Times New Roman"/>
        </w:rPr>
        <w:t xml:space="preserve"> pravidiel a podmienok uvedených v Zmluve o poskytnutí NF</w:t>
      </w:r>
      <w:r w:rsidR="00124EEB" w:rsidRPr="00743A9E">
        <w:rPr>
          <w:rFonts w:ascii="Times New Roman" w:hAnsi="Times New Roman"/>
        </w:rPr>
        <w:t>P</w:t>
      </w:r>
      <w:r w:rsidR="0018090D" w:rsidRPr="00743A9E">
        <w:rPr>
          <w:rFonts w:ascii="Times New Roman" w:hAnsi="Times New Roman"/>
        </w:rPr>
        <w:t>, za ktorých bolo NFP poskytnuté</w:t>
      </w:r>
      <w:r w:rsidRPr="00743A9E">
        <w:rPr>
          <w:rFonts w:ascii="Times New Roman" w:hAnsi="Times New Roman"/>
        </w:rPr>
        <w:t xml:space="preserve"> </w:t>
      </w:r>
      <w:r w:rsidR="00576235" w:rsidRPr="00743A9E">
        <w:rPr>
          <w:rFonts w:ascii="Times New Roman" w:hAnsi="Times New Roman"/>
        </w:rPr>
        <w:t xml:space="preserve">príslušnému správnemu orgánu </w:t>
      </w:r>
      <w:r w:rsidRPr="00743A9E">
        <w:rPr>
          <w:rFonts w:ascii="Times New Roman" w:hAnsi="Times New Roman"/>
        </w:rPr>
        <w:t xml:space="preserve">(ak ide o porušenie finančnej disciplíny) alebo </w:t>
      </w:r>
    </w:p>
    <w:p w14:paraId="491357FC" w14:textId="77777777" w:rsidR="0018090D" w:rsidRPr="00743A9E" w:rsidRDefault="009B4D85" w:rsidP="00F30BBA">
      <w:pPr>
        <w:numPr>
          <w:ilvl w:val="1"/>
          <w:numId w:val="9"/>
        </w:numPr>
        <w:spacing w:after="0" w:line="264" w:lineRule="auto"/>
        <w:jc w:val="both"/>
        <w:rPr>
          <w:rFonts w:ascii="Times New Roman" w:hAnsi="Times New Roman"/>
        </w:rPr>
      </w:pPr>
      <w:r w:rsidRPr="00743A9E">
        <w:rPr>
          <w:rFonts w:ascii="Times New Roman" w:hAnsi="Times New Roman"/>
        </w:rPr>
        <w:t>o</w:t>
      </w:r>
      <w:r w:rsidR="0018090D" w:rsidRPr="00743A9E">
        <w:rPr>
          <w:rFonts w:ascii="Times New Roman" w:hAnsi="Times New Roman"/>
        </w:rPr>
        <w:t xml:space="preserve">známi porušenie pravidiel a podmienok uvedených v Zmluve o poskytnutí NFP, za ktorých bolo NFP poskytnuté </w:t>
      </w:r>
      <w:r w:rsidR="00A91910" w:rsidRPr="00743A9E">
        <w:rPr>
          <w:rFonts w:ascii="Times New Roman" w:hAnsi="Times New Roman"/>
        </w:rPr>
        <w:t xml:space="preserve">Úradu pre verejné obstarávanie (ak ide o porušenie </w:t>
      </w:r>
      <w:r w:rsidR="00A91910" w:rsidRPr="00743A9E">
        <w:rPr>
          <w:rFonts w:ascii="Times New Roman" w:hAnsi="Times New Roman"/>
          <w:lang w:eastAsia="sk-SK"/>
        </w:rPr>
        <w:t xml:space="preserve">pravidiel a postupov verejného obstarávania) alebo </w:t>
      </w:r>
    </w:p>
    <w:p w14:paraId="06233BD6" w14:textId="77777777" w:rsidR="0018090D"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postupuje</w:t>
      </w:r>
      <w:r w:rsidRPr="00743A9E">
        <w:rPr>
          <w:rFonts w:ascii="Times New Roman" w:hAnsi="Times New Roman"/>
          <w:lang w:eastAsia="sk-SK"/>
        </w:rPr>
        <w:t xml:space="preserve"> podľa § 41 ods. 5 zákona o príspevku z EŠIF alebo </w:t>
      </w:r>
    </w:p>
    <w:p w14:paraId="10BB39B1" w14:textId="77777777" w:rsidR="00A91910"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postupuje</w:t>
      </w:r>
      <w:r w:rsidRPr="00743A9E">
        <w:rPr>
          <w:rFonts w:ascii="Times New Roman" w:hAnsi="Times New Roman"/>
          <w:lang w:eastAsia="sk-SK"/>
        </w:rPr>
        <w:t xml:space="preserve"> podľa osobitného predpisu (napr. Občiansky súdny poriadok)</w:t>
      </w:r>
      <w:r w:rsidR="0018090D" w:rsidRPr="00743A9E">
        <w:rPr>
          <w:rFonts w:ascii="Times New Roman" w:hAnsi="Times New Roman"/>
          <w:lang w:eastAsia="sk-SK"/>
        </w:rPr>
        <w:t xml:space="preserve"> a uplatní pohľadávku na vrátenie časti NFP uvedenej v ŽoV na príslušnom orgáne (napr. na súde)</w:t>
      </w:r>
      <w:r w:rsidRPr="00743A9E">
        <w:rPr>
          <w:rFonts w:ascii="Times New Roman" w:hAnsi="Times New Roman"/>
        </w:rPr>
        <w:t>.</w:t>
      </w:r>
    </w:p>
    <w:p w14:paraId="79A0F092"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lang w:eastAsia="sk-SK"/>
        </w:rPr>
        <w:t xml:space="preserve">Prijímateľ realizuje vrátenie NFP alebo jeho časti formou platby na účet; </w:t>
      </w:r>
      <w:r w:rsidR="000067AA" w:rsidRPr="00743A9E">
        <w:rPr>
          <w:rFonts w:ascii="Times New Roman" w:hAnsi="Times New Roman"/>
          <w:lang w:eastAsia="sk-SK"/>
        </w:rPr>
        <w:t>P</w:t>
      </w:r>
      <w:r w:rsidRPr="00743A9E">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r w:rsidR="00875C1A">
        <w:rPr>
          <w:rFonts w:ascii="Times New Roman" w:hAnsi="Times New Roman"/>
          <w:lang w:eastAsia="sk-SK"/>
        </w:rPr>
        <w:t>ŽoV</w:t>
      </w:r>
      <w:r w:rsidRPr="00743A9E">
        <w:rPr>
          <w:rFonts w:ascii="Times New Roman" w:hAnsi="Times New Roman"/>
          <w:lang w:eastAsia="sk-SK"/>
        </w:rPr>
        <w:t>.</w:t>
      </w:r>
    </w:p>
    <w:p w14:paraId="2E3A16DD"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rPr>
        <w:lastRenderedPageBreak/>
        <w:t xml:space="preserve">Vrátenie NFP alebo jeho časti formou platby na účet je </w:t>
      </w:r>
      <w:r w:rsidR="000067AA" w:rsidRPr="00743A9E">
        <w:rPr>
          <w:rFonts w:ascii="Times New Roman" w:hAnsi="Times New Roman"/>
        </w:rPr>
        <w:t>P</w:t>
      </w:r>
      <w:r w:rsidRPr="00743A9E">
        <w:rPr>
          <w:rFonts w:ascii="Times New Roman" w:hAnsi="Times New Roman"/>
        </w:rPr>
        <w:t xml:space="preserve">rijímateľ povinný realizovať prostredníctvom príkazu na </w:t>
      </w:r>
      <w:r w:rsidR="007E42F6" w:rsidRPr="00743A9E">
        <w:rPr>
          <w:rFonts w:ascii="Times New Roman" w:hAnsi="Times New Roman"/>
        </w:rPr>
        <w:t xml:space="preserve">SEPA </w:t>
      </w:r>
      <w:r w:rsidRPr="00743A9E">
        <w:rPr>
          <w:rFonts w:ascii="Times New Roman" w:hAnsi="Times New Roman"/>
        </w:rPr>
        <w:t xml:space="preserve">inkaso v rámci ITMS2014+ s uvedením jedinečného, ITMS2014+ automaticky </w:t>
      </w:r>
      <w:r w:rsidRPr="00743A9E">
        <w:rPr>
          <w:rFonts w:ascii="Times New Roman" w:hAnsi="Times New Roman"/>
          <w:lang w:eastAsia="sk-SK"/>
        </w:rPr>
        <w:t>generovaného</w:t>
      </w:r>
      <w:r w:rsidRPr="00743A9E">
        <w:rPr>
          <w:rFonts w:ascii="Times New Roman" w:hAnsi="Times New Roman"/>
        </w:rPr>
        <w:t xml:space="preserve"> variabilného symbolu</w:t>
      </w:r>
      <w:r w:rsidR="006E5EC1" w:rsidRPr="00743A9E">
        <w:rPr>
          <w:rFonts w:ascii="Times New Roman" w:hAnsi="Times New Roman"/>
        </w:rPr>
        <w:t>; to neplatí pre Prijímateľa, ktorý je štátnou rozpočtovou organizáciou</w:t>
      </w:r>
      <w:r w:rsidRPr="00743A9E">
        <w:rPr>
          <w:rFonts w:ascii="Times New Roman" w:hAnsi="Times New Roman"/>
        </w:rPr>
        <w:t xml:space="preserve">. </w:t>
      </w:r>
    </w:p>
    <w:p w14:paraId="058BDFA6" w14:textId="77777777" w:rsidR="00F74CDC" w:rsidRPr="00743A9E" w:rsidRDefault="002B7D4C" w:rsidP="00F30BBA">
      <w:pPr>
        <w:numPr>
          <w:ilvl w:val="0"/>
          <w:numId w:val="9"/>
        </w:numPr>
        <w:spacing w:before="240" w:line="264" w:lineRule="auto"/>
        <w:jc w:val="both"/>
        <w:rPr>
          <w:rFonts w:ascii="Times New Roman" w:hAnsi="Times New Roman"/>
        </w:rPr>
      </w:pPr>
      <w:r w:rsidRPr="00743A9E">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743A9E">
        <w:rPr>
          <w:rFonts w:ascii="Times New Roman" w:hAnsi="Times New Roman"/>
        </w:rPr>
        <w:t xml:space="preserve"> </w:t>
      </w:r>
    </w:p>
    <w:p w14:paraId="620FA218" w14:textId="77777777" w:rsidR="00F74CDC" w:rsidRPr="00743A9E" w:rsidRDefault="00F74CDC" w:rsidP="00F30BBA">
      <w:pPr>
        <w:pStyle w:val="Odsekzoznamu"/>
        <w:numPr>
          <w:ilvl w:val="0"/>
          <w:numId w:val="9"/>
        </w:numPr>
        <w:spacing w:before="240" w:after="200" w:line="264" w:lineRule="auto"/>
        <w:jc w:val="both"/>
        <w:rPr>
          <w:rFonts w:eastAsia="Calibri"/>
          <w:sz w:val="22"/>
          <w:szCs w:val="22"/>
        </w:rPr>
      </w:pPr>
      <w:r w:rsidRPr="00743A9E">
        <w:rPr>
          <w:rFonts w:eastAsia="Calibri"/>
          <w:sz w:val="22"/>
          <w:szCs w:val="22"/>
        </w:rPr>
        <w:t xml:space="preserve">Vrátenie NFP alebo jeho časti formou rozpočtového opatrenia vykoná </w:t>
      </w:r>
      <w:r w:rsidR="000067AA" w:rsidRPr="00743A9E">
        <w:rPr>
          <w:rFonts w:eastAsia="Calibri"/>
          <w:sz w:val="22"/>
          <w:szCs w:val="22"/>
        </w:rPr>
        <w:t>P</w:t>
      </w:r>
      <w:r w:rsidRPr="00743A9E">
        <w:rPr>
          <w:rFonts w:eastAsia="Calibri"/>
          <w:sz w:val="22"/>
          <w:szCs w:val="22"/>
        </w:rPr>
        <w:t>rijímateľ</w:t>
      </w:r>
      <w:r w:rsidR="009C1035" w:rsidRPr="00743A9E">
        <w:rPr>
          <w:rFonts w:eastAsia="Calibri"/>
          <w:sz w:val="22"/>
          <w:szCs w:val="22"/>
        </w:rPr>
        <w:t>, ktorý je štátnou rozpočtovou organizáciou</w:t>
      </w:r>
      <w:r w:rsidRPr="00743A9E">
        <w:rPr>
          <w:rFonts w:eastAsia="Calibri"/>
          <w:sz w:val="22"/>
          <w:szCs w:val="22"/>
        </w:rPr>
        <w:t xml:space="preserve"> v Rozpočtovom informačnom systéme.</w:t>
      </w:r>
    </w:p>
    <w:p w14:paraId="0CCA54CE"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rPr>
        <w:t>Pre zabezpečenie využitia príkazu na</w:t>
      </w:r>
      <w:r w:rsidR="007E42F6" w:rsidRPr="00743A9E">
        <w:rPr>
          <w:rFonts w:ascii="Times New Roman" w:hAnsi="Times New Roman"/>
        </w:rPr>
        <w:t xml:space="preserve"> SEPA</w:t>
      </w:r>
      <w:r w:rsidRPr="00743A9E">
        <w:rPr>
          <w:rFonts w:ascii="Times New Roman" w:hAnsi="Times New Roman"/>
        </w:rPr>
        <w:t xml:space="preserve"> inkaso ako spôsobu vrátenia NFP alebo jeho časti sa Prijímateľ </w:t>
      </w:r>
      <w:r w:rsidR="00645B23" w:rsidRPr="00743A9E">
        <w:rPr>
          <w:rFonts w:ascii="Times New Roman" w:hAnsi="Times New Roman"/>
        </w:rPr>
        <w:t xml:space="preserve">najneskôr pred zadaním prvého príkazu na SEPA inkaso prostredníctvom ITMS2014+ v zmysle ods. 6 tohto článku VZP </w:t>
      </w:r>
      <w:r w:rsidRPr="00743A9E">
        <w:rPr>
          <w:rFonts w:ascii="Times New Roman" w:hAnsi="Times New Roman"/>
        </w:rPr>
        <w:t xml:space="preserve">zaväzuje zabezpečiť nasledovné: </w:t>
      </w:r>
    </w:p>
    <w:p w14:paraId="49240D65" w14:textId="77777777" w:rsidR="00F74CDC" w:rsidRPr="00743A9E" w:rsidRDefault="00F74CDC" w:rsidP="00F30BBA">
      <w:pPr>
        <w:numPr>
          <w:ilvl w:val="1"/>
          <w:numId w:val="9"/>
        </w:numPr>
        <w:spacing w:after="0" w:line="264" w:lineRule="auto"/>
        <w:jc w:val="both"/>
        <w:rPr>
          <w:rFonts w:ascii="Times New Roman" w:hAnsi="Times New Roman"/>
        </w:rPr>
      </w:pPr>
      <w:r w:rsidRPr="00743A9E">
        <w:rPr>
          <w:rFonts w:ascii="Times New Roman" w:hAnsi="Times New Roman"/>
        </w:rPr>
        <w:t>Prijímateľ udel</w:t>
      </w:r>
      <w:r w:rsidR="00A52E02" w:rsidRPr="00743A9E">
        <w:rPr>
          <w:rFonts w:ascii="Times New Roman" w:hAnsi="Times New Roman"/>
        </w:rPr>
        <w:t>í</w:t>
      </w:r>
      <w:r w:rsidRPr="00743A9E">
        <w:rPr>
          <w:rFonts w:ascii="Times New Roman" w:hAnsi="Times New Roman"/>
        </w:rPr>
        <w:t xml:space="preserve"> súhlas na úhradu pohľadávok prostredníctvom príkazu na </w:t>
      </w:r>
      <w:r w:rsidR="007E42F6" w:rsidRPr="00743A9E">
        <w:rPr>
          <w:rFonts w:ascii="Times New Roman" w:hAnsi="Times New Roman"/>
        </w:rPr>
        <w:t xml:space="preserve">SEPA </w:t>
      </w:r>
      <w:r w:rsidRPr="00743A9E">
        <w:rPr>
          <w:rFonts w:ascii="Times New Roman" w:hAnsi="Times New Roman"/>
        </w:rPr>
        <w:t>inkaso tým, že podpí</w:t>
      </w:r>
      <w:r w:rsidR="00A52E02" w:rsidRPr="00743A9E">
        <w:rPr>
          <w:rFonts w:ascii="Times New Roman" w:hAnsi="Times New Roman"/>
        </w:rPr>
        <w:t>še</w:t>
      </w:r>
      <w:r w:rsidRPr="00743A9E">
        <w:rPr>
          <w:rFonts w:ascii="Times New Roman" w:hAnsi="Times New Roman"/>
        </w:rPr>
        <w:t xml:space="preserve"> Mandát na inkaso;</w:t>
      </w:r>
      <w:r w:rsidR="00A52E02" w:rsidRPr="00743A9E">
        <w:rPr>
          <w:rFonts w:ascii="Times New Roman" w:hAnsi="Times New Roman"/>
        </w:rPr>
        <w:t xml:space="preserve"> </w:t>
      </w:r>
      <w:r w:rsidR="000E58B5" w:rsidRPr="00743A9E">
        <w:rPr>
          <w:rFonts w:ascii="Times New Roman" w:hAnsi="Times New Roman"/>
        </w:rPr>
        <w:t xml:space="preserve">ak je v súlade s § 42 </w:t>
      </w:r>
      <w:r w:rsidR="007E42F6" w:rsidRPr="00743A9E">
        <w:rPr>
          <w:rFonts w:ascii="Times New Roman" w:hAnsi="Times New Roman"/>
        </w:rPr>
        <w:t xml:space="preserve">zákona o príspevku z EŠIF </w:t>
      </w:r>
      <w:r w:rsidR="000E58B5" w:rsidRPr="00743A9E">
        <w:rPr>
          <w:rFonts w:ascii="Times New Roman" w:hAnsi="Times New Roman"/>
        </w:rPr>
        <w:t xml:space="preserve">potrebné vrátiť NFP alebo jeho časť aj na účet certifikačného orgánu, Prijímateľ podpíše Mandát na inkaso aj v prospech certifikačného orgánu; </w:t>
      </w:r>
      <w:r w:rsidR="00A52E02" w:rsidRPr="00743A9E">
        <w:rPr>
          <w:rFonts w:ascii="Times New Roman" w:hAnsi="Times New Roman"/>
        </w:rPr>
        <w:t>vzor Mandátu na inkaso dodá Prijímateľovi Poskytovateľ;</w:t>
      </w:r>
    </w:p>
    <w:p w14:paraId="0722BC21" w14:textId="77777777" w:rsidR="00F74CDC" w:rsidRPr="00743A9E" w:rsidRDefault="00F74CDC" w:rsidP="00F30BBA">
      <w:pPr>
        <w:numPr>
          <w:ilvl w:val="1"/>
          <w:numId w:val="9"/>
        </w:numPr>
        <w:spacing w:after="0" w:line="264" w:lineRule="auto"/>
        <w:jc w:val="both"/>
        <w:rPr>
          <w:rFonts w:ascii="Times New Roman" w:hAnsi="Times New Roman"/>
        </w:rPr>
      </w:pPr>
      <w:r w:rsidRPr="00743A9E">
        <w:rPr>
          <w:rFonts w:ascii="Times New Roman" w:hAnsi="Times New Roman"/>
        </w:rPr>
        <w:t>Prijímateľ </w:t>
      </w:r>
      <w:r w:rsidR="001D2B22" w:rsidRPr="00743A9E">
        <w:rPr>
          <w:rFonts w:ascii="Times New Roman" w:hAnsi="Times New Roman"/>
        </w:rPr>
        <w:t xml:space="preserve">na základe podpísaného Mandátu na inkaso </w:t>
      </w:r>
      <w:r w:rsidR="007E42F6" w:rsidRPr="00743A9E">
        <w:rPr>
          <w:rFonts w:ascii="Times New Roman" w:hAnsi="Times New Roman"/>
        </w:rPr>
        <w:t>zadá</w:t>
      </w:r>
      <w:r w:rsidR="008A1116" w:rsidRPr="00743A9E">
        <w:rPr>
          <w:rFonts w:ascii="Times New Roman" w:hAnsi="Times New Roman"/>
        </w:rPr>
        <w:t xml:space="preserve"> súhlas s inkasom </w:t>
      </w:r>
      <w:r w:rsidR="00AA6684" w:rsidRPr="00743A9E">
        <w:rPr>
          <w:rFonts w:ascii="Times New Roman" w:hAnsi="Times New Roman"/>
        </w:rPr>
        <w:t>v</w:t>
      </w:r>
      <w:r w:rsidRPr="00743A9E">
        <w:rPr>
          <w:rFonts w:ascii="Times New Roman" w:hAnsi="Times New Roman"/>
        </w:rPr>
        <w:t xml:space="preserve"> bank</w:t>
      </w:r>
      <w:r w:rsidR="00AA6684" w:rsidRPr="00743A9E">
        <w:rPr>
          <w:rFonts w:ascii="Times New Roman" w:hAnsi="Times New Roman"/>
        </w:rPr>
        <w:t>e</w:t>
      </w:r>
      <w:r w:rsidRPr="00743A9E">
        <w:rPr>
          <w:rFonts w:ascii="Times New Roman" w:hAnsi="Times New Roman"/>
        </w:rPr>
        <w:t>, v ktorej má zriadený účet</w:t>
      </w:r>
      <w:r w:rsidR="007E42F6" w:rsidRPr="00743A9E">
        <w:rPr>
          <w:rFonts w:ascii="Times New Roman" w:hAnsi="Times New Roman"/>
        </w:rPr>
        <w:t>,</w:t>
      </w:r>
      <w:r w:rsidRPr="00743A9E">
        <w:rPr>
          <w:rFonts w:ascii="Times New Roman" w:hAnsi="Times New Roman"/>
        </w:rPr>
        <w:t xml:space="preserve"> z ktorého chce realizovať vrátenie NFP alebo jeho časti.</w:t>
      </w:r>
    </w:p>
    <w:p w14:paraId="5A97E8B2" w14:textId="77777777" w:rsidR="00F74CDC" w:rsidRPr="00743A9E" w:rsidRDefault="00F74CDC" w:rsidP="00F30BBA">
      <w:pPr>
        <w:spacing w:before="240" w:line="264" w:lineRule="auto"/>
        <w:ind w:left="540"/>
        <w:jc w:val="both"/>
        <w:rPr>
          <w:rFonts w:ascii="Times New Roman" w:hAnsi="Times New Roman"/>
        </w:rPr>
      </w:pPr>
      <w:r w:rsidRPr="00743A9E">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743A9E">
        <w:rPr>
          <w:rFonts w:ascii="Times New Roman" w:hAnsi="Times New Roman"/>
        </w:rPr>
        <w:t xml:space="preserve">SEPA </w:t>
      </w:r>
      <w:r w:rsidRPr="00743A9E">
        <w:rPr>
          <w:rFonts w:ascii="Times New Roman" w:hAnsi="Times New Roman"/>
        </w:rPr>
        <w:t xml:space="preserve">inkaso zadaného Prijímateľom v ITMS2014+ a slúži na zjednodušenie vysporiadania finančných vzťahov. </w:t>
      </w:r>
    </w:p>
    <w:p w14:paraId="10C6E309" w14:textId="77777777" w:rsidR="00A91910" w:rsidRPr="002C6AFA" w:rsidRDefault="00A91910" w:rsidP="00F30BBA">
      <w:pPr>
        <w:numPr>
          <w:ilvl w:val="0"/>
          <w:numId w:val="9"/>
        </w:numPr>
        <w:spacing w:before="240" w:line="264" w:lineRule="auto"/>
        <w:jc w:val="both"/>
        <w:rPr>
          <w:rFonts w:ascii="Times New Roman" w:hAnsi="Times New Roman"/>
          <w:lang w:eastAsia="sk-SK"/>
        </w:rPr>
      </w:pPr>
      <w:commentRangeStart w:id="14"/>
      <w:r w:rsidRPr="00743A9E">
        <w:rPr>
          <w:rFonts w:ascii="Times New Roman" w:hAnsi="Times New Roman"/>
          <w:lang w:eastAsia="sk-SK"/>
        </w:rPr>
        <w:t>Pohľadávku</w:t>
      </w:r>
      <w:commentRangeEnd w:id="14"/>
      <w:r w:rsidR="001A6D0E" w:rsidRPr="000B14C5">
        <w:rPr>
          <w:rStyle w:val="Odkaznakomentr"/>
          <w:rFonts w:ascii="Times New Roman" w:eastAsia="Times New Roman" w:hAnsi="Times New Roman"/>
          <w:sz w:val="22"/>
          <w:szCs w:val="22"/>
          <w:lang w:val="x-none" w:eastAsia="x-none"/>
        </w:rPr>
        <w:commentReference w:id="14"/>
      </w:r>
      <w:r w:rsidRPr="000B14C5">
        <w:rPr>
          <w:rFonts w:ascii="Times New Roman" w:hAnsi="Times New Roman"/>
          <w:lang w:eastAsia="sk-SK"/>
        </w:rPr>
        <w:t xml:space="preserve"> </w:t>
      </w:r>
      <w:r w:rsidRPr="000B14C5">
        <w:rPr>
          <w:rFonts w:ascii="Times New Roman" w:hAnsi="Times New Roman"/>
        </w:rPr>
        <w:t>Poskytovateľa</w:t>
      </w:r>
      <w:r w:rsidRPr="009868C6">
        <w:rPr>
          <w:rFonts w:ascii="Times New Roman" w:hAnsi="Times New Roman"/>
          <w:lang w:eastAsia="sk-SK"/>
        </w:rPr>
        <w:t xml:space="preserve"> voči Prijímateľovi na vrátenie NFP alebo jeho časti a pohľadávku Prijímateľa voči Poskytovateľovi na poskytnutie NFP podľa Zmluvy</w:t>
      </w:r>
      <w:r w:rsidR="00AA2FB0" w:rsidRPr="009868C6">
        <w:rPr>
          <w:rFonts w:ascii="Times New Roman" w:hAnsi="Times New Roman"/>
          <w:lang w:eastAsia="sk-SK"/>
        </w:rPr>
        <w:t xml:space="preserve"> o poskytnutí NFP</w:t>
      </w:r>
      <w:r w:rsidRPr="00DE35EC">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637523">
        <w:rPr>
          <w:rFonts w:ascii="Times New Roman" w:hAnsi="Times New Roman"/>
          <w:lang w:eastAsia="sk-SK"/>
        </w:rPr>
        <w:t>i</w:t>
      </w:r>
      <w:r w:rsidRPr="00DE35EC">
        <w:rPr>
          <w:rFonts w:ascii="Times New Roman" w:hAnsi="Times New Roman"/>
          <w:lang w:eastAsia="sk-SK"/>
        </w:rPr>
        <w:t xml:space="preserve"> </w:t>
      </w:r>
      <w:r w:rsidRPr="00603CEB">
        <w:rPr>
          <w:rFonts w:ascii="Times New Roman" w:hAnsi="Times New Roman"/>
        </w:rPr>
        <w:t xml:space="preserve">podľa ods. </w:t>
      </w:r>
      <w:r w:rsidR="00302050" w:rsidRPr="00603CEB">
        <w:rPr>
          <w:rFonts w:ascii="Times New Roman" w:hAnsi="Times New Roman"/>
        </w:rPr>
        <w:t>2</w:t>
      </w:r>
      <w:r w:rsidRPr="00E91FC3">
        <w:rPr>
          <w:rFonts w:ascii="Times New Roman" w:hAnsi="Times New Roman"/>
        </w:rPr>
        <w:t xml:space="preserve"> až </w:t>
      </w:r>
      <w:r w:rsidR="00A52E02" w:rsidRPr="00E91FC3">
        <w:rPr>
          <w:rFonts w:ascii="Times New Roman" w:hAnsi="Times New Roman"/>
        </w:rPr>
        <w:t>9</w:t>
      </w:r>
      <w:r w:rsidRPr="000C24F1">
        <w:rPr>
          <w:rFonts w:ascii="Times New Roman" w:hAnsi="Times New Roman"/>
        </w:rPr>
        <w:t xml:space="preserve"> tohto článku VZP do </w:t>
      </w:r>
      <w:r w:rsidR="00302050" w:rsidRPr="000C24F1">
        <w:rPr>
          <w:rFonts w:ascii="Times New Roman" w:hAnsi="Times New Roman"/>
        </w:rPr>
        <w:t>15</w:t>
      </w:r>
      <w:r w:rsidRPr="00C91876">
        <w:rPr>
          <w:rFonts w:ascii="Times New Roman" w:hAnsi="Times New Roman"/>
        </w:rPr>
        <w:t xml:space="preserve"> dní od doručenia oznámenia Poskytovateľa, že s vykonaním vzájomného započítania nesúhlasí</w:t>
      </w:r>
      <w:r w:rsidR="00F74CDC" w:rsidRPr="00C97FA5">
        <w:rPr>
          <w:rFonts w:ascii="Times New Roman" w:hAnsi="Times New Roman"/>
        </w:rPr>
        <w:t xml:space="preserve"> alebo do uplynutia doby splatnosti uvedenej v ŽoV, podľa toho, ktorá okolnosť nastane neskôr</w:t>
      </w:r>
      <w:r w:rsidRPr="00C97FA5">
        <w:rPr>
          <w:rFonts w:ascii="Times New Roman" w:hAnsi="Times New Roman"/>
        </w:rPr>
        <w:t xml:space="preserve">. Ustanovenia ods. </w:t>
      </w:r>
      <w:r w:rsidR="00302050" w:rsidRPr="002C6AFA">
        <w:rPr>
          <w:rFonts w:ascii="Times New Roman" w:hAnsi="Times New Roman"/>
        </w:rPr>
        <w:t>2</w:t>
      </w:r>
      <w:r w:rsidRPr="002C6AFA">
        <w:rPr>
          <w:rFonts w:ascii="Times New Roman" w:hAnsi="Times New Roman"/>
        </w:rPr>
        <w:t xml:space="preserve"> až </w:t>
      </w:r>
      <w:r w:rsidR="00F74CDC" w:rsidRPr="002C6AFA">
        <w:rPr>
          <w:rFonts w:ascii="Times New Roman" w:hAnsi="Times New Roman"/>
        </w:rPr>
        <w:t>9</w:t>
      </w:r>
      <w:r w:rsidRPr="002C6AFA">
        <w:rPr>
          <w:rFonts w:ascii="Times New Roman" w:hAnsi="Times New Roman"/>
        </w:rPr>
        <w:t xml:space="preserve"> tohto článku VZP sa použijú primerane.</w:t>
      </w:r>
    </w:p>
    <w:p w14:paraId="3900991A" w14:textId="77777777" w:rsidR="00532AFF" w:rsidRPr="00743A9E" w:rsidRDefault="00A91910" w:rsidP="00F30BBA">
      <w:pPr>
        <w:numPr>
          <w:ilvl w:val="0"/>
          <w:numId w:val="9"/>
        </w:numPr>
        <w:spacing w:before="240" w:line="264" w:lineRule="auto"/>
        <w:jc w:val="both"/>
        <w:rPr>
          <w:rFonts w:ascii="Times New Roman" w:hAnsi="Times New Roman"/>
          <w:lang w:eastAsia="sk-SK"/>
        </w:rPr>
      </w:pPr>
      <w:r w:rsidRPr="00901C88">
        <w:rPr>
          <w:rFonts w:ascii="Times New Roman" w:hAnsi="Times New Roman"/>
          <w:lang w:eastAsia="sk-SK"/>
        </w:rPr>
        <w:t xml:space="preserve">Ak </w:t>
      </w:r>
      <w:r w:rsidRPr="00901C88">
        <w:rPr>
          <w:rFonts w:ascii="Times New Roman" w:hAnsi="Times New Roman"/>
        </w:rPr>
        <w:t>Prijímateľ</w:t>
      </w:r>
      <w:r w:rsidRPr="00901C88">
        <w:rPr>
          <w:rFonts w:ascii="Times New Roman" w:hAnsi="Times New Roman"/>
          <w:lang w:eastAsia="sk-SK"/>
        </w:rPr>
        <w:t xml:space="preserve"> zistí Nezrovnalosť súvisiacu s Projektom, zaväzuje sa</w:t>
      </w:r>
    </w:p>
    <w:p w14:paraId="66FE4333" w14:textId="77777777" w:rsidR="00532AFF" w:rsidRPr="00743A9E" w:rsidRDefault="00532AFF"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bezodkladne </w:t>
      </w:r>
      <w:r w:rsidR="00A91910" w:rsidRPr="00743A9E">
        <w:rPr>
          <w:rFonts w:ascii="Times New Roman" w:hAnsi="Times New Roman"/>
        </w:rPr>
        <w:t>túto</w:t>
      </w:r>
      <w:r w:rsidR="00A91910" w:rsidRPr="00743A9E">
        <w:rPr>
          <w:rFonts w:ascii="Times New Roman" w:hAnsi="Times New Roman"/>
          <w:lang w:eastAsia="sk-SK"/>
        </w:rPr>
        <w:t xml:space="preserve"> Nezrovnalosť oznámiť Poskytovateľovi</w:t>
      </w:r>
      <w:r w:rsidRPr="00743A9E">
        <w:rPr>
          <w:rFonts w:ascii="Times New Roman" w:hAnsi="Times New Roman"/>
          <w:lang w:eastAsia="sk-SK"/>
        </w:rPr>
        <w:t>,</w:t>
      </w:r>
    </w:p>
    <w:p w14:paraId="4364E3AE" w14:textId="77777777" w:rsidR="00532AFF" w:rsidRPr="00743A9E" w:rsidRDefault="00A91910"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predložiť </w:t>
      </w:r>
      <w:r w:rsidR="00532AFF" w:rsidRPr="00743A9E">
        <w:rPr>
          <w:rFonts w:ascii="Times New Roman" w:hAnsi="Times New Roman"/>
          <w:lang w:eastAsia="sk-SK"/>
        </w:rPr>
        <w:t xml:space="preserve">Poskytovateľovi </w:t>
      </w:r>
      <w:r w:rsidRPr="00743A9E">
        <w:rPr>
          <w:rFonts w:ascii="Times New Roman" w:hAnsi="Times New Roman"/>
        </w:rPr>
        <w:t>príslušné</w:t>
      </w:r>
      <w:r w:rsidRPr="00743A9E">
        <w:rPr>
          <w:rFonts w:ascii="Times New Roman" w:hAnsi="Times New Roman"/>
          <w:lang w:eastAsia="sk-SK"/>
        </w:rPr>
        <w:t xml:space="preserve"> dokumenty týkajúce sa tejto Nezrovnalosti</w:t>
      </w:r>
      <w:r w:rsidR="00532AFF" w:rsidRPr="00743A9E">
        <w:rPr>
          <w:rFonts w:ascii="Times New Roman" w:hAnsi="Times New Roman"/>
          <w:lang w:eastAsia="sk-SK"/>
        </w:rPr>
        <w:t xml:space="preserve"> a</w:t>
      </w:r>
    </w:p>
    <w:p w14:paraId="107F501F" w14:textId="77777777" w:rsidR="00532AFF" w:rsidRPr="00743A9E" w:rsidRDefault="00532AFF"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lastRenderedPageBreak/>
        <w:t xml:space="preserve">vysporiadať túto Nezrovnalosť postupom podľa ods. 5 až 10 tohto čl. VZP; ustanovenia týkajúce </w:t>
      </w:r>
      <w:r w:rsidR="007E42F6" w:rsidRPr="00743A9E">
        <w:rPr>
          <w:rFonts w:ascii="Times New Roman" w:hAnsi="Times New Roman"/>
          <w:lang w:eastAsia="sk-SK"/>
        </w:rPr>
        <w:t xml:space="preserve">sa </w:t>
      </w:r>
      <w:r w:rsidRPr="00743A9E">
        <w:rPr>
          <w:rFonts w:ascii="Times New Roman" w:hAnsi="Times New Roman"/>
          <w:lang w:eastAsia="sk-SK"/>
        </w:rPr>
        <w:t>ŽoV sa nepoužijú</w:t>
      </w:r>
      <w:r w:rsidR="00A91910" w:rsidRPr="00743A9E">
        <w:rPr>
          <w:rFonts w:ascii="Times New Roman" w:hAnsi="Times New Roman"/>
          <w:lang w:eastAsia="sk-SK"/>
        </w:rPr>
        <w:t>.</w:t>
      </w:r>
    </w:p>
    <w:p w14:paraId="7F317ACB" w14:textId="77777777" w:rsidR="00A91910" w:rsidRPr="00743A9E" w:rsidRDefault="00532AFF" w:rsidP="00F30BBA">
      <w:pPr>
        <w:spacing w:before="240" w:line="264" w:lineRule="auto"/>
        <w:ind w:left="540"/>
        <w:jc w:val="both"/>
        <w:rPr>
          <w:rFonts w:ascii="Times New Roman" w:hAnsi="Times New Roman"/>
          <w:lang w:eastAsia="sk-SK"/>
        </w:rPr>
      </w:pPr>
      <w:r w:rsidRPr="00743A9E">
        <w:rPr>
          <w:rFonts w:ascii="Times New Roman" w:hAnsi="Times New Roman"/>
        </w:rPr>
        <w:t>Uvedené</w:t>
      </w:r>
      <w:r w:rsidRPr="00743A9E">
        <w:rPr>
          <w:rFonts w:ascii="Times New Roman" w:hAnsi="Times New Roman"/>
          <w:lang w:eastAsia="sk-SK"/>
        </w:rPr>
        <w:t xml:space="preserve"> </w:t>
      </w:r>
      <w:r w:rsidR="00A91910" w:rsidRPr="00743A9E">
        <w:rPr>
          <w:rFonts w:ascii="Times New Roman" w:hAnsi="Times New Roman"/>
          <w:lang w:eastAsia="sk-SK"/>
        </w:rPr>
        <w:t>povinnos</w:t>
      </w:r>
      <w:r w:rsidRPr="00743A9E">
        <w:rPr>
          <w:rFonts w:ascii="Times New Roman" w:hAnsi="Times New Roman"/>
          <w:lang w:eastAsia="sk-SK"/>
        </w:rPr>
        <w:t>ti</w:t>
      </w:r>
      <w:r w:rsidR="00A91910" w:rsidRPr="00743A9E">
        <w:rPr>
          <w:rFonts w:ascii="Times New Roman" w:hAnsi="Times New Roman"/>
          <w:lang w:eastAsia="sk-SK"/>
        </w:rPr>
        <w:t xml:space="preserve"> má Prijímateľ do 31.08.2027. </w:t>
      </w:r>
      <w:r w:rsidRPr="00743A9E">
        <w:rPr>
          <w:rFonts w:ascii="Times New Roman" w:hAnsi="Times New Roman"/>
          <w:lang w:eastAsia="sk-SK"/>
        </w:rPr>
        <w:t xml:space="preserve">Táto </w:t>
      </w:r>
      <w:r w:rsidR="00A91910" w:rsidRPr="00743A9E">
        <w:rPr>
          <w:rFonts w:ascii="Times New Roman" w:hAnsi="Times New Roman"/>
          <w:lang w:eastAsia="sk-SK"/>
        </w:rPr>
        <w:t>doba sa predĺži ak nastanú skutočnosti uvedené v článku 140 všeobecného nariadenia, a to o čas trvania týchto skutočností.</w:t>
      </w:r>
    </w:p>
    <w:p w14:paraId="2840AD2B" w14:textId="77777777" w:rsidR="00A91910" w:rsidRPr="00743A9E" w:rsidRDefault="00A91910" w:rsidP="00F30BBA">
      <w:pPr>
        <w:numPr>
          <w:ilvl w:val="0"/>
          <w:numId w:val="9"/>
        </w:numPr>
        <w:spacing w:before="240" w:line="264" w:lineRule="auto"/>
        <w:jc w:val="both"/>
        <w:rPr>
          <w:rFonts w:ascii="Times New Roman" w:hAnsi="Times New Roman"/>
          <w:lang w:eastAsia="sk-SK"/>
        </w:rPr>
      </w:pPr>
      <w:r w:rsidRPr="00743A9E">
        <w:rPr>
          <w:rFonts w:ascii="Times New Roman" w:hAnsi="Times New Roman"/>
          <w:lang w:eastAsia="sk-SK"/>
        </w:rPr>
        <w:t xml:space="preserve">Ak </w:t>
      </w:r>
      <w:r w:rsidRPr="00743A9E">
        <w:rPr>
          <w:rFonts w:ascii="Times New Roman" w:hAnsi="Times New Roman"/>
        </w:rPr>
        <w:t>Prijímateľ</w:t>
      </w:r>
      <w:r w:rsidRPr="00743A9E">
        <w:rPr>
          <w:rFonts w:ascii="Times New Roman" w:hAnsi="Times New Roman"/>
          <w:lang w:eastAsia="sk-SK"/>
        </w:rPr>
        <w:t xml:space="preserve"> </w:t>
      </w:r>
      <w:r w:rsidR="009C1035" w:rsidRPr="00743A9E">
        <w:rPr>
          <w:rFonts w:ascii="Times New Roman" w:hAnsi="Times New Roman"/>
          <w:lang w:eastAsia="sk-SK"/>
        </w:rPr>
        <w:t xml:space="preserve">nevráti NFP alebo jeho časť na správne </w:t>
      </w:r>
      <w:r w:rsidR="008B4D7E" w:rsidRPr="00743A9E">
        <w:rPr>
          <w:rFonts w:ascii="Times New Roman" w:hAnsi="Times New Roman"/>
          <w:lang w:eastAsia="sk-SK"/>
        </w:rPr>
        <w:t>účty a</w:t>
      </w:r>
      <w:r w:rsidR="009C1035" w:rsidRPr="00743A9E">
        <w:rPr>
          <w:rFonts w:ascii="Times New Roman" w:hAnsi="Times New Roman"/>
          <w:lang w:eastAsia="sk-SK"/>
        </w:rPr>
        <w:t>lebo</w:t>
      </w:r>
      <w:r w:rsidR="008B4D7E" w:rsidRPr="00743A9E">
        <w:rPr>
          <w:rFonts w:ascii="Times New Roman" w:hAnsi="Times New Roman"/>
          <w:lang w:eastAsia="sk-SK"/>
        </w:rPr>
        <w:t xml:space="preserve"> pri uskutočnení úhrady </w:t>
      </w:r>
      <w:r w:rsidRPr="00743A9E">
        <w:rPr>
          <w:rFonts w:ascii="Times New Roman" w:hAnsi="Times New Roman"/>
          <w:lang w:eastAsia="sk-SK"/>
        </w:rPr>
        <w:t>neuvedie správny automaticky ITMS2014+ generovaný variabilný symbol</w:t>
      </w:r>
      <w:r w:rsidR="00E01A99" w:rsidRPr="00743A9E">
        <w:rPr>
          <w:rFonts w:ascii="Times New Roman" w:hAnsi="Times New Roman"/>
          <w:lang w:eastAsia="sk-SK"/>
        </w:rPr>
        <w:t>,</w:t>
      </w:r>
      <w:r w:rsidR="008B4D7E" w:rsidRPr="00743A9E" w:rsidDel="008B4D7E">
        <w:rPr>
          <w:rFonts w:ascii="Times New Roman" w:hAnsi="Times New Roman"/>
          <w:lang w:eastAsia="sk-SK"/>
        </w:rPr>
        <w:t xml:space="preserve"> </w:t>
      </w:r>
      <w:r w:rsidRPr="00743A9E">
        <w:rPr>
          <w:rFonts w:ascii="Times New Roman" w:hAnsi="Times New Roman"/>
          <w:lang w:eastAsia="sk-SK"/>
        </w:rPr>
        <w:t xml:space="preserve">príslušný záväzok Prijímateľa zostáva nesplnený a finančné vzťahy voči Poskytovateľovi sa považujú za nevysporiadané. </w:t>
      </w:r>
    </w:p>
    <w:p w14:paraId="1ECFAB17" w14:textId="77777777" w:rsidR="00210EFA" w:rsidRDefault="00A91910" w:rsidP="00F30BBA">
      <w:pPr>
        <w:numPr>
          <w:ilvl w:val="0"/>
          <w:numId w:val="9"/>
        </w:numPr>
        <w:spacing w:before="240" w:line="264" w:lineRule="auto"/>
        <w:jc w:val="both"/>
        <w:rPr>
          <w:rFonts w:ascii="Times New Roman" w:hAnsi="Times New Roman"/>
          <w:bCs/>
        </w:rPr>
      </w:pPr>
      <w:r w:rsidRPr="00743A9E">
        <w:rPr>
          <w:rFonts w:ascii="Times New Roman" w:hAnsi="Times New Roman"/>
          <w:bCs/>
        </w:rPr>
        <w:t xml:space="preserve">Proti </w:t>
      </w:r>
      <w:r w:rsidRPr="00743A9E">
        <w:rPr>
          <w:rFonts w:ascii="Times New Roman" w:hAnsi="Times New Roman"/>
        </w:rPr>
        <w:t>akejkoľvek</w:t>
      </w:r>
      <w:r w:rsidRPr="00743A9E">
        <w:rPr>
          <w:rFonts w:ascii="Times New Roman" w:hAnsi="Times New Roman"/>
          <w:bCs/>
        </w:rPr>
        <w:t xml:space="preserve"> pohľadávke na poskytnutie NFP ako aj proti </w:t>
      </w:r>
      <w:r w:rsidRPr="00743A9E" w:rsidDel="003818D4">
        <w:rPr>
          <w:rFonts w:ascii="Times New Roman" w:hAnsi="Times New Roman"/>
          <w:bCs/>
        </w:rPr>
        <w:t xml:space="preserve">akýmkoľvek </w:t>
      </w:r>
      <w:r w:rsidRPr="00743A9E">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231159D9" w14:textId="451D1964" w:rsidR="00210EFA" w:rsidRPr="00FF75F3" w:rsidRDefault="00210EFA" w:rsidP="00210EFA">
      <w:pPr>
        <w:numPr>
          <w:ilvl w:val="0"/>
          <w:numId w:val="9"/>
        </w:numPr>
        <w:spacing w:before="120" w:after="0" w:line="264" w:lineRule="auto"/>
        <w:jc w:val="both"/>
        <w:rPr>
          <w:rFonts w:ascii="Times New Roman" w:hAnsi="Times New Roman"/>
          <w:highlight w:val="lightGray"/>
        </w:rPr>
      </w:pPr>
      <w:r w:rsidRPr="00FF75F3">
        <w:rPr>
          <w:rFonts w:ascii="Times New Roman" w:hAnsi="Times New Roman"/>
          <w:highlight w:val="lightGray"/>
        </w:rPr>
        <w:t>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w:t>
      </w:r>
      <w:r w:rsidR="00FC1F46" w:rsidRPr="00FF75F3">
        <w:rPr>
          <w:rFonts w:ascii="Times New Roman" w:hAnsi="Times New Roman"/>
          <w:highlight w:val="lightGray"/>
        </w:rPr>
        <w:t>0</w:t>
      </w:r>
      <w:r w:rsidRPr="00FF75F3">
        <w:rPr>
          <w:rFonts w:ascii="Times New Roman" w:hAnsi="Times New Roman"/>
          <w:highlight w:val="lightGray"/>
        </w:rPr>
        <w:t xml:space="preserve"> V</w:t>
      </w:r>
      <w:r w:rsidR="00FC1F46" w:rsidRPr="00FF75F3">
        <w:rPr>
          <w:rFonts w:ascii="Times New Roman" w:hAnsi="Times New Roman"/>
          <w:highlight w:val="lightGray"/>
        </w:rPr>
        <w:t>Z</w:t>
      </w:r>
      <w:r w:rsidRPr="00FF75F3">
        <w:rPr>
          <w:rFonts w:ascii="Times New Roman" w:hAnsi="Times New Roman"/>
          <w:highlight w:val="lightGray"/>
        </w:rPr>
        <w:t xml:space="preserve">P. </w:t>
      </w:r>
    </w:p>
    <w:p w14:paraId="544001FE" w14:textId="1FE34FEC" w:rsidR="00A91910" w:rsidRPr="00743A9E" w:rsidRDefault="00A91910" w:rsidP="00210EFA">
      <w:pPr>
        <w:spacing w:before="240" w:line="264" w:lineRule="auto"/>
        <w:ind w:left="540"/>
        <w:jc w:val="both"/>
        <w:rPr>
          <w:rFonts w:ascii="Times New Roman" w:hAnsi="Times New Roman"/>
          <w:bCs/>
        </w:rPr>
      </w:pPr>
      <w:r w:rsidRPr="00743A9E">
        <w:rPr>
          <w:rFonts w:ascii="Times New Roman" w:hAnsi="Times New Roman"/>
          <w:bCs/>
        </w:rPr>
        <w:t xml:space="preserve"> </w:t>
      </w:r>
    </w:p>
    <w:p w14:paraId="36995008" w14:textId="77777777" w:rsidR="00A91910" w:rsidRPr="00743A9E" w:rsidRDefault="00A91910" w:rsidP="008E5830">
      <w:pPr>
        <w:keepNext/>
        <w:spacing w:before="120" w:line="264" w:lineRule="auto"/>
        <w:ind w:left="1440" w:hanging="1440"/>
        <w:jc w:val="both"/>
        <w:outlineLvl w:val="2"/>
        <w:rPr>
          <w:rFonts w:ascii="Times New Roman" w:hAnsi="Times New Roman"/>
          <w:b/>
          <w:bCs/>
          <w:lang w:val="x-none" w:eastAsia="x-none"/>
        </w:rPr>
      </w:pPr>
      <w:r w:rsidRPr="00743A9E">
        <w:rPr>
          <w:rFonts w:ascii="Times New Roman" w:hAnsi="Times New Roman"/>
          <w:b/>
          <w:bCs/>
          <w:lang w:val="x-none" w:eastAsia="x-none"/>
        </w:rPr>
        <w:t xml:space="preserve">Článok </w:t>
      </w:r>
      <w:r w:rsidRPr="00743A9E">
        <w:rPr>
          <w:rFonts w:ascii="Times New Roman" w:hAnsi="Times New Roman"/>
          <w:b/>
          <w:bCs/>
          <w:lang w:eastAsia="x-none"/>
        </w:rPr>
        <w:t>11</w:t>
      </w:r>
      <w:r w:rsidRPr="00743A9E">
        <w:rPr>
          <w:rFonts w:ascii="Times New Roman" w:hAnsi="Times New Roman"/>
          <w:b/>
          <w:bCs/>
          <w:lang w:val="x-none" w:eastAsia="x-none"/>
        </w:rPr>
        <w:tab/>
        <w:t>ÚČTOVNÍCTVO A UCHOVÁVANIE ÚČTOVNEJ DOKUMENTÁCIE</w:t>
      </w:r>
    </w:p>
    <w:p w14:paraId="32A005D1" w14:textId="77777777" w:rsidR="00A91910" w:rsidRPr="00743A9E" w:rsidRDefault="00A91910" w:rsidP="008E5830">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743A9E">
        <w:rPr>
          <w:rFonts w:ascii="Times New Roman" w:hAnsi="Times New Roman"/>
          <w:lang w:eastAsia="sk-SK"/>
        </w:rPr>
        <w:t xml:space="preserve">Prijímateľ, ktorý je účtovnou jednotkou podľa zákona č. 431/2002 Z. z. o účtovníctve </w:t>
      </w:r>
      <w:r w:rsidRPr="00743A9E">
        <w:rPr>
          <w:rFonts w:ascii="Times New Roman" w:hAnsi="Times New Roman"/>
          <w:lang w:eastAsia="sk-SK"/>
        </w:rPr>
        <w:br/>
        <w:t xml:space="preserve">v znení neskorších predpisov sa zaväzuje účtovať o skutočnostiach týkajúcich sa projektu  </w:t>
      </w:r>
    </w:p>
    <w:p w14:paraId="400C04A2" w14:textId="77777777" w:rsidR="00A91910" w:rsidRPr="008E5830" w:rsidRDefault="00A91910" w:rsidP="008E5830">
      <w:pPr>
        <w:pStyle w:val="Odsekzoznamu1"/>
        <w:numPr>
          <w:ilvl w:val="0"/>
          <w:numId w:val="31"/>
        </w:numPr>
        <w:spacing w:before="120" w:after="200" w:line="264" w:lineRule="auto"/>
        <w:ind w:left="1418" w:hanging="425"/>
        <w:jc w:val="both"/>
        <w:rPr>
          <w:sz w:val="22"/>
          <w:szCs w:val="22"/>
        </w:rPr>
      </w:pPr>
      <w:r w:rsidRPr="00743A9E">
        <w:rPr>
          <w:sz w:val="22"/>
          <w:szCs w:val="22"/>
        </w:rPr>
        <w:t>na analytických účtoch v členení podľa jednotlivých projektov alebo v analytickej evidencii vedenej v technickej forme</w:t>
      </w:r>
      <w:r w:rsidRPr="008E5830">
        <w:rPr>
          <w:sz w:val="22"/>
          <w:szCs w:val="22"/>
          <w:vertAlign w:val="superscript"/>
        </w:rPr>
        <w:footnoteReference w:id="2"/>
      </w:r>
      <w:r w:rsidRPr="008E5830">
        <w:rPr>
          <w:sz w:val="22"/>
          <w:szCs w:val="22"/>
        </w:rPr>
        <w:t xml:space="preserve"> v členení podľa jednotlivých projektov bez vytvorenia analytických účtov v členení podľa jednotlivých projektov, ak účtuje v sústave podvojného účtovníctva, </w:t>
      </w:r>
    </w:p>
    <w:p w14:paraId="281A8F4C" w14:textId="77777777" w:rsidR="008A0487" w:rsidRPr="009868C6" w:rsidRDefault="00916566" w:rsidP="008E5830">
      <w:pPr>
        <w:pStyle w:val="Odsekzoznamu1"/>
        <w:numPr>
          <w:ilvl w:val="0"/>
          <w:numId w:val="31"/>
        </w:numPr>
        <w:spacing w:before="120" w:after="200" w:line="264" w:lineRule="auto"/>
        <w:ind w:left="1418" w:hanging="425"/>
        <w:jc w:val="both"/>
        <w:rPr>
          <w:sz w:val="22"/>
          <w:szCs w:val="22"/>
        </w:rPr>
      </w:pPr>
      <w:r w:rsidRPr="008E5830">
        <w:rPr>
          <w:sz w:val="22"/>
          <w:szCs w:val="22"/>
        </w:rPr>
        <w:t xml:space="preserve">v </w:t>
      </w:r>
      <w:r w:rsidR="00A91910" w:rsidRPr="008E5830">
        <w:rPr>
          <w:sz w:val="22"/>
          <w:szCs w:val="22"/>
        </w:rPr>
        <w:t>účtovných knihách podľa § 15  zákona č. 4</w:t>
      </w:r>
      <w:r w:rsidR="00A91910" w:rsidRPr="000B14C5">
        <w:rPr>
          <w:sz w:val="22"/>
          <w:szCs w:val="22"/>
        </w:rPr>
        <w:t xml:space="preserve">31/2002 Z. z  o účtovníctve </w:t>
      </w:r>
      <w:r w:rsidR="00A91910" w:rsidRPr="000B14C5">
        <w:rPr>
          <w:sz w:val="22"/>
          <w:szCs w:val="22"/>
        </w:rPr>
        <w:br/>
        <w:t xml:space="preserve">v znení neskorších predpisov so slovným a číselným označením </w:t>
      </w:r>
      <w:r w:rsidR="00AA2FB0" w:rsidRPr="000B14C5">
        <w:rPr>
          <w:sz w:val="22"/>
          <w:szCs w:val="22"/>
        </w:rPr>
        <w:t>P</w:t>
      </w:r>
      <w:r w:rsidR="00A91910" w:rsidRPr="009868C6">
        <w:rPr>
          <w:sz w:val="22"/>
          <w:szCs w:val="22"/>
        </w:rPr>
        <w:t xml:space="preserve">rojektu  v účtovných zápisoch, ak účtuje v sústave jednoduchého účtovníctva. </w:t>
      </w:r>
    </w:p>
    <w:p w14:paraId="1DF82549" w14:textId="77777777" w:rsidR="008A0487" w:rsidRPr="00C91876" w:rsidRDefault="00A91910" w:rsidP="000B14C5">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DE35EC">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603CEB">
        <w:rPr>
          <w:rFonts w:ascii="Times New Roman" w:hAnsi="Times New Roman"/>
          <w:lang w:eastAsia="sk-SK"/>
        </w:rPr>
        <w:t>P</w:t>
      </w:r>
      <w:r w:rsidRPr="00603CEB">
        <w:rPr>
          <w:rFonts w:ascii="Times New Roman" w:hAnsi="Times New Roman"/>
          <w:lang w:eastAsia="sk-SK"/>
        </w:rPr>
        <w:t>rojektu v účtovných knihách podľa  § 15 ods. 1 zákona č</w:t>
      </w:r>
      <w:r w:rsidRPr="00E91FC3">
        <w:rPr>
          <w:rFonts w:ascii="Times New Roman" w:hAnsi="Times New Roman"/>
          <w:lang w:eastAsia="sk-SK"/>
        </w:rPr>
        <w:t xml:space="preserve">. 431/2002 Z. z. o účtovníctve v znení neskorších predpisov (ide o účtovné knihy používané v sústave jednoduchého účtovníctva) so slovným a číselným označením </w:t>
      </w:r>
      <w:r w:rsidR="00AA2FB0" w:rsidRPr="00E91FC3">
        <w:rPr>
          <w:rFonts w:ascii="Times New Roman" w:hAnsi="Times New Roman"/>
          <w:lang w:eastAsia="sk-SK"/>
        </w:rPr>
        <w:t>P</w:t>
      </w:r>
      <w:r w:rsidRPr="000C24F1">
        <w:rPr>
          <w:rFonts w:ascii="Times New Roman" w:hAnsi="Times New Roman"/>
          <w:lang w:eastAsia="sk-SK"/>
        </w:rPr>
        <w:t xml:space="preserve">rojektu pri zápisoch v nich, pričom na vedenie tejto evidencie, </w:t>
      </w:r>
      <w:r w:rsidRPr="000C24F1">
        <w:rPr>
          <w:rFonts w:ascii="Times New Roman" w:hAnsi="Times New Roman"/>
          <w:lang w:eastAsia="sk-SK"/>
        </w:rPr>
        <w:lastRenderedPageBreak/>
        <w:t>preukazovanie zápisov a spôsob oceňovania majetku a záväzkov sa primerane použijú ustanovenia zákona č. 431/2002 Z. z. o účtovníctve v znení neskorších predpisov o účtovných zápisoch, účtovnej dokumentácii a spôsobe oceňovania.</w:t>
      </w:r>
    </w:p>
    <w:p w14:paraId="53BB30B8" w14:textId="77777777" w:rsidR="00A91910" w:rsidRPr="00C97FA5" w:rsidRDefault="00A91910" w:rsidP="000B14C5">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C91876">
        <w:rPr>
          <w:rFonts w:ascii="Times New Roman" w:hAnsi="Times New Roman"/>
          <w:lang w:eastAsia="sk-SK"/>
        </w:rPr>
        <w:t>Záznamy v účtovníctve musia zabezpečiť údaje na účely monito</w:t>
      </w:r>
      <w:r w:rsidRPr="00C97FA5">
        <w:rPr>
          <w:rFonts w:ascii="Times New Roman" w:hAnsi="Times New Roman"/>
          <w:lang w:eastAsia="sk-SK"/>
        </w:rPr>
        <w:t xml:space="preserve">rovania pokroku dosiahnutého pri Realizácii  Projektu, vytvoriť základ pre nárokovanie platieb </w:t>
      </w:r>
      <w:r w:rsidRPr="00C97FA5">
        <w:rPr>
          <w:rFonts w:ascii="Times New Roman" w:hAnsi="Times New Roman"/>
          <w:lang w:eastAsia="sk-SK"/>
        </w:rPr>
        <w:br/>
        <w:t>a uľahčiť proces overovania a kontroly výdavkov zo strany príslušných orgánov.</w:t>
      </w:r>
    </w:p>
    <w:p w14:paraId="4F48DC75" w14:textId="77777777" w:rsidR="00A91910" w:rsidRPr="002C6AFA" w:rsidRDefault="00A91910" w:rsidP="009868C6">
      <w:pPr>
        <w:pStyle w:val="Odsekzoznamu1"/>
        <w:numPr>
          <w:ilvl w:val="0"/>
          <w:numId w:val="30"/>
        </w:numPr>
        <w:tabs>
          <w:tab w:val="clear" w:pos="540"/>
          <w:tab w:val="left" w:pos="-4536"/>
        </w:tabs>
        <w:spacing w:before="120" w:after="200" w:line="264" w:lineRule="auto"/>
        <w:ind w:left="709"/>
        <w:jc w:val="both"/>
        <w:rPr>
          <w:sz w:val="22"/>
          <w:szCs w:val="22"/>
        </w:rPr>
      </w:pPr>
      <w:r w:rsidRPr="00C97FA5">
        <w:rPr>
          <w:sz w:val="22"/>
          <w:szCs w:val="22"/>
        </w:rPr>
        <w:t>Prijímateľ uchováva a ochraňuje účtovnú dokumentáciu podľa odseku 1, evidenciu po</w:t>
      </w:r>
      <w:r w:rsidRPr="002C6AFA">
        <w:rPr>
          <w:sz w:val="22"/>
          <w:szCs w:val="22"/>
        </w:rPr>
        <w:t xml:space="preserve">dľa odseku </w:t>
      </w:r>
      <w:smartTag w:uri="urn:schemas-microsoft-com:office:smarttags" w:element="metricconverter">
        <w:smartTagPr>
          <w:attr w:name="ProductID" w:val="2 a"/>
        </w:smartTagPr>
        <w:r w:rsidRPr="002C6AFA">
          <w:rPr>
            <w:sz w:val="22"/>
            <w:szCs w:val="22"/>
          </w:rPr>
          <w:t>2 a</w:t>
        </w:r>
      </w:smartTag>
      <w:r w:rsidRPr="002C6AFA">
        <w:rPr>
          <w:sz w:val="22"/>
          <w:szCs w:val="22"/>
        </w:rPr>
        <w:t xml:space="preserve"> inú dokumentáciu týkajúcu sa Projektu v súlade so zákonom č. 431/2002 Z. z. o účtovníctve v znení neskorších predpisov a v lehote uvedenej v článku 19 VZP. </w:t>
      </w:r>
    </w:p>
    <w:p w14:paraId="393E57A3" w14:textId="77777777" w:rsidR="0049218B" w:rsidRPr="00901C88" w:rsidRDefault="00A91910" w:rsidP="009868C6">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2C6AFA">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2C6AFA">
        <w:rPr>
          <w:rFonts w:ascii="Times New Roman" w:hAnsi="Times New Roman"/>
          <w:lang w:eastAsia="sk-SK"/>
        </w:rPr>
        <w:t xml:space="preserve">vedenia </w:t>
      </w:r>
      <w:r w:rsidRPr="00901C88">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27B4C79B" w14:textId="77777777" w:rsidR="00107570" w:rsidRPr="00743A9E" w:rsidRDefault="00A7767A" w:rsidP="00DE35E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743A9E">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5D5A5269" w14:textId="77777777" w:rsidR="00107570" w:rsidRPr="00743A9E" w:rsidRDefault="00107570" w:rsidP="00DE35EC">
      <w:pPr>
        <w:pStyle w:val="Normlnywebov"/>
        <w:spacing w:before="120" w:beforeAutospacing="0" w:after="0" w:afterAutospacing="0" w:line="264" w:lineRule="auto"/>
        <w:ind w:left="1440" w:hanging="1440"/>
        <w:jc w:val="both"/>
        <w:rPr>
          <w:sz w:val="22"/>
          <w:szCs w:val="22"/>
        </w:rPr>
      </w:pPr>
      <w:r w:rsidRPr="00743A9E">
        <w:rPr>
          <w:b/>
          <w:bCs/>
          <w:sz w:val="22"/>
          <w:szCs w:val="22"/>
        </w:rPr>
        <w:t xml:space="preserve">Článok 12 </w:t>
      </w:r>
      <w:r w:rsidRPr="00743A9E">
        <w:rPr>
          <w:b/>
          <w:bCs/>
          <w:sz w:val="22"/>
          <w:szCs w:val="22"/>
        </w:rPr>
        <w:tab/>
        <w:t>KONTROLA/ AUDIT</w:t>
      </w:r>
      <w:r w:rsidRPr="00743A9E">
        <w:rPr>
          <w:sz w:val="22"/>
          <w:szCs w:val="22"/>
        </w:rPr>
        <w:t xml:space="preserve"> </w:t>
      </w:r>
    </w:p>
    <w:p w14:paraId="6D185C76" w14:textId="77777777" w:rsidR="00107570" w:rsidRPr="00743A9E" w:rsidRDefault="00107570" w:rsidP="00603CEB">
      <w:pPr>
        <w:pStyle w:val="Normlnywebov"/>
        <w:numPr>
          <w:ilvl w:val="0"/>
          <w:numId w:val="45"/>
        </w:numPr>
        <w:spacing w:before="120" w:beforeAutospacing="0" w:after="0" w:afterAutospacing="0" w:line="264" w:lineRule="auto"/>
        <w:ind w:hanging="218"/>
        <w:jc w:val="both"/>
        <w:rPr>
          <w:sz w:val="22"/>
          <w:szCs w:val="22"/>
        </w:rPr>
      </w:pPr>
      <w:r w:rsidRPr="00743A9E">
        <w:rPr>
          <w:sz w:val="22"/>
          <w:szCs w:val="22"/>
        </w:rPr>
        <w:t xml:space="preserve">Oprávnené osoby na výkon kontroly/auditu sú najmä: </w:t>
      </w:r>
    </w:p>
    <w:p w14:paraId="5A9FFE4C" w14:textId="77777777" w:rsidR="00107570" w:rsidRPr="00743A9E" w:rsidRDefault="00107570" w:rsidP="00603CEB">
      <w:pPr>
        <w:pStyle w:val="Normlnywebov"/>
        <w:spacing w:before="120" w:beforeAutospacing="0" w:after="0" w:afterAutospacing="0" w:line="264" w:lineRule="auto"/>
        <w:ind w:left="1418" w:hanging="284"/>
        <w:jc w:val="both"/>
        <w:rPr>
          <w:sz w:val="22"/>
          <w:szCs w:val="22"/>
        </w:rPr>
      </w:pPr>
      <w:r w:rsidRPr="00743A9E">
        <w:rPr>
          <w:sz w:val="22"/>
          <w:szCs w:val="22"/>
        </w:rPr>
        <w:t>a.</w:t>
      </w:r>
      <w:r w:rsidRPr="00743A9E">
        <w:rPr>
          <w:sz w:val="22"/>
          <w:szCs w:val="22"/>
        </w:rPr>
        <w:tab/>
        <w:t xml:space="preserve">Poskytovateľ a ním poverené osoby, </w:t>
      </w:r>
    </w:p>
    <w:p w14:paraId="46EB84F2" w14:textId="77777777" w:rsidR="00107570" w:rsidRPr="00743A9E" w:rsidRDefault="00107570" w:rsidP="00E91FC3">
      <w:pPr>
        <w:pStyle w:val="Normlnywebov"/>
        <w:spacing w:before="120" w:beforeAutospacing="0" w:after="0" w:afterAutospacing="0" w:line="264" w:lineRule="auto"/>
        <w:ind w:left="1418" w:hanging="284"/>
        <w:jc w:val="both"/>
        <w:rPr>
          <w:sz w:val="22"/>
          <w:szCs w:val="22"/>
        </w:rPr>
      </w:pPr>
      <w:r w:rsidRPr="00743A9E">
        <w:rPr>
          <w:sz w:val="22"/>
          <w:szCs w:val="22"/>
        </w:rPr>
        <w:t>b.</w:t>
      </w:r>
      <w:r w:rsidRPr="00743A9E">
        <w:rPr>
          <w:sz w:val="22"/>
          <w:szCs w:val="22"/>
        </w:rPr>
        <w:tab/>
        <w:t xml:space="preserve">Útvar </w:t>
      </w:r>
      <w:r w:rsidR="005F727B" w:rsidRPr="00743A9E">
        <w:rPr>
          <w:sz w:val="22"/>
          <w:szCs w:val="22"/>
        </w:rPr>
        <w:t>v</w:t>
      </w:r>
      <w:r w:rsidR="00841A2C" w:rsidRPr="00743A9E">
        <w:rPr>
          <w:sz w:val="22"/>
          <w:szCs w:val="22"/>
        </w:rPr>
        <w:t>nútorného auditu Riadiaceho orgánu alebo Sprostredkovateľského orgánu</w:t>
      </w:r>
      <w:r w:rsidRPr="00743A9E">
        <w:rPr>
          <w:sz w:val="22"/>
          <w:szCs w:val="22"/>
        </w:rPr>
        <w:t xml:space="preserve"> a nimi poverené osoby,</w:t>
      </w:r>
    </w:p>
    <w:p w14:paraId="545821DD" w14:textId="77777777" w:rsidR="00107570" w:rsidRPr="00743A9E" w:rsidRDefault="00107570" w:rsidP="00E91FC3">
      <w:pPr>
        <w:pStyle w:val="Normlnywebov"/>
        <w:spacing w:before="120" w:beforeAutospacing="0" w:after="0" w:afterAutospacing="0" w:line="264" w:lineRule="auto"/>
        <w:ind w:left="1418" w:hanging="284"/>
        <w:jc w:val="both"/>
        <w:rPr>
          <w:sz w:val="22"/>
          <w:szCs w:val="22"/>
        </w:rPr>
      </w:pPr>
      <w:r w:rsidRPr="00743A9E">
        <w:rPr>
          <w:sz w:val="22"/>
          <w:szCs w:val="22"/>
        </w:rPr>
        <w:t>c.</w:t>
      </w:r>
      <w:r w:rsidRPr="00743A9E">
        <w:rPr>
          <w:sz w:val="22"/>
          <w:szCs w:val="22"/>
        </w:rPr>
        <w:tab/>
        <w:t xml:space="preserve">Najvyšší kontrolný úrad SR, </w:t>
      </w:r>
      <w:r w:rsidR="005F727B" w:rsidRPr="00743A9E">
        <w:rPr>
          <w:sz w:val="22"/>
          <w:szCs w:val="22"/>
        </w:rPr>
        <w:t>Úrad vládneho auditu</w:t>
      </w:r>
      <w:r w:rsidRPr="00743A9E">
        <w:rPr>
          <w:sz w:val="22"/>
          <w:szCs w:val="22"/>
        </w:rPr>
        <w:t xml:space="preserve">, Certifikačný orgán a nimi poverené osoby, </w:t>
      </w:r>
    </w:p>
    <w:p w14:paraId="5417EEFB" w14:textId="77777777" w:rsidR="00107570" w:rsidRPr="00743A9E" w:rsidRDefault="00107570" w:rsidP="000C24F1">
      <w:pPr>
        <w:pStyle w:val="Normlnywebov"/>
        <w:spacing w:before="120" w:beforeAutospacing="0" w:after="0" w:afterAutospacing="0" w:line="264" w:lineRule="auto"/>
        <w:ind w:left="1418" w:hanging="284"/>
        <w:jc w:val="both"/>
        <w:rPr>
          <w:sz w:val="22"/>
          <w:szCs w:val="22"/>
        </w:rPr>
      </w:pPr>
      <w:r w:rsidRPr="00743A9E">
        <w:rPr>
          <w:sz w:val="22"/>
          <w:szCs w:val="22"/>
        </w:rPr>
        <w:t>d.</w:t>
      </w:r>
      <w:r w:rsidRPr="00743A9E">
        <w:rPr>
          <w:sz w:val="22"/>
          <w:szCs w:val="22"/>
        </w:rPr>
        <w:tab/>
        <w:t xml:space="preserve">Orgán auditu, jeho spolupracujúce orgány </w:t>
      </w:r>
      <w:r w:rsidR="009809B8" w:rsidRPr="00743A9E">
        <w:rPr>
          <w:sz w:val="22"/>
          <w:szCs w:val="22"/>
        </w:rPr>
        <w:t> a osoby poverené na výkon kontroly/auditu</w:t>
      </w:r>
      <w:r w:rsidRPr="00743A9E">
        <w:rPr>
          <w:sz w:val="22"/>
          <w:szCs w:val="22"/>
        </w:rPr>
        <w:t>,</w:t>
      </w:r>
    </w:p>
    <w:p w14:paraId="3537E8E7" w14:textId="77777777" w:rsidR="00107570" w:rsidRPr="00743A9E" w:rsidRDefault="00107570" w:rsidP="000C24F1">
      <w:pPr>
        <w:pStyle w:val="Normlnywebov"/>
        <w:spacing w:before="120" w:beforeAutospacing="0" w:after="0" w:afterAutospacing="0" w:line="264" w:lineRule="auto"/>
        <w:ind w:left="1418" w:hanging="284"/>
        <w:jc w:val="both"/>
        <w:rPr>
          <w:sz w:val="22"/>
          <w:szCs w:val="22"/>
        </w:rPr>
      </w:pPr>
      <w:r w:rsidRPr="00743A9E">
        <w:rPr>
          <w:sz w:val="22"/>
          <w:szCs w:val="22"/>
        </w:rPr>
        <w:t>e.</w:t>
      </w:r>
      <w:r w:rsidRPr="00743A9E">
        <w:rPr>
          <w:sz w:val="22"/>
          <w:szCs w:val="22"/>
        </w:rPr>
        <w:tab/>
        <w:t xml:space="preserve">Splnomocnení zástupcovia Európskej Komisie a Európskeho dvora audítorov, </w:t>
      </w:r>
    </w:p>
    <w:p w14:paraId="3CEEB7F7" w14:textId="77777777" w:rsidR="00170C9D" w:rsidRPr="00743A9E" w:rsidRDefault="00170C9D" w:rsidP="000C24F1">
      <w:pPr>
        <w:pStyle w:val="Normlnywebov"/>
        <w:spacing w:before="120" w:beforeAutospacing="0" w:after="0" w:afterAutospacing="0" w:line="264" w:lineRule="auto"/>
        <w:ind w:left="1418" w:hanging="284"/>
        <w:jc w:val="both"/>
        <w:rPr>
          <w:b/>
          <w:sz w:val="22"/>
          <w:szCs w:val="22"/>
        </w:rPr>
      </w:pPr>
      <w:r w:rsidRPr="00743A9E">
        <w:rPr>
          <w:sz w:val="22"/>
          <w:szCs w:val="22"/>
        </w:rPr>
        <w:t xml:space="preserve">f. </w:t>
      </w:r>
      <w:r w:rsidRPr="00743A9E">
        <w:rPr>
          <w:sz w:val="22"/>
          <w:szCs w:val="22"/>
        </w:rPr>
        <w:tab/>
      </w:r>
      <w:r w:rsidR="00841A2C" w:rsidRPr="00743A9E">
        <w:rPr>
          <w:sz w:val="22"/>
          <w:szCs w:val="22"/>
        </w:rPr>
        <w:t>Orgán zabezpečujúci ochranu finančných záujmov EÚ</w:t>
      </w:r>
      <w:r w:rsidR="00841A2C" w:rsidRPr="00743A9E">
        <w:rPr>
          <w:rStyle w:val="Siln"/>
          <w:b w:val="0"/>
          <w:iCs/>
          <w:sz w:val="22"/>
          <w:szCs w:val="22"/>
        </w:rPr>
        <w:t>,</w:t>
      </w:r>
    </w:p>
    <w:p w14:paraId="2D14549A" w14:textId="77777777" w:rsidR="00107570" w:rsidRPr="00743A9E" w:rsidRDefault="00170C9D" w:rsidP="00C91876">
      <w:pPr>
        <w:pStyle w:val="Normlnywebov"/>
        <w:spacing w:before="120" w:beforeAutospacing="0" w:after="0" w:afterAutospacing="0" w:line="264" w:lineRule="auto"/>
        <w:ind w:left="1418" w:hanging="284"/>
        <w:jc w:val="both"/>
        <w:rPr>
          <w:sz w:val="22"/>
          <w:szCs w:val="22"/>
        </w:rPr>
      </w:pPr>
      <w:r w:rsidRPr="00743A9E">
        <w:rPr>
          <w:sz w:val="22"/>
          <w:szCs w:val="22"/>
        </w:rPr>
        <w:t>g</w:t>
      </w:r>
      <w:r w:rsidR="00107570" w:rsidRPr="00743A9E">
        <w:rPr>
          <w:sz w:val="22"/>
          <w:szCs w:val="22"/>
        </w:rPr>
        <w:t>.</w:t>
      </w:r>
      <w:r w:rsidR="00107570" w:rsidRPr="00743A9E">
        <w:rPr>
          <w:sz w:val="22"/>
          <w:szCs w:val="22"/>
        </w:rPr>
        <w:tab/>
        <w:t>Osoby prizvané orgánmi uvedenými v písm. a</w:t>
      </w:r>
      <w:r w:rsidR="003818D4" w:rsidRPr="00743A9E">
        <w:rPr>
          <w:sz w:val="22"/>
          <w:szCs w:val="22"/>
        </w:rPr>
        <w:t>)</w:t>
      </w:r>
      <w:r w:rsidR="00107570" w:rsidRPr="00743A9E">
        <w:rPr>
          <w:sz w:val="22"/>
          <w:szCs w:val="22"/>
        </w:rPr>
        <w:t xml:space="preserve"> až </w:t>
      </w:r>
      <w:r w:rsidR="00841A2C" w:rsidRPr="00743A9E">
        <w:rPr>
          <w:sz w:val="22"/>
          <w:szCs w:val="22"/>
        </w:rPr>
        <w:t>f)</w:t>
      </w:r>
      <w:r w:rsidR="00107570" w:rsidRPr="00743A9E">
        <w:rPr>
          <w:sz w:val="22"/>
          <w:szCs w:val="22"/>
        </w:rPr>
        <w:t xml:space="preserve"> v súlade s príslušnými právnymi predpismi SR a právnymi aktmi EÚ. </w:t>
      </w:r>
    </w:p>
    <w:p w14:paraId="7FFE5190" w14:textId="77777777" w:rsidR="00CA2CDF" w:rsidRPr="00743A9E" w:rsidRDefault="006F27EE" w:rsidP="00C91876">
      <w:pPr>
        <w:pStyle w:val="Normlnywebov"/>
        <w:numPr>
          <w:ilvl w:val="0"/>
          <w:numId w:val="45"/>
        </w:numPr>
        <w:tabs>
          <w:tab w:val="clear" w:pos="360"/>
          <w:tab w:val="num" w:pos="426"/>
        </w:tabs>
        <w:spacing w:before="120" w:beforeAutospacing="0" w:after="0" w:afterAutospacing="0" w:line="264" w:lineRule="auto"/>
        <w:ind w:left="426" w:hanging="246"/>
        <w:jc w:val="both"/>
        <w:rPr>
          <w:sz w:val="22"/>
          <w:szCs w:val="22"/>
        </w:rPr>
      </w:pPr>
      <w:r w:rsidRPr="00743A9E">
        <w:rPr>
          <w:sz w:val="22"/>
          <w:szCs w:val="22"/>
        </w:rPr>
        <w:t xml:space="preserve">Kontrolou Projektu sa rozumie súhrn činností </w:t>
      </w:r>
      <w:r w:rsidR="00CA2CDF" w:rsidRPr="00743A9E">
        <w:rPr>
          <w:sz w:val="22"/>
          <w:szCs w:val="22"/>
        </w:rPr>
        <w:t>Poskytovateľa a ním prizvaných osôb</w:t>
      </w:r>
      <w:r w:rsidRPr="00743A9E">
        <w:rPr>
          <w:sz w:val="22"/>
          <w:szCs w:val="22"/>
        </w:rPr>
        <w:t xml:space="preserve">, ktorými sa overuje plnenie podmienok poskytnutia </w:t>
      </w:r>
      <w:r w:rsidR="00CA2CDF" w:rsidRPr="00743A9E">
        <w:rPr>
          <w:sz w:val="22"/>
          <w:szCs w:val="22"/>
        </w:rPr>
        <w:t>NFP</w:t>
      </w:r>
      <w:r w:rsidRPr="00743A9E">
        <w:rPr>
          <w:sz w:val="22"/>
          <w:szCs w:val="22"/>
        </w:rPr>
        <w:t xml:space="preserve"> v súlade so Zmluvou o poskytnutí NFP, súlad </w:t>
      </w:r>
      <w:r w:rsidR="00FB1D74" w:rsidRPr="00743A9E">
        <w:rPr>
          <w:sz w:val="22"/>
          <w:szCs w:val="22"/>
        </w:rPr>
        <w:t>nárokovaných finančných prostriedkov/</w:t>
      </w:r>
      <w:r w:rsidRPr="00743A9E">
        <w:rPr>
          <w:sz w:val="22"/>
          <w:szCs w:val="22"/>
        </w:rPr>
        <w:t xml:space="preserve">deklarovaných výdavkov a ostatných údajov predložených zo strany Prijímateľa a súvisiacej dokumentácie s právnymi predpismi SR a právnymi </w:t>
      </w:r>
      <w:r w:rsidR="009A3620" w:rsidRPr="00743A9E">
        <w:rPr>
          <w:sz w:val="22"/>
          <w:szCs w:val="22"/>
        </w:rPr>
        <w:t>aktmi</w:t>
      </w:r>
      <w:r w:rsidRPr="00743A9E">
        <w:rPr>
          <w:sz w:val="22"/>
          <w:szCs w:val="22"/>
        </w:rPr>
        <w:t xml:space="preserve"> EÚ, dodržiavanie hospodárnosti, efektívnosti, účinnosti a účelnosti poskytnutého NFP, dôsledné a pravidelné overenie dosiahnutého pokroku </w:t>
      </w:r>
      <w:r w:rsidR="00CA2CDF" w:rsidRPr="00743A9E">
        <w:rPr>
          <w:sz w:val="22"/>
          <w:szCs w:val="22"/>
        </w:rPr>
        <w:t>R</w:t>
      </w:r>
      <w:r w:rsidRPr="00743A9E">
        <w:rPr>
          <w:sz w:val="22"/>
          <w:szCs w:val="22"/>
        </w:rPr>
        <w:t xml:space="preserve">ealizácie aktivít </w:t>
      </w:r>
      <w:r w:rsidR="00CA2CDF" w:rsidRPr="00743A9E">
        <w:rPr>
          <w:sz w:val="22"/>
          <w:szCs w:val="22"/>
        </w:rPr>
        <w:t xml:space="preserve">Projektu, vrátane dosiahnutých </w:t>
      </w:r>
      <w:r w:rsidR="0071640E" w:rsidRPr="00743A9E">
        <w:rPr>
          <w:sz w:val="22"/>
          <w:szCs w:val="22"/>
        </w:rPr>
        <w:t>M</w:t>
      </w:r>
      <w:r w:rsidR="009A3620" w:rsidRPr="00743A9E">
        <w:rPr>
          <w:sz w:val="22"/>
          <w:szCs w:val="22"/>
        </w:rPr>
        <w:t xml:space="preserve">erateľných ukazovateľov </w:t>
      </w:r>
      <w:r w:rsidR="00CA2CDF" w:rsidRPr="00743A9E">
        <w:rPr>
          <w:sz w:val="22"/>
          <w:szCs w:val="22"/>
        </w:rPr>
        <w:t>P</w:t>
      </w:r>
      <w:r w:rsidRPr="00743A9E">
        <w:rPr>
          <w:sz w:val="22"/>
          <w:szCs w:val="22"/>
        </w:rPr>
        <w:t xml:space="preserve">rojektu a ďalšie povinnosti stanovené </w:t>
      </w:r>
      <w:r w:rsidR="00CA2CDF" w:rsidRPr="00743A9E">
        <w:rPr>
          <w:sz w:val="22"/>
          <w:szCs w:val="22"/>
        </w:rPr>
        <w:t>P</w:t>
      </w:r>
      <w:r w:rsidRPr="00743A9E">
        <w:rPr>
          <w:sz w:val="22"/>
          <w:szCs w:val="22"/>
        </w:rPr>
        <w:t xml:space="preserve">rijímateľovi v </w:t>
      </w:r>
      <w:r w:rsidR="00CA2CDF" w:rsidRPr="00743A9E">
        <w:rPr>
          <w:sz w:val="22"/>
          <w:szCs w:val="22"/>
        </w:rPr>
        <w:t>Z</w:t>
      </w:r>
      <w:r w:rsidRPr="00743A9E">
        <w:rPr>
          <w:sz w:val="22"/>
          <w:szCs w:val="22"/>
        </w:rPr>
        <w:t>mluve o</w:t>
      </w:r>
      <w:r w:rsidR="00CA2CDF" w:rsidRPr="00743A9E">
        <w:rPr>
          <w:sz w:val="22"/>
          <w:szCs w:val="22"/>
        </w:rPr>
        <w:t xml:space="preserve"> poskytnutí </w:t>
      </w:r>
      <w:r w:rsidRPr="00743A9E">
        <w:rPr>
          <w:sz w:val="22"/>
          <w:szCs w:val="22"/>
        </w:rPr>
        <w:t>NFP</w:t>
      </w:r>
      <w:r w:rsidR="00CA2CDF" w:rsidRPr="00743A9E">
        <w:rPr>
          <w:sz w:val="22"/>
          <w:szCs w:val="22"/>
        </w:rPr>
        <w:t>.</w:t>
      </w:r>
      <w:r w:rsidRPr="00743A9E">
        <w:rPr>
          <w:sz w:val="22"/>
          <w:szCs w:val="22"/>
        </w:rPr>
        <w:t xml:space="preserve"> </w:t>
      </w:r>
      <w:r w:rsidR="00CA2CDF" w:rsidRPr="00743A9E">
        <w:rPr>
          <w:color w:val="000000"/>
          <w:sz w:val="22"/>
          <w:szCs w:val="22"/>
        </w:rPr>
        <w:t xml:space="preserve">Kontrola Projektu </w:t>
      </w:r>
      <w:r w:rsidR="00FB1D74" w:rsidRPr="00743A9E">
        <w:rPr>
          <w:sz w:val="22"/>
          <w:szCs w:val="22"/>
        </w:rPr>
        <w:t xml:space="preserve">je vykonávaná v súlade so zákonom o finančnej kontrole </w:t>
      </w:r>
      <w:r w:rsidR="00B64CA8" w:rsidRPr="00743A9E">
        <w:rPr>
          <w:sz w:val="22"/>
          <w:szCs w:val="22"/>
        </w:rPr>
        <w:t xml:space="preserve">a audite </w:t>
      </w:r>
      <w:r w:rsidR="00FB1D74" w:rsidRPr="00743A9E">
        <w:rPr>
          <w:sz w:val="22"/>
          <w:szCs w:val="22"/>
        </w:rPr>
        <w:t xml:space="preserve">a to najmä formou administratívnej </w:t>
      </w:r>
      <w:r w:rsidR="005F727B" w:rsidRPr="00743A9E">
        <w:rPr>
          <w:sz w:val="22"/>
          <w:szCs w:val="22"/>
        </w:rPr>
        <w:t xml:space="preserve">finančnej </w:t>
      </w:r>
      <w:r w:rsidR="00FB1D74" w:rsidRPr="00743A9E">
        <w:rPr>
          <w:sz w:val="22"/>
          <w:szCs w:val="22"/>
        </w:rPr>
        <w:t>kontroly kontrolovanej osoby a</w:t>
      </w:r>
      <w:r w:rsidR="005F727B" w:rsidRPr="00743A9E">
        <w:rPr>
          <w:sz w:val="22"/>
          <w:szCs w:val="22"/>
        </w:rPr>
        <w:t xml:space="preserve"> finančnej </w:t>
      </w:r>
      <w:r w:rsidR="00FB1D74" w:rsidRPr="00743A9E">
        <w:rPr>
          <w:sz w:val="22"/>
          <w:szCs w:val="22"/>
        </w:rPr>
        <w:t> kontroly na mieste</w:t>
      </w:r>
      <w:r w:rsidR="00CA2CDF" w:rsidRPr="00743A9E">
        <w:rPr>
          <w:color w:val="000000"/>
          <w:sz w:val="22"/>
          <w:szCs w:val="22"/>
        </w:rPr>
        <w:t xml:space="preserve">. </w:t>
      </w:r>
      <w:r w:rsidR="005C4A9E" w:rsidRPr="00743A9E">
        <w:rPr>
          <w:sz w:val="22"/>
          <w:szCs w:val="22"/>
        </w:rPr>
        <w:t xml:space="preserve">V prípade, ak sú kontrolou vykonávanou formou administratívnej </w:t>
      </w:r>
      <w:r w:rsidR="005F727B" w:rsidRPr="00743A9E">
        <w:rPr>
          <w:sz w:val="22"/>
          <w:szCs w:val="22"/>
        </w:rPr>
        <w:t xml:space="preserve">finančnej </w:t>
      </w:r>
      <w:r w:rsidR="005C4A9E" w:rsidRPr="00743A9E">
        <w:rPr>
          <w:sz w:val="22"/>
          <w:szCs w:val="22"/>
        </w:rPr>
        <w:t xml:space="preserve">kontroly </w:t>
      </w:r>
      <w:r w:rsidR="005C4A9E" w:rsidRPr="00743A9E">
        <w:rPr>
          <w:sz w:val="22"/>
          <w:szCs w:val="22"/>
        </w:rPr>
        <w:lastRenderedPageBreak/>
        <w:t xml:space="preserve">kontrolovanej osoby alebo </w:t>
      </w:r>
      <w:r w:rsidR="005F727B" w:rsidRPr="00743A9E">
        <w:rPr>
          <w:sz w:val="22"/>
          <w:szCs w:val="22"/>
        </w:rPr>
        <w:t xml:space="preserve">finančnej </w:t>
      </w:r>
      <w:r w:rsidR="005C4A9E" w:rsidRPr="00743A9E">
        <w:rPr>
          <w:sz w:val="22"/>
          <w:szCs w:val="22"/>
        </w:rPr>
        <w:t xml:space="preserve">kontroly na mieste identifikované nedostatky, doručí Poskytovateľ Prijímateľovi návrh </w:t>
      </w:r>
      <w:r w:rsidR="008A6F2D" w:rsidRPr="00743A9E">
        <w:rPr>
          <w:sz w:val="22"/>
          <w:szCs w:val="22"/>
        </w:rPr>
        <w:t>čiastkovej správy z kontroly/</w:t>
      </w:r>
      <w:r w:rsidR="005C4A9E" w:rsidRPr="00743A9E">
        <w:rPr>
          <w:sz w:val="22"/>
          <w:szCs w:val="22"/>
        </w:rPr>
        <w:t xml:space="preserve">správy z kontroly, pričom Prijímateľ je oprávnený zaslať námietky k predmetnému návrhu v rozsahu stanovenom zákonom o finančnej kontrole a audite. Po zohľadnení opodstatnených námietok (za predpokladu, že Prijímateľ zaslal pripomienky v stanovenej lehote) zasiela Poskytovateľ Prijímateľovi </w:t>
      </w:r>
      <w:r w:rsidR="008A6F2D" w:rsidRPr="00743A9E">
        <w:rPr>
          <w:sz w:val="22"/>
          <w:szCs w:val="22"/>
        </w:rPr>
        <w:t>čiastkovú správu z kontroly/</w:t>
      </w:r>
      <w:r w:rsidR="005C4A9E" w:rsidRPr="00743A9E">
        <w:rPr>
          <w:sz w:val="22"/>
          <w:szCs w:val="22"/>
        </w:rPr>
        <w:t xml:space="preserve">správu z kontroly.   </w:t>
      </w:r>
    </w:p>
    <w:p w14:paraId="5A8BF54D" w14:textId="77777777" w:rsidR="00107570" w:rsidRPr="00743A9E" w:rsidRDefault="00107570" w:rsidP="00C97FA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Prijímateľ sa zaväzuje, že umožní výkon kontroly/auditu zo strany oprávnených osôb na výkon kontroly/auditu v zmysle príslušných právnych predpisov SR a právnych aktov EÚ, najmä zákona o</w:t>
      </w:r>
      <w:r w:rsidR="00A52658" w:rsidRPr="00743A9E">
        <w:rPr>
          <w:sz w:val="22"/>
          <w:szCs w:val="22"/>
        </w:rPr>
        <w:t> príspevku z EŠIF</w:t>
      </w:r>
      <w:r w:rsidRPr="00743A9E">
        <w:rPr>
          <w:sz w:val="22"/>
          <w:szCs w:val="22"/>
        </w:rPr>
        <w:t xml:space="preserve">, zákona o finančnej kontrole </w:t>
      </w:r>
      <w:r w:rsidR="000A1DAC" w:rsidRPr="00743A9E">
        <w:rPr>
          <w:sz w:val="22"/>
          <w:szCs w:val="22"/>
        </w:rPr>
        <w:t xml:space="preserve">a  audite </w:t>
      </w:r>
      <w:r w:rsidRPr="00743A9E">
        <w:rPr>
          <w:sz w:val="22"/>
          <w:szCs w:val="22"/>
        </w:rPr>
        <w:t>a </w:t>
      </w:r>
      <w:r w:rsidR="000A1DAC" w:rsidRPr="00743A9E">
        <w:rPr>
          <w:sz w:val="22"/>
          <w:szCs w:val="22"/>
        </w:rPr>
        <w:t>tejto</w:t>
      </w:r>
      <w:r w:rsidRPr="00743A9E">
        <w:rPr>
          <w:sz w:val="22"/>
          <w:szCs w:val="22"/>
        </w:rPr>
        <w:t xml:space="preserve"> Zmluvy o poskytnutí NFP. </w:t>
      </w:r>
    </w:p>
    <w:p w14:paraId="464E6BB4" w14:textId="77777777" w:rsidR="00107570" w:rsidRPr="00743A9E" w:rsidRDefault="00107570" w:rsidP="00C97FA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Prijímateľ je počas výkonu kontroly/auditu povinný najmä preukázať oprávnenosť vynaložených výdavkov a dodržanie podmienok poskytnutia NFP v zmysle Zmluvy o poskytnutí NFP</w:t>
      </w:r>
      <w:r w:rsidR="008037C1" w:rsidRPr="00743A9E">
        <w:rPr>
          <w:sz w:val="22"/>
          <w:szCs w:val="22"/>
        </w:rPr>
        <w:t xml:space="preserve"> a príslušných právnych predpisov</w:t>
      </w:r>
      <w:r w:rsidRPr="00743A9E">
        <w:rPr>
          <w:sz w:val="22"/>
          <w:szCs w:val="22"/>
        </w:rPr>
        <w:t xml:space="preserve">. </w:t>
      </w:r>
    </w:p>
    <w:p w14:paraId="4986C556" w14:textId="77777777" w:rsidR="00107570" w:rsidRPr="00743A9E" w:rsidRDefault="00107570"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 xml:space="preserve">Prijímateľ je povinný zabezpečiť prítomnosť osôb zodpovedných za </w:t>
      </w:r>
      <w:r w:rsidR="00A52658" w:rsidRPr="00743A9E">
        <w:rPr>
          <w:sz w:val="22"/>
          <w:szCs w:val="22"/>
        </w:rPr>
        <w:t>R</w:t>
      </w:r>
      <w:r w:rsidRPr="00743A9E">
        <w:rPr>
          <w:sz w:val="22"/>
          <w:szCs w:val="22"/>
        </w:rPr>
        <w:t>ealizáciu aktivít Projektu, vytvoriť primerané podmienky na riadne a včasné vykonanie kontroly/auditu</w:t>
      </w:r>
      <w:r w:rsidR="00A52658" w:rsidRPr="00743A9E">
        <w:rPr>
          <w:sz w:val="22"/>
          <w:szCs w:val="22"/>
        </w:rPr>
        <w:t xml:space="preserve">, </w:t>
      </w:r>
      <w:r w:rsidRPr="00743A9E">
        <w:rPr>
          <w:sz w:val="22"/>
          <w:szCs w:val="22"/>
        </w:rPr>
        <w:t>zdržať sa konania, ktoré by mohlo ohroziť začatie a riadny priebeh výkonu kontroly/auditu</w:t>
      </w:r>
      <w:r w:rsidR="00A52658" w:rsidRPr="00743A9E">
        <w:rPr>
          <w:sz w:val="22"/>
          <w:szCs w:val="22"/>
        </w:rPr>
        <w:t xml:space="preserve"> a plniť všetky povinnosti, ktoré mu vyplývajú </w:t>
      </w:r>
      <w:r w:rsidR="008140EC" w:rsidRPr="00743A9E">
        <w:rPr>
          <w:sz w:val="22"/>
          <w:szCs w:val="22"/>
        </w:rPr>
        <w:t xml:space="preserve">najmä </w:t>
      </w:r>
      <w:r w:rsidR="00A52658" w:rsidRPr="00743A9E">
        <w:rPr>
          <w:sz w:val="22"/>
          <w:szCs w:val="22"/>
        </w:rPr>
        <w:t>zo zákona o finančnej kontrole a audite</w:t>
      </w:r>
      <w:r w:rsidRPr="00743A9E">
        <w:rPr>
          <w:sz w:val="22"/>
          <w:szCs w:val="22"/>
        </w:rPr>
        <w:t xml:space="preserve">. </w:t>
      </w:r>
    </w:p>
    <w:p w14:paraId="524D5220" w14:textId="77777777" w:rsidR="00107570" w:rsidRPr="00743A9E" w:rsidRDefault="00107570"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 xml:space="preserve">Oprávnené osoby na výkon kontroly/auditu môžu vykonať kontrolu/audit u Prijímateľa kedykoľvek od </w:t>
      </w:r>
      <w:r w:rsidR="008140EC" w:rsidRPr="00743A9E">
        <w:rPr>
          <w:sz w:val="22"/>
          <w:szCs w:val="22"/>
        </w:rPr>
        <w:t xml:space="preserve">účinnosti </w:t>
      </w:r>
      <w:r w:rsidRPr="00743A9E">
        <w:rPr>
          <w:sz w:val="22"/>
          <w:szCs w:val="22"/>
        </w:rPr>
        <w:t xml:space="preserve">Zmluvy o poskytnutí NFP až do </w:t>
      </w:r>
      <w:r w:rsidR="007A6408" w:rsidRPr="00743A9E">
        <w:rPr>
          <w:sz w:val="22"/>
          <w:szCs w:val="22"/>
        </w:rPr>
        <w:t>uplynutia lehôt podľa článku 7 ods. 7.2 zmluvy</w:t>
      </w:r>
      <w:r w:rsidRPr="00743A9E">
        <w:rPr>
          <w:sz w:val="22"/>
          <w:szCs w:val="22"/>
        </w:rPr>
        <w:t xml:space="preserve">. Uvedená doba sa predĺži v prípade, ak nastanú skutočnosti uvedené v článku </w:t>
      </w:r>
      <w:r w:rsidR="00F36DC8" w:rsidRPr="00743A9E">
        <w:rPr>
          <w:sz w:val="22"/>
          <w:szCs w:val="22"/>
        </w:rPr>
        <w:t>140 všeobecného nariadenia</w:t>
      </w:r>
      <w:r w:rsidRPr="00743A9E">
        <w:rPr>
          <w:bCs/>
          <w:sz w:val="22"/>
          <w:szCs w:val="22"/>
        </w:rPr>
        <w:t xml:space="preserve">, a to </w:t>
      </w:r>
      <w:r w:rsidRPr="00743A9E">
        <w:rPr>
          <w:sz w:val="22"/>
          <w:szCs w:val="22"/>
        </w:rPr>
        <w:t xml:space="preserve">o čas trvania týchto skutočností. </w:t>
      </w:r>
      <w:r w:rsidR="00B64CA8" w:rsidRPr="00743A9E">
        <w:rPr>
          <w:sz w:val="22"/>
          <w:szCs w:val="22"/>
        </w:rPr>
        <w:t xml:space="preserve">Poskytovateľ je oprávnený prerušiť plynutie lehôt vo vzťahu k výkonu kontroly žiadosti o platbu formou administratívnej </w:t>
      </w:r>
      <w:r w:rsidR="005F727B" w:rsidRPr="00743A9E">
        <w:rPr>
          <w:sz w:val="22"/>
          <w:szCs w:val="22"/>
        </w:rPr>
        <w:t xml:space="preserve">finančnej </w:t>
      </w:r>
      <w:r w:rsidR="00B64CA8" w:rsidRPr="00743A9E">
        <w:rPr>
          <w:sz w:val="22"/>
          <w:szCs w:val="22"/>
        </w:rPr>
        <w:t xml:space="preserve">kontroly pred jej uhradením/zúčtovaním v prípadoch stanovených článkom 132 ods. 2 všeobecného nariadenia. </w:t>
      </w:r>
    </w:p>
    <w:p w14:paraId="7B548650" w14:textId="77777777" w:rsidR="00B64CA8" w:rsidRPr="00743A9E" w:rsidRDefault="00107570"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Osoby oprávnené na výkon kontroly</w:t>
      </w:r>
      <w:r w:rsidR="00531363" w:rsidRPr="00743A9E">
        <w:rPr>
          <w:sz w:val="22"/>
          <w:szCs w:val="22"/>
        </w:rPr>
        <w:t xml:space="preserve">/auditu </w:t>
      </w:r>
      <w:r w:rsidR="00AC4603" w:rsidRPr="00743A9E">
        <w:rPr>
          <w:sz w:val="22"/>
          <w:szCs w:val="22"/>
        </w:rPr>
        <w:t xml:space="preserve">majú práva a povinnosti upravené </w:t>
      </w:r>
      <w:r w:rsidR="008140EC" w:rsidRPr="00743A9E">
        <w:rPr>
          <w:sz w:val="22"/>
          <w:szCs w:val="22"/>
        </w:rPr>
        <w:t xml:space="preserve">najmä </w:t>
      </w:r>
      <w:r w:rsidR="00AC4603" w:rsidRPr="00743A9E">
        <w:rPr>
          <w:sz w:val="22"/>
          <w:szCs w:val="22"/>
        </w:rPr>
        <w:t>v zákone o finančnej kontrole a</w:t>
      </w:r>
      <w:r w:rsidR="005F727B" w:rsidRPr="00743A9E">
        <w:rPr>
          <w:sz w:val="22"/>
          <w:szCs w:val="22"/>
        </w:rPr>
        <w:t xml:space="preserve"> </w:t>
      </w:r>
      <w:r w:rsidR="00AC4603" w:rsidRPr="00743A9E">
        <w:rPr>
          <w:sz w:val="22"/>
          <w:szCs w:val="22"/>
        </w:rPr>
        <w:t xml:space="preserve">audite, vrátane právomoci ukladať sankcie pri porušení povinností zo strany Prijímateľa. </w:t>
      </w:r>
    </w:p>
    <w:p w14:paraId="74B1B274" w14:textId="77777777" w:rsidR="00107570" w:rsidRPr="00743A9E" w:rsidRDefault="00351685"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30BBA">
        <w:rPr>
          <w:sz w:val="22"/>
          <w:szCs w:val="22"/>
        </w:rPr>
        <w:t xml:space="preserve">Prijímateľ </w:t>
      </w:r>
      <w:r w:rsidRPr="006947A5">
        <w:rPr>
          <w:sz w:val="22"/>
          <w:szCs w:val="22"/>
        </w:rPr>
        <w:t>sa zaväzuje informovať Poskytovateľa o začatí akejkoľvek kontroly osobami podľa odseku 1</w:t>
      </w:r>
      <w:r w:rsidR="00B366A4">
        <w:rPr>
          <w:sz w:val="22"/>
          <w:szCs w:val="22"/>
        </w:rPr>
        <w:t xml:space="preserve"> písmena</w:t>
      </w:r>
      <w:r w:rsidRPr="006947A5">
        <w:rPr>
          <w:sz w:val="22"/>
          <w:szCs w:val="22"/>
        </w:rPr>
        <w:t xml:space="preserve"> </w:t>
      </w:r>
      <w:r w:rsidR="006947A5" w:rsidRPr="006947A5">
        <w:rPr>
          <w:sz w:val="22"/>
          <w:szCs w:val="22"/>
        </w:rPr>
        <w:t xml:space="preserve">b) až </w:t>
      </w:r>
      <w:r w:rsidR="00354E95">
        <w:rPr>
          <w:sz w:val="22"/>
          <w:szCs w:val="22"/>
        </w:rPr>
        <w:t>f</w:t>
      </w:r>
      <w:r w:rsidR="006947A5" w:rsidRPr="006947A5">
        <w:rPr>
          <w:sz w:val="22"/>
          <w:szCs w:val="22"/>
        </w:rPr>
        <w:t xml:space="preserve">) </w:t>
      </w:r>
      <w:r w:rsidRPr="006947A5">
        <w:rPr>
          <w:sz w:val="22"/>
          <w:szCs w:val="22"/>
        </w:rPr>
        <w:t>tohto článku a súčasne mu priebežne oznamovať priebeh kontroly tým, že mu zasiela na vedomie jednotlivé písomnosti</w:t>
      </w:r>
      <w:r w:rsidR="006947A5" w:rsidRPr="006947A5">
        <w:rPr>
          <w:sz w:val="22"/>
          <w:szCs w:val="22"/>
        </w:rPr>
        <w:t xml:space="preserve"> </w:t>
      </w:r>
      <w:r w:rsidRPr="006947A5">
        <w:rPr>
          <w:sz w:val="22"/>
          <w:szCs w:val="22"/>
        </w:rPr>
        <w:t xml:space="preserve"> z vykonávanej kontroly, vrátane návrhov zistení a svojich vyjadrení k nim. Plnením informačnej povinnosti Prijímateľom podľa predchádzajúcej vety nenadobúda Poskytovateľ žiadne povinnosti. </w:t>
      </w:r>
      <w:r w:rsidR="00107570" w:rsidRPr="00743A9E">
        <w:rPr>
          <w:sz w:val="22"/>
          <w:szCs w:val="22"/>
        </w:rPr>
        <w:t xml:space="preserve">Prijímateľ je povinný prijať opatrenia  na nápravu nedostatkov zistených kontrolou/auditom v zmysle </w:t>
      </w:r>
      <w:r w:rsidR="008A6F2D" w:rsidRPr="00743A9E">
        <w:rPr>
          <w:sz w:val="22"/>
          <w:szCs w:val="22"/>
        </w:rPr>
        <w:t>čiastkovej správy z kontroly/</w:t>
      </w:r>
      <w:r w:rsidR="00107570" w:rsidRPr="00743A9E">
        <w:rPr>
          <w:sz w:val="22"/>
          <w:szCs w:val="22"/>
        </w:rPr>
        <w:t>správy z kontroly/auditu v lehote stanovenej oprávnenými osobami na výkon kontroly/auditu. Prijímateľ je zároveň povinný zaslať osobám oprávneným na výkon kontroly/auditu</w:t>
      </w:r>
      <w:r w:rsidR="00B3503F" w:rsidRPr="00743A9E">
        <w:rPr>
          <w:sz w:val="22"/>
          <w:szCs w:val="22"/>
        </w:rPr>
        <w:t xml:space="preserve"> a</w:t>
      </w:r>
      <w:r w:rsidR="00611B4D" w:rsidRPr="00743A9E">
        <w:rPr>
          <w:sz w:val="22"/>
          <w:szCs w:val="22"/>
        </w:rPr>
        <w:t xml:space="preserve"> vždy aj </w:t>
      </w:r>
      <w:r w:rsidR="00B3503F" w:rsidRPr="00743A9E">
        <w:rPr>
          <w:sz w:val="22"/>
          <w:szCs w:val="22"/>
        </w:rPr>
        <w:t>Poskytovateľovi,</w:t>
      </w:r>
      <w:r w:rsidR="00611B4D" w:rsidRPr="00743A9E">
        <w:rPr>
          <w:sz w:val="22"/>
          <w:szCs w:val="22"/>
        </w:rPr>
        <w:t xml:space="preserve"> ak nie je v konkrétnom prípade osobou vykonávajúcou kontrolu/audit</w:t>
      </w:r>
      <w:r w:rsidR="00AA2FB0" w:rsidRPr="00743A9E">
        <w:rPr>
          <w:sz w:val="22"/>
          <w:szCs w:val="22"/>
        </w:rPr>
        <w:t>,</w:t>
      </w:r>
      <w:r w:rsidR="00107570" w:rsidRPr="00743A9E" w:rsidDel="00D31307">
        <w:rPr>
          <w:sz w:val="22"/>
          <w:szCs w:val="22"/>
        </w:rPr>
        <w:t xml:space="preserve"> </w:t>
      </w:r>
      <w:r w:rsidR="00107570" w:rsidRPr="00743A9E">
        <w:rPr>
          <w:sz w:val="22"/>
          <w:szCs w:val="22"/>
        </w:rPr>
        <w:t>písomnú správu o splnení opatrení prijatých na nápravu zistených nedostatkov bezodkladne po ich splnení a tiež o odstránení príčin ich vzniku</w:t>
      </w:r>
      <w:r w:rsidR="00B3503F" w:rsidRPr="00743A9E">
        <w:rPr>
          <w:sz w:val="22"/>
          <w:szCs w:val="22"/>
        </w:rPr>
        <w:t>,</w:t>
      </w:r>
      <w:r w:rsidR="00111BF5" w:rsidRPr="00743A9E">
        <w:rPr>
          <w:sz w:val="22"/>
          <w:szCs w:val="22"/>
        </w:rPr>
        <w:t xml:space="preserve"> a to v lehote stanovenej v správe/inom výstupnom dokumente z kontroly/auditu</w:t>
      </w:r>
      <w:r w:rsidR="00107570" w:rsidRPr="00743A9E">
        <w:rPr>
          <w:sz w:val="22"/>
          <w:szCs w:val="22"/>
        </w:rPr>
        <w:t>.</w:t>
      </w:r>
      <w:r w:rsidR="00B3503F" w:rsidRPr="00743A9E">
        <w:rPr>
          <w:sz w:val="22"/>
          <w:szCs w:val="22"/>
        </w:rPr>
        <w:t xml:space="preserve"> Plnenie informačnej povinnosti Prijímateľa podľa čl. 4 ods. 7 prvá veta VZP </w:t>
      </w:r>
      <w:r w:rsidR="00AD18FE" w:rsidRPr="00743A9E">
        <w:rPr>
          <w:sz w:val="22"/>
          <w:szCs w:val="22"/>
        </w:rPr>
        <w:t xml:space="preserve">(v časti týkajúcej sa povinného informovania o zisteniach oprávnených osôb na výkon kontroly/auditu, prípadne iných kontrolných orgánov) </w:t>
      </w:r>
      <w:r w:rsidR="00B3503F" w:rsidRPr="00743A9E">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60181508" w14:textId="77777777" w:rsidR="00107570" w:rsidRPr="00743A9E" w:rsidRDefault="008066A8" w:rsidP="002C6AFA">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743A9E">
        <w:rPr>
          <w:sz w:val="22"/>
          <w:szCs w:val="22"/>
        </w:rPr>
        <w:lastRenderedPageBreak/>
        <w:t xml:space="preserve">Právo Poskytovateľa </w:t>
      </w:r>
      <w:r w:rsidR="00576C07" w:rsidRPr="00743A9E">
        <w:rPr>
          <w:sz w:val="22"/>
          <w:szCs w:val="22"/>
        </w:rPr>
        <w:t xml:space="preserve">alebo osôb uvedených v odseku 1 tohto článku </w:t>
      </w:r>
      <w:r w:rsidRPr="00743A9E">
        <w:rPr>
          <w:sz w:val="22"/>
          <w:szCs w:val="22"/>
        </w:rPr>
        <w:t>na vykonanie kontroly</w:t>
      </w:r>
      <w:r w:rsidR="00576C07" w:rsidRPr="00743A9E">
        <w:rPr>
          <w:sz w:val="22"/>
          <w:szCs w:val="22"/>
        </w:rPr>
        <w:t>/auditu</w:t>
      </w:r>
      <w:r w:rsidRPr="00743A9E">
        <w:rPr>
          <w:sz w:val="22"/>
          <w:szCs w:val="22"/>
        </w:rPr>
        <w:t xml:space="preserve"> Projektu nie je obmedzené žiadnym ustanovením tejto Zmluvy o poskytnutí NFP. Uvedené právo Poskytovateľa </w:t>
      </w:r>
      <w:r w:rsidR="00576C07" w:rsidRPr="00743A9E">
        <w:rPr>
          <w:sz w:val="22"/>
          <w:szCs w:val="22"/>
        </w:rPr>
        <w:t xml:space="preserve">alebo osôb uvedených v odseku 1 tohto článku </w:t>
      </w:r>
      <w:r w:rsidRPr="00743A9E">
        <w:rPr>
          <w:sz w:val="22"/>
          <w:szCs w:val="22"/>
        </w:rPr>
        <w:t>sa vzťahuje aj na vykonanie opakovanej kontroly</w:t>
      </w:r>
      <w:r w:rsidR="00576C07" w:rsidRPr="00743A9E">
        <w:rPr>
          <w:sz w:val="22"/>
          <w:szCs w:val="22"/>
        </w:rPr>
        <w:t>/auditu</w:t>
      </w:r>
      <w:r w:rsidRPr="00743A9E">
        <w:rPr>
          <w:sz w:val="22"/>
          <w:szCs w:val="22"/>
        </w:rPr>
        <w:t xml:space="preserve"> tých istých skutočností, bez ohľadu na druh vykonanej kontroly</w:t>
      </w:r>
      <w:r w:rsidR="00576C07" w:rsidRPr="00743A9E">
        <w:rPr>
          <w:sz w:val="22"/>
          <w:szCs w:val="22"/>
        </w:rPr>
        <w:t>/auditu</w:t>
      </w:r>
      <w:r w:rsidRPr="00743A9E">
        <w:rPr>
          <w:sz w:val="22"/>
          <w:szCs w:val="22"/>
        </w:rPr>
        <w:t>, pričom pri vykonávaní kontroly</w:t>
      </w:r>
      <w:r w:rsidR="00576C07" w:rsidRPr="00743A9E">
        <w:rPr>
          <w:sz w:val="22"/>
          <w:szCs w:val="22"/>
        </w:rPr>
        <w:t>/auditu</w:t>
      </w:r>
      <w:r w:rsidRPr="00743A9E">
        <w:rPr>
          <w:sz w:val="22"/>
          <w:szCs w:val="22"/>
        </w:rPr>
        <w:t xml:space="preserve"> </w:t>
      </w:r>
      <w:r w:rsidR="00576C07" w:rsidRPr="00743A9E">
        <w:rPr>
          <w:sz w:val="22"/>
          <w:szCs w:val="22"/>
        </w:rPr>
        <w:t>sú</w:t>
      </w:r>
      <w:r w:rsidRPr="00743A9E">
        <w:rPr>
          <w:sz w:val="22"/>
          <w:szCs w:val="22"/>
        </w:rPr>
        <w:t xml:space="preserve"> Poskytovateľ </w:t>
      </w:r>
      <w:r w:rsidR="00576C07" w:rsidRPr="00743A9E">
        <w:rPr>
          <w:sz w:val="22"/>
          <w:szCs w:val="22"/>
        </w:rPr>
        <w:t xml:space="preserve">alebo osoby uvedené v odseku 1 tohto článku </w:t>
      </w:r>
      <w:r w:rsidRPr="00743A9E">
        <w:rPr>
          <w:sz w:val="22"/>
          <w:szCs w:val="22"/>
        </w:rPr>
        <w:t>viazan</w:t>
      </w:r>
      <w:r w:rsidR="00576C07" w:rsidRPr="00743A9E">
        <w:rPr>
          <w:sz w:val="22"/>
          <w:szCs w:val="22"/>
        </w:rPr>
        <w:t>é</w:t>
      </w:r>
      <w:r w:rsidRPr="00743A9E">
        <w:rPr>
          <w:sz w:val="22"/>
          <w:szCs w:val="22"/>
        </w:rPr>
        <w:t xml:space="preserve"> iba platnými právnymi predpismi a touto Zmluvou o poskytnutí NFP, nie však závermi predchádzajúcich kontrol</w:t>
      </w:r>
      <w:r w:rsidR="00576C07" w:rsidRPr="00743A9E">
        <w:rPr>
          <w:sz w:val="22"/>
          <w:szCs w:val="22"/>
        </w:rPr>
        <w:t>/auditov</w:t>
      </w:r>
      <w:r w:rsidRPr="00743A9E">
        <w:rPr>
          <w:sz w:val="22"/>
          <w:szCs w:val="22"/>
        </w:rPr>
        <w:t>. Povinnosť Prijímateľa vrátiť NFP alebo jeho časť, ak táto povinnosť vyplynie z výsledku vykonanej kontroly</w:t>
      </w:r>
      <w:r w:rsidR="00576C07" w:rsidRPr="00743A9E">
        <w:rPr>
          <w:sz w:val="22"/>
          <w:szCs w:val="22"/>
        </w:rPr>
        <w:t>/auditu</w:t>
      </w:r>
      <w:r w:rsidRPr="00743A9E">
        <w:rPr>
          <w:sz w:val="22"/>
          <w:szCs w:val="22"/>
        </w:rPr>
        <w:t xml:space="preserve"> kedykoľvek počas účinnosti Zmluvy o poskytnutí NFP, nie je dotknutá výsledkom predchádzajúcej kontroly</w:t>
      </w:r>
      <w:r w:rsidR="00576C07" w:rsidRPr="00743A9E">
        <w:rPr>
          <w:sz w:val="22"/>
          <w:szCs w:val="22"/>
        </w:rPr>
        <w:t>/auditu</w:t>
      </w:r>
      <w:r w:rsidRPr="00743A9E">
        <w:rPr>
          <w:sz w:val="22"/>
          <w:szCs w:val="22"/>
        </w:rPr>
        <w:t xml:space="preserve">. </w:t>
      </w:r>
      <w:r w:rsidR="00154C64" w:rsidRPr="00743A9E">
        <w:rPr>
          <w:sz w:val="22"/>
          <w:szCs w:val="22"/>
        </w:rPr>
        <w:t xml:space="preserve"> </w:t>
      </w:r>
    </w:p>
    <w:p w14:paraId="16EBCEB7" w14:textId="77777777" w:rsidR="00107570" w:rsidRPr="00743A9E" w:rsidRDefault="00107570" w:rsidP="00901C88">
      <w:pPr>
        <w:spacing w:before="120" w:line="264" w:lineRule="auto"/>
        <w:ind w:left="1440" w:hanging="1080"/>
        <w:jc w:val="both"/>
        <w:rPr>
          <w:rFonts w:ascii="Times New Roman" w:hAnsi="Times New Roman"/>
        </w:rPr>
      </w:pPr>
      <w:r w:rsidRPr="00743A9E">
        <w:rPr>
          <w:rFonts w:ascii="Times New Roman" w:hAnsi="Times New Roman"/>
          <w:b/>
        </w:rPr>
        <w:t>Článok 13</w:t>
      </w:r>
      <w:r w:rsidRPr="00743A9E">
        <w:rPr>
          <w:rFonts w:ascii="Times New Roman" w:hAnsi="Times New Roman"/>
          <w:b/>
        </w:rPr>
        <w:tab/>
      </w:r>
      <w:r w:rsidR="00DF4ABE" w:rsidRPr="00743A9E">
        <w:rPr>
          <w:rFonts w:ascii="Times New Roman" w:hAnsi="Times New Roman"/>
          <w:b/>
        </w:rPr>
        <w:t> </w:t>
      </w:r>
      <w:r w:rsidR="00AC4F7B" w:rsidRPr="00743A9E">
        <w:rPr>
          <w:rFonts w:ascii="Times New Roman" w:hAnsi="Times New Roman"/>
          <w:b/>
        </w:rPr>
        <w:t>POISTENIE MAJETKU</w:t>
      </w:r>
      <w:r w:rsidR="006C446A" w:rsidRPr="00743A9E">
        <w:rPr>
          <w:rFonts w:ascii="Times New Roman" w:hAnsi="Times New Roman"/>
          <w:b/>
        </w:rPr>
        <w:t xml:space="preserve"> NADOBUDNUTÉHO Z</w:t>
      </w:r>
      <w:r w:rsidR="00D06E29" w:rsidRPr="00743A9E">
        <w:rPr>
          <w:rFonts w:ascii="Times New Roman" w:hAnsi="Times New Roman"/>
          <w:b/>
        </w:rPr>
        <w:t> </w:t>
      </w:r>
      <w:r w:rsidR="006C446A" w:rsidRPr="00743A9E">
        <w:rPr>
          <w:rFonts w:ascii="Times New Roman" w:hAnsi="Times New Roman"/>
          <w:b/>
        </w:rPr>
        <w:t>NFP</w:t>
      </w:r>
      <w:r w:rsidR="00D06E29" w:rsidRPr="00743A9E">
        <w:rPr>
          <w:rFonts w:ascii="Times New Roman" w:hAnsi="Times New Roman"/>
          <w:b/>
        </w:rPr>
        <w:t xml:space="preserve"> A ZMLUVNÉ POKUTY</w:t>
      </w:r>
    </w:p>
    <w:p w14:paraId="6F661127" w14:textId="77777777" w:rsidR="00AC4F7B" w:rsidRPr="00743A9E" w:rsidRDefault="00AC4F7B" w:rsidP="00901C88">
      <w:pPr>
        <w:numPr>
          <w:ilvl w:val="0"/>
          <w:numId w:val="39"/>
        </w:numPr>
        <w:spacing w:before="120" w:after="0" w:line="264" w:lineRule="auto"/>
        <w:jc w:val="both"/>
        <w:rPr>
          <w:rFonts w:ascii="Times New Roman" w:hAnsi="Times New Roman"/>
          <w:bCs/>
        </w:rPr>
      </w:pPr>
      <w:r w:rsidRPr="00743A9E">
        <w:rPr>
          <w:rFonts w:ascii="Times New Roman" w:hAnsi="Times New Roman"/>
        </w:rPr>
        <w:t>Prijímateľ je povinný, s výnimkou  majetku, ktorého povaha to nedovoľuje (napr. software, licencie na predmety priemyselného vlastníctva, patenty, ochranné známky a podobne)</w:t>
      </w:r>
      <w:r w:rsidR="006C446A" w:rsidRPr="00743A9E">
        <w:rPr>
          <w:rFonts w:ascii="Times New Roman" w:hAnsi="Times New Roman"/>
        </w:rPr>
        <w:t xml:space="preserve"> </w:t>
      </w:r>
      <w:r w:rsidRPr="00743A9E">
        <w:rPr>
          <w:rFonts w:ascii="Times New Roman" w:hAnsi="Times New Roman"/>
          <w:bCs/>
        </w:rPr>
        <w:t xml:space="preserve">riadne poistiť </w:t>
      </w:r>
      <w:r w:rsidRPr="00743A9E">
        <w:rPr>
          <w:rFonts w:ascii="Times New Roman" w:eastAsia="Times New Roman" w:hAnsi="Times New Roman"/>
          <w:bCs/>
          <w:lang w:eastAsia="sk-SK"/>
        </w:rPr>
        <w:t>Majetok nadobudnutý z</w:t>
      </w:r>
      <w:r w:rsidR="006C446A" w:rsidRPr="00743A9E">
        <w:rPr>
          <w:rFonts w:ascii="Times New Roman" w:eastAsia="Times New Roman" w:hAnsi="Times New Roman"/>
          <w:bCs/>
          <w:lang w:eastAsia="sk-SK"/>
        </w:rPr>
        <w:t> </w:t>
      </w:r>
      <w:r w:rsidRPr="00743A9E">
        <w:rPr>
          <w:rFonts w:ascii="Times New Roman" w:eastAsia="Times New Roman" w:hAnsi="Times New Roman"/>
          <w:bCs/>
          <w:lang w:eastAsia="sk-SK"/>
        </w:rPr>
        <w:t>NFP</w:t>
      </w:r>
      <w:r w:rsidR="006C446A" w:rsidRPr="00743A9E">
        <w:rPr>
          <w:rFonts w:ascii="Times New Roman" w:eastAsia="Times New Roman" w:hAnsi="Times New Roman"/>
          <w:bCs/>
          <w:lang w:eastAsia="sk-SK"/>
        </w:rPr>
        <w:t xml:space="preserve">, ak z Výzvy alebo z Právnych dokumentov Poskytovateľa nevyplýva, že sa poistenie nevyžaduje. </w:t>
      </w:r>
      <w:r w:rsidRPr="00743A9E">
        <w:rPr>
          <w:rFonts w:ascii="Times New Roman" w:hAnsi="Times New Roman"/>
          <w:bCs/>
        </w:rPr>
        <w:t xml:space="preserve"> </w:t>
      </w:r>
    </w:p>
    <w:p w14:paraId="39ACFABB" w14:textId="77777777" w:rsidR="00AC4F7B" w:rsidRPr="00743A9E" w:rsidRDefault="006C446A" w:rsidP="00901C88">
      <w:pPr>
        <w:spacing w:before="120" w:line="264" w:lineRule="auto"/>
        <w:ind w:left="720" w:hanging="360"/>
        <w:jc w:val="both"/>
        <w:rPr>
          <w:rFonts w:ascii="Times New Roman" w:hAnsi="Times New Roman"/>
          <w:bCs/>
        </w:rPr>
      </w:pPr>
      <w:r w:rsidRPr="00743A9E">
        <w:rPr>
          <w:rFonts w:ascii="Times New Roman" w:hAnsi="Times New Roman"/>
          <w:bCs/>
        </w:rPr>
        <w:tab/>
        <w:t>Zmluvné strany sa dohodli, že p</w:t>
      </w:r>
      <w:r w:rsidR="00AC4F7B" w:rsidRPr="00743A9E">
        <w:rPr>
          <w:rFonts w:ascii="Times New Roman" w:hAnsi="Times New Roman"/>
          <w:bCs/>
        </w:rPr>
        <w:t xml:space="preserve">re </w:t>
      </w:r>
      <w:r w:rsidRPr="00743A9E">
        <w:rPr>
          <w:rFonts w:ascii="Times New Roman" w:hAnsi="Times New Roman"/>
          <w:bCs/>
        </w:rPr>
        <w:t>poistenie Majetku nadobudnutého z NFP</w:t>
      </w:r>
      <w:r w:rsidR="00AC4F7B" w:rsidRPr="00743A9E">
        <w:rPr>
          <w:rFonts w:ascii="Times New Roman" w:hAnsi="Times New Roman"/>
          <w:bCs/>
        </w:rPr>
        <w:t xml:space="preserve"> platia tieto pravidlá: </w:t>
      </w:r>
    </w:p>
    <w:p w14:paraId="3C1BB1A0" w14:textId="77777777" w:rsidR="00AC4F7B" w:rsidRPr="00743A9E" w:rsidRDefault="00AC4F7B" w:rsidP="00743A9E">
      <w:pPr>
        <w:numPr>
          <w:ilvl w:val="1"/>
          <w:numId w:val="14"/>
        </w:numPr>
        <w:spacing w:before="120" w:after="0" w:line="264" w:lineRule="auto"/>
        <w:jc w:val="both"/>
        <w:rPr>
          <w:rFonts w:ascii="Times New Roman" w:hAnsi="Times New Roman"/>
          <w:lang w:eastAsia="sk-SK"/>
        </w:rPr>
      </w:pPr>
      <w:r w:rsidRPr="00743A9E">
        <w:rPr>
          <w:rFonts w:ascii="Times New Roman" w:hAnsi="Times New Roman"/>
          <w:bCs/>
          <w:lang w:eastAsia="sk-SK"/>
        </w:rPr>
        <w:t xml:space="preserve">Poistná </w:t>
      </w:r>
      <w:r w:rsidRPr="00743A9E">
        <w:rPr>
          <w:rFonts w:ascii="Times New Roman" w:hAnsi="Times New Roman"/>
          <w:lang w:eastAsia="sk-SK"/>
        </w:rPr>
        <w:t xml:space="preserve">suma musí </w:t>
      </w:r>
      <w:r w:rsidR="001E40F6" w:rsidRPr="00743A9E">
        <w:rPr>
          <w:rFonts w:ascii="Times New Roman" w:hAnsi="Times New Roman"/>
          <w:lang w:eastAsia="sk-SK"/>
        </w:rPr>
        <w:t>byť najmenej vo výške obstarávacej ceny/ceny zhodnotenia hmotného Majetku nadobudnutého z NFP</w:t>
      </w:r>
      <w:r w:rsidRPr="00743A9E">
        <w:rPr>
          <w:rFonts w:ascii="Times New Roman" w:hAnsi="Times New Roman"/>
          <w:lang w:eastAsia="sk-SK"/>
        </w:rPr>
        <w:t>,</w:t>
      </w:r>
    </w:p>
    <w:p w14:paraId="0D7A0ADD"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lang w:eastAsia="sk-SK"/>
        </w:rPr>
        <w:t xml:space="preserve">Poistenie sa musí vzťahovať minimálne pre prípad poškodenia, zničenia, odcudzenia alebo straty; </w:t>
      </w:r>
      <w:r w:rsidRPr="00743A9E">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1DFF7B8E"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lang w:eastAsia="sk-SK"/>
        </w:rPr>
        <w:t xml:space="preserve">Poistenie musí trvať počas </w:t>
      </w:r>
      <w:r w:rsidR="006C446A" w:rsidRPr="00743A9E">
        <w:rPr>
          <w:rFonts w:ascii="Times New Roman" w:hAnsi="Times New Roman"/>
          <w:lang w:eastAsia="sk-SK"/>
        </w:rPr>
        <w:t>účinnosti Zmluvy o poskytnutí NFP</w:t>
      </w:r>
      <w:r w:rsidRPr="00743A9E">
        <w:rPr>
          <w:rFonts w:ascii="Times New Roman" w:hAnsi="Times New Roman"/>
          <w:lang w:eastAsia="sk-SK"/>
        </w:rPr>
        <w:t xml:space="preserve">, </w:t>
      </w:r>
    </w:p>
    <w:p w14:paraId="6D33C40F"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bCs/>
          <w:lang w:eastAsia="sk-SK"/>
        </w:rPr>
        <w:t xml:space="preserve">Prijímateľ je povinný </w:t>
      </w:r>
      <w:r w:rsidRPr="00743A9E">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743A9E">
        <w:rPr>
          <w:rFonts w:ascii="Times New Roman" w:hAnsi="Times New Roman"/>
          <w:bCs/>
          <w:lang w:eastAsia="sk-SK"/>
        </w:rPr>
        <w:t xml:space="preserve"> </w:t>
      </w:r>
    </w:p>
    <w:p w14:paraId="75F56C9B"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743A9E">
        <w:rPr>
          <w:rFonts w:ascii="Times New Roman" w:hAnsi="Times New Roman"/>
          <w:bCs/>
          <w:lang w:eastAsia="sk-SK"/>
        </w:rPr>
        <w:t xml:space="preserve">Následného monitorovania </w:t>
      </w:r>
      <w:r w:rsidRPr="00743A9E">
        <w:rPr>
          <w:rFonts w:ascii="Times New Roman" w:hAnsi="Times New Roman"/>
          <w:bCs/>
          <w:lang w:eastAsia="sk-SK"/>
        </w:rPr>
        <w:t>Projektu a súčasne vyjadriť rozsah súčinnosti, ktorú od Poskytovateľa požaduje, ak je možné následky poistenej udalosti prekonať, najmä vo vzťahu k využitiu poistného plnenia, ktoré je vinkulované v prospech Poskytovateľa</w:t>
      </w:r>
      <w:r w:rsidR="006C446A" w:rsidRPr="00743A9E">
        <w:rPr>
          <w:rFonts w:ascii="Times New Roman" w:hAnsi="Times New Roman"/>
          <w:bCs/>
          <w:lang w:eastAsia="sk-SK"/>
        </w:rPr>
        <w:t>.</w:t>
      </w:r>
    </w:p>
    <w:p w14:paraId="63546B92" w14:textId="77777777" w:rsidR="00810C61" w:rsidRPr="00F30BBA" w:rsidRDefault="00810C61" w:rsidP="00743A9E">
      <w:pPr>
        <w:numPr>
          <w:ilvl w:val="0"/>
          <w:numId w:val="39"/>
        </w:numPr>
        <w:spacing w:before="120" w:after="0" w:line="264" w:lineRule="auto"/>
        <w:jc w:val="both"/>
        <w:rPr>
          <w:rFonts w:ascii="Times New Roman" w:hAnsi="Times New Roman"/>
          <w:lang w:eastAsia="sk-SK"/>
        </w:rPr>
      </w:pPr>
      <w:commentRangeStart w:id="15"/>
      <w:r w:rsidRPr="00743A9E">
        <w:rPr>
          <w:rFonts w:ascii="Times New Roman" w:hAnsi="Times New Roman"/>
          <w:lang w:eastAsia="sk-SK"/>
        </w:rPr>
        <w:t>Porušenie povinností Prijímateľa uvedených v odsek</w:t>
      </w:r>
      <w:r w:rsidR="006C446A" w:rsidRPr="00743A9E">
        <w:rPr>
          <w:rFonts w:ascii="Times New Roman" w:hAnsi="Times New Roman"/>
          <w:lang w:eastAsia="sk-SK"/>
        </w:rPr>
        <w:t>u</w:t>
      </w:r>
      <w:r w:rsidRPr="00743A9E">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5"/>
      <w:r w:rsidR="00F2106D" w:rsidRPr="00F30BBA">
        <w:rPr>
          <w:rStyle w:val="Odkaznakomentr"/>
          <w:rFonts w:ascii="Times New Roman" w:eastAsia="Times New Roman" w:hAnsi="Times New Roman"/>
          <w:sz w:val="22"/>
          <w:szCs w:val="22"/>
          <w:lang w:val="x-none" w:eastAsia="x-none"/>
        </w:rPr>
        <w:commentReference w:id="15"/>
      </w:r>
    </w:p>
    <w:p w14:paraId="38AFA438" w14:textId="77777777" w:rsidR="00AC4F7B" w:rsidRPr="00F30BBA" w:rsidRDefault="00AC4F7B" w:rsidP="00743A9E">
      <w:pPr>
        <w:numPr>
          <w:ilvl w:val="0"/>
          <w:numId w:val="39"/>
        </w:numPr>
        <w:spacing w:before="120" w:after="0" w:line="264" w:lineRule="auto"/>
        <w:jc w:val="both"/>
        <w:rPr>
          <w:rFonts w:ascii="Times New Roman" w:hAnsi="Times New Roman"/>
          <w:lang w:eastAsia="sk-SK"/>
        </w:rPr>
      </w:pPr>
      <w:r w:rsidRPr="00F30BBA">
        <w:rPr>
          <w:rFonts w:ascii="Times New Roman" w:hAnsi="Times New Roman"/>
          <w:lang w:eastAsia="sk-SK"/>
        </w:rPr>
        <w:t xml:space="preserve">Ak Prijímateľ </w:t>
      </w:r>
      <w:r w:rsidR="0051589C" w:rsidRPr="00F30BBA">
        <w:rPr>
          <w:rFonts w:ascii="Times New Roman" w:hAnsi="Times New Roman"/>
          <w:lang w:eastAsia="sk-SK"/>
        </w:rPr>
        <w:t>poruší svoje povinnosti zo Zmluvy o poskytnutí NFP tým, že</w:t>
      </w:r>
      <w:r w:rsidRPr="00F30BBA">
        <w:rPr>
          <w:rFonts w:ascii="Times New Roman" w:hAnsi="Times New Roman"/>
          <w:lang w:eastAsia="sk-SK"/>
        </w:rPr>
        <w:t>:</w:t>
      </w:r>
    </w:p>
    <w:p w14:paraId="453BCC90" w14:textId="77777777" w:rsidR="00F73A40" w:rsidRPr="00F30BBA" w:rsidRDefault="00F73A40" w:rsidP="00743A9E">
      <w:pPr>
        <w:pStyle w:val="Odsekzoznamu1"/>
        <w:numPr>
          <w:ilvl w:val="0"/>
          <w:numId w:val="32"/>
        </w:numPr>
        <w:spacing w:before="120" w:line="264" w:lineRule="auto"/>
        <w:ind w:left="1417" w:hanging="425"/>
        <w:jc w:val="both"/>
        <w:rPr>
          <w:sz w:val="22"/>
          <w:szCs w:val="22"/>
        </w:rPr>
      </w:pPr>
      <w:r w:rsidRPr="00F30BBA">
        <w:rPr>
          <w:bCs/>
          <w:sz w:val="22"/>
          <w:szCs w:val="22"/>
        </w:rPr>
        <w:lastRenderedPageBreak/>
        <w:t xml:space="preserve">neposkytne </w:t>
      </w:r>
      <w:r w:rsidR="00CB516B" w:rsidRPr="00F30BBA">
        <w:rPr>
          <w:bCs/>
          <w:sz w:val="22"/>
          <w:szCs w:val="22"/>
        </w:rPr>
        <w:t xml:space="preserve">Poskytovateľovi </w:t>
      </w:r>
      <w:r w:rsidR="00092E61" w:rsidRPr="00F30BBA">
        <w:rPr>
          <w:bCs/>
          <w:sz w:val="22"/>
          <w:szCs w:val="22"/>
        </w:rPr>
        <w:t>Dokumentáciu</w:t>
      </w:r>
      <w:r w:rsidR="009633BC" w:rsidRPr="00F30BBA">
        <w:rPr>
          <w:bCs/>
          <w:sz w:val="22"/>
          <w:szCs w:val="22"/>
        </w:rPr>
        <w:t>,</w:t>
      </w:r>
      <w:r w:rsidR="007D2F27" w:rsidRPr="00F30BBA">
        <w:rPr>
          <w:bCs/>
          <w:sz w:val="22"/>
          <w:szCs w:val="22"/>
        </w:rPr>
        <w:t xml:space="preserve"> správy,</w:t>
      </w:r>
      <w:r w:rsidR="009633BC" w:rsidRPr="00F30BBA">
        <w:rPr>
          <w:bCs/>
          <w:sz w:val="22"/>
          <w:szCs w:val="22"/>
        </w:rPr>
        <w:t xml:space="preserve"> údaje alebo informácie, na ktorých poskytnutie je Prijímateľ povinný v zmysle článku </w:t>
      </w:r>
      <w:r w:rsidR="009B4D85" w:rsidRPr="00F30BBA">
        <w:rPr>
          <w:bCs/>
          <w:sz w:val="22"/>
          <w:szCs w:val="22"/>
        </w:rPr>
        <w:t xml:space="preserve">4 </w:t>
      </w:r>
      <w:r w:rsidRPr="00F30BBA">
        <w:rPr>
          <w:bCs/>
          <w:sz w:val="22"/>
          <w:szCs w:val="22"/>
        </w:rPr>
        <w:t>ods. 2</w:t>
      </w:r>
      <w:r w:rsidR="009B4D85" w:rsidRPr="00F30BBA">
        <w:rPr>
          <w:bCs/>
          <w:sz w:val="22"/>
          <w:szCs w:val="22"/>
        </w:rPr>
        <w:t xml:space="preserve"> až</w:t>
      </w:r>
      <w:r w:rsidRPr="00F30BBA">
        <w:rPr>
          <w:bCs/>
          <w:sz w:val="22"/>
          <w:szCs w:val="22"/>
        </w:rPr>
        <w:t xml:space="preserve"> 6, </w:t>
      </w:r>
      <w:r w:rsidR="00092E61" w:rsidRPr="00F30BBA">
        <w:rPr>
          <w:bCs/>
          <w:sz w:val="22"/>
          <w:szCs w:val="22"/>
        </w:rPr>
        <w:t xml:space="preserve">článkov </w:t>
      </w:r>
      <w:r w:rsidRPr="00F30BBA">
        <w:rPr>
          <w:bCs/>
          <w:sz w:val="22"/>
          <w:szCs w:val="22"/>
        </w:rPr>
        <w:t xml:space="preserve">10 a 11 VZP, </w:t>
      </w:r>
    </w:p>
    <w:p w14:paraId="22239073" w14:textId="54E89575" w:rsidR="00AC4F7B" w:rsidRPr="00F30BBA" w:rsidRDefault="0051589C" w:rsidP="00743A9E">
      <w:pPr>
        <w:pStyle w:val="Odsekzoznamu1"/>
        <w:numPr>
          <w:ilvl w:val="0"/>
          <w:numId w:val="32"/>
        </w:numPr>
        <w:spacing w:before="120" w:line="264" w:lineRule="auto"/>
        <w:ind w:left="1417" w:hanging="425"/>
        <w:jc w:val="both"/>
        <w:rPr>
          <w:sz w:val="22"/>
          <w:szCs w:val="22"/>
        </w:rPr>
      </w:pPr>
      <w:r w:rsidRPr="00F30BBA">
        <w:rPr>
          <w:bCs/>
          <w:sz w:val="22"/>
          <w:szCs w:val="22"/>
        </w:rPr>
        <w:t>neposkytne Poskytovateľovi informácie v prípadoch, v ktorých táto povinnosť vyplýva Prijímateľovi zo Zmluvy o poskytnutí NFP</w:t>
      </w:r>
      <w:r w:rsidR="00153888" w:rsidRPr="00F30BBA">
        <w:rPr>
          <w:bCs/>
          <w:sz w:val="22"/>
          <w:szCs w:val="22"/>
        </w:rPr>
        <w:t xml:space="preserve"> podľa článku 6 ods. 6.1 zmluvy, z článku 8 ods. 13 a 14 VZP</w:t>
      </w:r>
      <w:r w:rsidR="006C446A" w:rsidRPr="00F30BBA">
        <w:rPr>
          <w:bCs/>
          <w:sz w:val="22"/>
          <w:szCs w:val="22"/>
        </w:rPr>
        <w:t xml:space="preserve"> </w:t>
      </w:r>
      <w:r w:rsidR="00B70F3C" w:rsidRPr="00F30BBA">
        <w:rPr>
          <w:bCs/>
          <w:sz w:val="22"/>
          <w:szCs w:val="22"/>
        </w:rPr>
        <w:t>a</w:t>
      </w:r>
      <w:r w:rsidR="00B97641">
        <w:rPr>
          <w:bCs/>
          <w:sz w:val="22"/>
          <w:szCs w:val="22"/>
        </w:rPr>
        <w:t xml:space="preserve"> článok </w:t>
      </w:r>
      <w:r w:rsidR="00B70F3C" w:rsidRPr="00F30BBA">
        <w:rPr>
          <w:bCs/>
          <w:sz w:val="22"/>
          <w:szCs w:val="22"/>
        </w:rPr>
        <w:t>13 ods.</w:t>
      </w:r>
      <w:r w:rsidR="00D520D6" w:rsidRPr="00F30BBA">
        <w:rPr>
          <w:bCs/>
          <w:sz w:val="22"/>
          <w:szCs w:val="22"/>
        </w:rPr>
        <w:t xml:space="preserve"> </w:t>
      </w:r>
      <w:r w:rsidR="00B97641">
        <w:rPr>
          <w:bCs/>
          <w:sz w:val="22"/>
          <w:szCs w:val="22"/>
        </w:rPr>
        <w:t>1</w:t>
      </w:r>
      <w:r w:rsidR="00B70F3C" w:rsidRPr="00F30BBA">
        <w:rPr>
          <w:bCs/>
          <w:sz w:val="22"/>
          <w:szCs w:val="22"/>
        </w:rPr>
        <w:t xml:space="preserve">, bod v) </w:t>
      </w:r>
      <w:r w:rsidR="00153888" w:rsidRPr="00F30BBA">
        <w:rPr>
          <w:bCs/>
          <w:sz w:val="22"/>
          <w:szCs w:val="22"/>
        </w:rPr>
        <w:t>VZP,</w:t>
      </w:r>
      <w:r w:rsidR="00F73A40" w:rsidRPr="00F30BBA">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F30BBA">
        <w:rPr>
          <w:sz w:val="22"/>
          <w:szCs w:val="22"/>
        </w:rPr>
        <w:t>,</w:t>
      </w:r>
    </w:p>
    <w:p w14:paraId="496940FA" w14:textId="77777777" w:rsidR="0051589C" w:rsidRPr="00F30BBA" w:rsidRDefault="0051589C" w:rsidP="00743A9E">
      <w:pPr>
        <w:pStyle w:val="Odsekzoznamu1"/>
        <w:numPr>
          <w:ilvl w:val="0"/>
          <w:numId w:val="32"/>
        </w:numPr>
        <w:spacing w:before="120" w:line="264" w:lineRule="auto"/>
        <w:ind w:left="1417" w:hanging="425"/>
        <w:jc w:val="both"/>
        <w:rPr>
          <w:sz w:val="22"/>
          <w:szCs w:val="22"/>
        </w:rPr>
      </w:pPr>
      <w:r w:rsidRPr="00F30BBA">
        <w:rPr>
          <w:bCs/>
          <w:sz w:val="22"/>
          <w:szCs w:val="22"/>
        </w:rPr>
        <w:t xml:space="preserve">nepredloží Poskytovateľovi </w:t>
      </w:r>
      <w:r w:rsidR="00092E61" w:rsidRPr="00F30BBA">
        <w:rPr>
          <w:bCs/>
          <w:sz w:val="22"/>
          <w:szCs w:val="22"/>
        </w:rPr>
        <w:t>Dokumentáciu</w:t>
      </w:r>
      <w:r w:rsidRPr="00F30BBA">
        <w:rPr>
          <w:bCs/>
          <w:sz w:val="22"/>
          <w:szCs w:val="22"/>
        </w:rPr>
        <w:t>, doklady alebo iné písomnosti, hoci mu táto povinnosť vyplýva zo Zmluvy o poskytnutí NFP</w:t>
      </w:r>
      <w:r w:rsidR="009B4D85" w:rsidRPr="00F30BBA">
        <w:rPr>
          <w:bCs/>
          <w:sz w:val="22"/>
          <w:szCs w:val="22"/>
        </w:rPr>
        <w:t xml:space="preserve">, najmä z článkov uvedených v písm. </w:t>
      </w:r>
      <w:r w:rsidR="00B50D5F" w:rsidRPr="00F30BBA">
        <w:rPr>
          <w:bCs/>
          <w:sz w:val="22"/>
          <w:szCs w:val="22"/>
        </w:rPr>
        <w:t>b</w:t>
      </w:r>
      <w:r w:rsidR="009B4D85" w:rsidRPr="00F30BBA">
        <w:rPr>
          <w:bCs/>
          <w:sz w:val="22"/>
          <w:szCs w:val="22"/>
        </w:rPr>
        <w:t>) tohto odseku,</w:t>
      </w:r>
      <w:r w:rsidR="00F73A40" w:rsidRPr="00F30BBA">
        <w:rPr>
          <w:bCs/>
          <w:sz w:val="22"/>
          <w:szCs w:val="22"/>
        </w:rPr>
        <w:t xml:space="preserve"> v rozsahu a v lehote stanovenej v Zmluve o poskytnutí NFP alebo určenej Poskytovateľom, ktorá nesmie byť kratšia ako lehota na Bezodkladné plnenie podľa Zmluvy o poskytnutí NFP</w:t>
      </w:r>
      <w:r w:rsidRPr="00F30BBA">
        <w:rPr>
          <w:sz w:val="22"/>
          <w:szCs w:val="22"/>
        </w:rPr>
        <w:t>,</w:t>
      </w:r>
    </w:p>
    <w:p w14:paraId="65EE8F4F" w14:textId="77777777" w:rsidR="00AC4F7B" w:rsidRPr="00F30BBA" w:rsidRDefault="00AC4F7B" w:rsidP="00743A9E">
      <w:pPr>
        <w:pStyle w:val="Odsekzoznamu1"/>
        <w:numPr>
          <w:ilvl w:val="0"/>
          <w:numId w:val="32"/>
        </w:numPr>
        <w:spacing w:before="120" w:line="264" w:lineRule="auto"/>
        <w:ind w:left="1417" w:hanging="425"/>
        <w:jc w:val="both"/>
        <w:rPr>
          <w:sz w:val="22"/>
          <w:szCs w:val="22"/>
        </w:rPr>
      </w:pPr>
      <w:r w:rsidRPr="00F30BBA">
        <w:rPr>
          <w:sz w:val="22"/>
          <w:szCs w:val="22"/>
        </w:rPr>
        <w:t>ktorejkoľvek povinnosti spojenej s informovaním a</w:t>
      </w:r>
      <w:r w:rsidR="0051589C" w:rsidRPr="00F30BBA">
        <w:rPr>
          <w:sz w:val="22"/>
          <w:szCs w:val="22"/>
        </w:rPr>
        <w:t> </w:t>
      </w:r>
      <w:r w:rsidRPr="00F30BBA">
        <w:rPr>
          <w:sz w:val="22"/>
          <w:szCs w:val="22"/>
        </w:rPr>
        <w:t>komunikáciou</w:t>
      </w:r>
      <w:r w:rsidR="0051589C" w:rsidRPr="00F30BBA">
        <w:rPr>
          <w:sz w:val="22"/>
          <w:szCs w:val="22"/>
        </w:rPr>
        <w:t>, na ktorú je Prijímateľ povinný v zmysle článku 5 VZP</w:t>
      </w:r>
      <w:r w:rsidRPr="00F30BBA">
        <w:rPr>
          <w:sz w:val="22"/>
          <w:szCs w:val="22"/>
        </w:rPr>
        <w:t xml:space="preserve">, </w:t>
      </w:r>
    </w:p>
    <w:p w14:paraId="0BFCB766" w14:textId="77777777" w:rsidR="00AC4F7B" w:rsidRPr="00F30BBA" w:rsidRDefault="005719F1" w:rsidP="00743A9E">
      <w:pPr>
        <w:spacing w:before="120" w:after="0" w:line="264" w:lineRule="auto"/>
        <w:ind w:left="709"/>
        <w:jc w:val="both"/>
        <w:rPr>
          <w:rFonts w:ascii="Times New Roman" w:hAnsi="Times New Roman"/>
          <w:lang w:eastAsia="sk-SK"/>
        </w:rPr>
      </w:pPr>
      <w:r w:rsidRPr="00F30BBA">
        <w:rPr>
          <w:rFonts w:ascii="Times New Roman" w:hAnsi="Times New Roman"/>
          <w:lang w:eastAsia="sk-SK"/>
        </w:rPr>
        <w:t xml:space="preserve">Zmluvné strany dojednali za uvedené porušenia povinností Prijímateľom zmluvnú pokutu. Zmluvnú pokutu je </w:t>
      </w:r>
      <w:r w:rsidR="00AC4F7B" w:rsidRPr="00F30BBA">
        <w:rPr>
          <w:rFonts w:ascii="Times New Roman" w:hAnsi="Times New Roman"/>
          <w:lang w:eastAsia="sk-SK"/>
        </w:rPr>
        <w:t xml:space="preserve">Poskytovateľ </w:t>
      </w:r>
      <w:r w:rsidRPr="00F30BBA">
        <w:rPr>
          <w:rFonts w:ascii="Times New Roman" w:hAnsi="Times New Roman"/>
          <w:lang w:eastAsia="sk-SK"/>
        </w:rPr>
        <w:t>o</w:t>
      </w:r>
      <w:r w:rsidR="00AC4F7B" w:rsidRPr="00F30BBA">
        <w:rPr>
          <w:rFonts w:ascii="Times New Roman" w:hAnsi="Times New Roman"/>
          <w:lang w:eastAsia="sk-SK"/>
        </w:rPr>
        <w:t xml:space="preserve">právnený uplatniť voči Prijímateľovi </w:t>
      </w:r>
      <w:r w:rsidR="005043E9" w:rsidRPr="00F30BBA">
        <w:rPr>
          <w:rFonts w:ascii="Times New Roman" w:hAnsi="Times New Roman"/>
          <w:lang w:eastAsia="sk-SK"/>
        </w:rPr>
        <w:t xml:space="preserve">za porušenie jednotlivej povinnosti podľa písm. a), b) </w:t>
      </w:r>
      <w:r w:rsidR="00153888" w:rsidRPr="00F30BBA">
        <w:rPr>
          <w:rFonts w:ascii="Times New Roman" w:hAnsi="Times New Roman"/>
          <w:lang w:eastAsia="sk-SK"/>
        </w:rPr>
        <w:t>c)</w:t>
      </w:r>
      <w:r w:rsidR="00E54FDA" w:rsidRPr="00F30BBA">
        <w:rPr>
          <w:rFonts w:ascii="Times New Roman" w:hAnsi="Times New Roman"/>
          <w:lang w:eastAsia="sk-SK"/>
        </w:rPr>
        <w:t xml:space="preserve"> alebo</w:t>
      </w:r>
      <w:r w:rsidR="00153888" w:rsidRPr="00F30BBA">
        <w:rPr>
          <w:rFonts w:ascii="Times New Roman" w:hAnsi="Times New Roman"/>
          <w:lang w:eastAsia="sk-SK"/>
        </w:rPr>
        <w:t xml:space="preserve"> d) </w:t>
      </w:r>
      <w:r w:rsidR="005043E9" w:rsidRPr="00F30BBA">
        <w:rPr>
          <w:rFonts w:ascii="Times New Roman" w:hAnsi="Times New Roman"/>
          <w:lang w:eastAsia="sk-SK"/>
        </w:rPr>
        <w:t xml:space="preserve">tohto odseku  </w:t>
      </w:r>
      <w:commentRangeStart w:id="16"/>
      <w:r w:rsidR="008B1DAE" w:rsidRPr="00F30BBA">
        <w:rPr>
          <w:rFonts w:ascii="Times New Roman" w:hAnsi="Times New Roman"/>
          <w:lang w:eastAsia="sk-SK"/>
        </w:rPr>
        <w:t xml:space="preserve">vo výške </w:t>
      </w:r>
      <w:r w:rsidRPr="00F30BBA">
        <w:rPr>
          <w:rFonts w:ascii="Times New Roman" w:hAnsi="Times New Roman"/>
          <w:lang w:eastAsia="sk-SK"/>
        </w:rPr>
        <w:t xml:space="preserve">zmluvnej pokuty </w:t>
      </w:r>
      <w:r w:rsidR="006C446A" w:rsidRPr="00F30BBA">
        <w:rPr>
          <w:rFonts w:ascii="Times New Roman" w:hAnsi="Times New Roman"/>
          <w:lang w:eastAsia="sk-SK"/>
        </w:rPr>
        <w:t xml:space="preserve">100 </w:t>
      </w:r>
      <w:r w:rsidR="008B1DAE" w:rsidRPr="00F30BBA">
        <w:rPr>
          <w:rFonts w:ascii="Times New Roman" w:hAnsi="Times New Roman"/>
          <w:lang w:eastAsia="sk-SK"/>
        </w:rPr>
        <w:t xml:space="preserve">Eur </w:t>
      </w:r>
      <w:commentRangeEnd w:id="16"/>
      <w:r w:rsidR="008B1DAE" w:rsidRPr="00F30BBA">
        <w:rPr>
          <w:rStyle w:val="Odkaznakomentr"/>
          <w:rFonts w:ascii="Times New Roman" w:eastAsia="Times New Roman" w:hAnsi="Times New Roman"/>
          <w:sz w:val="22"/>
          <w:szCs w:val="22"/>
          <w:lang w:val="x-none" w:eastAsia="x-none"/>
        </w:rPr>
        <w:commentReference w:id="16"/>
      </w:r>
      <w:r w:rsidR="008B1DAE" w:rsidRPr="00F30BBA">
        <w:rPr>
          <w:rFonts w:ascii="Times New Roman" w:hAnsi="Times New Roman"/>
          <w:lang w:eastAsia="sk-SK"/>
        </w:rPr>
        <w:t>za každý, aj začatý, deň omeškania</w:t>
      </w:r>
      <w:r w:rsidR="0051589C" w:rsidRPr="00F30BBA">
        <w:rPr>
          <w:rFonts w:ascii="Times New Roman" w:hAnsi="Times New Roman"/>
          <w:lang w:eastAsia="sk-SK"/>
        </w:rPr>
        <w:t>,</w:t>
      </w:r>
      <w:r w:rsidR="008B1DAE" w:rsidRPr="00F30BBA">
        <w:rPr>
          <w:rFonts w:ascii="Times New Roman" w:hAnsi="Times New Roman"/>
          <w:lang w:eastAsia="sk-SK"/>
        </w:rPr>
        <w:t xml:space="preserve"> až do splnenia </w:t>
      </w:r>
      <w:r w:rsidR="005043E9" w:rsidRPr="00F30BBA">
        <w:rPr>
          <w:rFonts w:ascii="Times New Roman" w:hAnsi="Times New Roman"/>
          <w:lang w:eastAsia="sk-SK"/>
        </w:rPr>
        <w:t xml:space="preserve">porušenej povinnosti </w:t>
      </w:r>
      <w:r w:rsidR="008B1DAE" w:rsidRPr="00F30BBA">
        <w:rPr>
          <w:rFonts w:ascii="Times New Roman" w:hAnsi="Times New Roman"/>
          <w:lang w:eastAsia="sk-SK"/>
        </w:rPr>
        <w:t>alebo</w:t>
      </w:r>
      <w:r w:rsidR="005043E9" w:rsidRPr="00F30BBA">
        <w:rPr>
          <w:rFonts w:ascii="Times New Roman" w:hAnsi="Times New Roman"/>
          <w:lang w:eastAsia="sk-SK"/>
        </w:rPr>
        <w:t xml:space="preserve"> do</w:t>
      </w:r>
      <w:r w:rsidR="008B1DAE" w:rsidRPr="00F30BBA">
        <w:rPr>
          <w:rFonts w:ascii="Times New Roman" w:hAnsi="Times New Roman"/>
          <w:lang w:eastAsia="sk-SK"/>
        </w:rPr>
        <w:t xml:space="preserve"> zániku Zmluvy o poskytnutí NFP, maximálne však do výšky NFP</w:t>
      </w:r>
      <w:r w:rsidR="00AC4F7B" w:rsidRPr="00F30BBA">
        <w:rPr>
          <w:rFonts w:ascii="Times New Roman" w:hAnsi="Times New Roman"/>
          <w:lang w:eastAsia="sk-SK"/>
        </w:rPr>
        <w:t xml:space="preserve"> </w:t>
      </w:r>
      <w:r w:rsidR="008B1DAE" w:rsidRPr="00F30BBA">
        <w:rPr>
          <w:rFonts w:ascii="Times New Roman" w:hAnsi="Times New Roman"/>
          <w:lang w:eastAsia="sk-SK"/>
        </w:rPr>
        <w:t xml:space="preserve">uvedeného </w:t>
      </w:r>
      <w:r w:rsidR="00AC4F7B" w:rsidRPr="00F30BBA">
        <w:rPr>
          <w:rFonts w:ascii="Times New Roman" w:hAnsi="Times New Roman"/>
          <w:lang w:eastAsia="sk-SK"/>
        </w:rPr>
        <w:t xml:space="preserve">v článku 3 bod 1 písm. </w:t>
      </w:r>
      <w:r w:rsidR="00F10914" w:rsidRPr="00F30BBA">
        <w:rPr>
          <w:rFonts w:ascii="Times New Roman" w:hAnsi="Times New Roman"/>
          <w:lang w:eastAsia="sk-SK"/>
        </w:rPr>
        <w:t>b</w:t>
      </w:r>
      <w:r w:rsidR="00AC4F7B" w:rsidRPr="00F30BBA">
        <w:rPr>
          <w:rFonts w:ascii="Times New Roman" w:hAnsi="Times New Roman"/>
          <w:lang w:eastAsia="sk-SK"/>
        </w:rPr>
        <w:t xml:space="preserve">) zmluvy. </w:t>
      </w:r>
      <w:r w:rsidR="008B1DAE" w:rsidRPr="00F30BBA">
        <w:rPr>
          <w:rFonts w:ascii="Times New Roman" w:hAnsi="Times New Roman"/>
          <w:lang w:eastAsia="sk-SK"/>
        </w:rPr>
        <w:t>Poskytovateľ je oprávnený uplatniť zmluvnú pokutu podľa predchádzajúcej vety tohto odseku v prípade, ak</w:t>
      </w:r>
      <w:r w:rsidR="00153888" w:rsidRPr="00F30BBA">
        <w:rPr>
          <w:rFonts w:ascii="Times New Roman" w:hAnsi="Times New Roman"/>
          <w:lang w:eastAsia="sk-SK"/>
        </w:rPr>
        <w:t xml:space="preserve"> za takéto porušenie povinnosti nebola uložená iná sankcia</w:t>
      </w:r>
      <w:r w:rsidR="00E54FDA" w:rsidRPr="00F30BBA">
        <w:rPr>
          <w:rFonts w:ascii="Times New Roman" w:hAnsi="Times New Roman"/>
          <w:lang w:eastAsia="sk-SK"/>
        </w:rPr>
        <w:t xml:space="preserve"> podľa Zmluvy o poskytnutí NFP</w:t>
      </w:r>
      <w:r w:rsidR="00153888" w:rsidRPr="00F30BBA">
        <w:rPr>
          <w:rFonts w:ascii="Times New Roman" w:hAnsi="Times New Roman"/>
          <w:lang w:eastAsia="sk-SK"/>
        </w:rPr>
        <w:t>, ani nebolo odstúpené od Zmluvy o poskytnutí NFP a</w:t>
      </w:r>
      <w:r w:rsidR="00B50D5F" w:rsidRPr="00F30BBA">
        <w:rPr>
          <w:rFonts w:ascii="Times New Roman" w:hAnsi="Times New Roman"/>
          <w:lang w:eastAsia="sk-SK"/>
        </w:rPr>
        <w:t> </w:t>
      </w:r>
      <w:r w:rsidR="00153888" w:rsidRPr="00F30BBA">
        <w:rPr>
          <w:rFonts w:ascii="Times New Roman" w:hAnsi="Times New Roman"/>
          <w:lang w:eastAsia="sk-SK"/>
        </w:rPr>
        <w:t>súčasne</w:t>
      </w:r>
      <w:r w:rsidR="00B50D5F" w:rsidRPr="00F30BBA">
        <w:rPr>
          <w:rFonts w:ascii="Times New Roman" w:hAnsi="Times New Roman"/>
          <w:lang w:eastAsia="sk-SK"/>
        </w:rPr>
        <w:t>,</w:t>
      </w:r>
      <w:r w:rsidR="00153888" w:rsidRPr="00F30BBA">
        <w:rPr>
          <w:rFonts w:ascii="Times New Roman" w:hAnsi="Times New Roman"/>
          <w:lang w:eastAsia="sk-SK"/>
        </w:rPr>
        <w:t xml:space="preserve"> ak Poskytovateľ</w:t>
      </w:r>
      <w:r w:rsidR="008B1DAE" w:rsidRPr="00F30BBA">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F30BBA">
        <w:rPr>
          <w:rFonts w:ascii="Times New Roman" w:hAnsi="Times New Roman"/>
          <w:lang w:eastAsia="sk-SK"/>
        </w:rPr>
        <w:t> poskytnutej dodatočnej</w:t>
      </w:r>
      <w:r w:rsidR="008B1DAE" w:rsidRPr="00F30BBA">
        <w:rPr>
          <w:rFonts w:ascii="Times New Roman" w:hAnsi="Times New Roman"/>
          <w:lang w:eastAsia="sk-SK"/>
        </w:rPr>
        <w:t xml:space="preserve"> lehote, ktorá nesmie byť kratšia ako lehota pre Bezodkladné plnenie podľa Zmluvy o poskytnutí NFP.</w:t>
      </w:r>
      <w:r w:rsidR="00B50D5F" w:rsidRPr="00F30BBA">
        <w:rPr>
          <w:rFonts w:ascii="Times New Roman" w:hAnsi="Times New Roman"/>
          <w:lang w:eastAsia="sk-SK"/>
        </w:rPr>
        <w:t xml:space="preserve"> </w:t>
      </w:r>
      <w:r w:rsidR="0034263B" w:rsidRPr="00F30BBA">
        <w:rPr>
          <w:rFonts w:ascii="Times New Roman" w:hAnsi="Times New Roman"/>
          <w:lang w:eastAsia="sk-SK"/>
        </w:rPr>
        <w:t xml:space="preserve">Právo Poskytovateľa na náhradu škody spôsobenú Prijímateľom nie je dotknuté ustanoveniami o zmluvnej pokute. </w:t>
      </w:r>
    </w:p>
    <w:p w14:paraId="79147488" w14:textId="77777777" w:rsidR="00F273DC" w:rsidRPr="00F273DC" w:rsidRDefault="005719F1" w:rsidP="00F273DC">
      <w:pPr>
        <w:numPr>
          <w:ilvl w:val="0"/>
          <w:numId w:val="39"/>
        </w:numPr>
        <w:spacing w:before="120" w:line="264" w:lineRule="auto"/>
        <w:jc w:val="both"/>
        <w:rPr>
          <w:rFonts w:ascii="Times New Roman" w:hAnsi="Times New Roman"/>
        </w:rPr>
      </w:pPr>
      <w:commentRangeStart w:id="17"/>
      <w:r w:rsidRPr="00F273DC">
        <w:rPr>
          <w:rFonts w:ascii="Times New Roman" w:hAnsi="Times New Roman"/>
          <w:lang w:eastAsia="sk-SK"/>
        </w:rPr>
        <w:t>Zm</w:t>
      </w:r>
      <w:r w:rsidR="00F273DC" w:rsidRPr="00F273DC">
        <w:rPr>
          <w:rFonts w:ascii="Times New Roman" w:hAnsi="Times New Roman"/>
        </w:rPr>
        <w:t xml:space="preserve">luvné strany sa dohodli, že záväzok Prijímateľa zaplatiť zmluvnú pokutu vzniká aj v prípade nasledovného porušenia povinností Prijímateľom: Ak Prijímateľ, ktorý využíva vykazovanie výdavkov prostredníctvom zjednodušeného spôsobu vykazovania a takto vykazované výdavky sa vzťahujú k úhrade nákladov za tovary alebo služby, pri obstaraní ktorých Prijímateľ porušil </w:t>
      </w:r>
      <w:r w:rsidR="00F273DC" w:rsidRPr="00F273DC">
        <w:rPr>
          <w:rFonts w:ascii="Times New Roman" w:hAnsi="Times New Roman"/>
          <w:color w:val="000000"/>
        </w:rPr>
        <w:t xml:space="preserve">pravidlá alebo postupy Verejného obstarávania vyplývajúce zo Zákona o VO a/alebo z právnych aktov EÚ z oblasti Verejného obstarávania, ktoré porušenie malo alebo mohlo mať vplyv na výsledok Verejného obstarávania a Poskytovateľ nepostupuje podľa §41 Zákona o EŠIF, </w:t>
      </w:r>
      <w:r w:rsidR="00F273DC" w:rsidRPr="00F273DC">
        <w:rPr>
          <w:rFonts w:ascii="Times New Roman" w:hAnsi="Times New Roman"/>
        </w:rPr>
        <w:t xml:space="preserve">Poskytovateľ je oprávnený uplatniť voči Prijímateľovi zmluvnú pokutu za porušenie jednotlivej povinnosti podľa tohto odseku podľa jednotlivých skutkových podstát uvedených v Prílohe č. 4 Zmluvy o poskytnutí NFP vo výške percenta vzťahujúcej sa podľa Prílohy č. 4 Zmluvy o poskytnutí NFP na danú skutkovú podstatu porušenia pravidiel alebo postupov Verejného obstarávania zo sumy </w:t>
      </w:r>
      <w:commentRangeStart w:id="18"/>
      <w:r w:rsidR="00F273DC" w:rsidRPr="00F273DC">
        <w:rPr>
          <w:rFonts w:ascii="Times New Roman" w:hAnsi="Times New Roman"/>
        </w:rPr>
        <w:t>..................................</w:t>
      </w:r>
      <w:commentRangeEnd w:id="18"/>
      <w:r w:rsidR="00F273DC" w:rsidRPr="00F273DC">
        <w:rPr>
          <w:rStyle w:val="Odkaznakomentr"/>
          <w:rFonts w:ascii="Times New Roman" w:hAnsi="Times New Roman"/>
          <w:sz w:val="22"/>
          <w:szCs w:val="22"/>
          <w:lang w:val="x-none" w:eastAsia="x-none"/>
        </w:rPr>
        <w:commentReference w:id="18"/>
      </w:r>
      <w:r w:rsidR="00F273DC" w:rsidRPr="00F273DC">
        <w:rPr>
          <w:rFonts w:ascii="Times New Roman" w:hAnsi="Times New Roman"/>
        </w:rPr>
        <w:t xml:space="preserve">. Zmluvná pokuta je splatná na základe výzvy Poskytovateľa s lehotou splatnosti 60 dní odo dňa doručenia výzvy Prijímateľovi. </w:t>
      </w:r>
      <w:commentRangeEnd w:id="17"/>
      <w:r w:rsidR="00F273DC">
        <w:rPr>
          <w:rStyle w:val="Odkaznakomentr"/>
          <w:rFonts w:ascii="Times New Roman" w:eastAsia="Times New Roman" w:hAnsi="Times New Roman"/>
          <w:lang w:val="x-none" w:eastAsia="x-none"/>
        </w:rPr>
        <w:commentReference w:id="17"/>
      </w:r>
    </w:p>
    <w:p w14:paraId="20C77341" w14:textId="77777777" w:rsidR="00107570" w:rsidRPr="00F30BBA" w:rsidRDefault="00AC4F7B" w:rsidP="00F30BBA">
      <w:pPr>
        <w:numPr>
          <w:ilvl w:val="0"/>
          <w:numId w:val="39"/>
        </w:numPr>
        <w:spacing w:before="120" w:line="264" w:lineRule="auto"/>
        <w:jc w:val="both"/>
        <w:rPr>
          <w:rFonts w:ascii="Times New Roman" w:hAnsi="Times New Roman"/>
          <w:lang w:eastAsia="sk-SK"/>
        </w:rPr>
      </w:pPr>
      <w:r w:rsidRPr="00F30BBA">
        <w:rPr>
          <w:rFonts w:ascii="Times New Roman" w:hAnsi="Times New Roman"/>
          <w:lang w:eastAsia="sk-SK"/>
        </w:rPr>
        <w:t>Sumu zmluvnej pokuty, ktorú sa Prijímateľ zaväzuje  uhradiť Poskytovateľovi uvedie Poskytovateľ v ŽoV.</w:t>
      </w:r>
    </w:p>
    <w:p w14:paraId="1E9D432E" w14:textId="77777777" w:rsidR="00107570" w:rsidRPr="00F30BBA" w:rsidRDefault="00107570" w:rsidP="00F30BBA">
      <w:pPr>
        <w:pStyle w:val="Nadpis3"/>
        <w:spacing w:before="120" w:after="0" w:line="264" w:lineRule="auto"/>
        <w:ind w:left="1440" w:hanging="1440"/>
        <w:jc w:val="both"/>
        <w:rPr>
          <w:rFonts w:ascii="Times New Roman" w:hAnsi="Times New Roman"/>
          <w:sz w:val="22"/>
          <w:szCs w:val="22"/>
        </w:rPr>
      </w:pPr>
      <w:r w:rsidRPr="00F30BBA">
        <w:rPr>
          <w:rFonts w:ascii="Times New Roman" w:hAnsi="Times New Roman"/>
          <w:sz w:val="22"/>
          <w:szCs w:val="22"/>
        </w:rPr>
        <w:lastRenderedPageBreak/>
        <w:t>Článok 14</w:t>
      </w:r>
      <w:r w:rsidRPr="00F30BBA">
        <w:rPr>
          <w:rFonts w:ascii="Times New Roman" w:hAnsi="Times New Roman"/>
          <w:sz w:val="22"/>
          <w:szCs w:val="22"/>
        </w:rPr>
        <w:tab/>
        <w:t xml:space="preserve">OPRÁVNENÉ </w:t>
      </w:r>
      <w:r w:rsidRPr="00F30BBA">
        <w:rPr>
          <w:rFonts w:ascii="Times New Roman" w:hAnsi="Times New Roman"/>
          <w:caps/>
          <w:sz w:val="22"/>
          <w:szCs w:val="22"/>
        </w:rPr>
        <w:t>Výdavky</w:t>
      </w:r>
    </w:p>
    <w:p w14:paraId="122708E4" w14:textId="77777777" w:rsidR="00107570" w:rsidRPr="00F30BBA" w:rsidRDefault="00107570" w:rsidP="00F30BBA">
      <w:pPr>
        <w:numPr>
          <w:ilvl w:val="1"/>
          <w:numId w:val="6"/>
        </w:numPr>
        <w:tabs>
          <w:tab w:val="left" w:pos="540"/>
        </w:tabs>
        <w:spacing w:before="120" w:after="0" w:line="264" w:lineRule="auto"/>
        <w:jc w:val="both"/>
        <w:rPr>
          <w:rFonts w:ascii="Times New Roman" w:hAnsi="Times New Roman"/>
          <w:bCs/>
        </w:rPr>
      </w:pPr>
      <w:r w:rsidRPr="00F30BBA">
        <w:rPr>
          <w:rFonts w:ascii="Times New Roman" w:hAnsi="Times New Roman"/>
          <w:bCs/>
        </w:rPr>
        <w:t xml:space="preserve">Oprávnenými výdavkami sú všetky výdavky, ktoré sú nevyhnutné na </w:t>
      </w:r>
      <w:r w:rsidR="00976CDB" w:rsidRPr="00F30BBA">
        <w:rPr>
          <w:rFonts w:ascii="Times New Roman" w:hAnsi="Times New Roman"/>
          <w:bCs/>
        </w:rPr>
        <w:t>R</w:t>
      </w:r>
      <w:r w:rsidRPr="00F30BBA">
        <w:rPr>
          <w:rFonts w:ascii="Times New Roman" w:hAnsi="Times New Roman"/>
          <w:bCs/>
        </w:rPr>
        <w:t xml:space="preserve">ealizáciu </w:t>
      </w:r>
      <w:r w:rsidR="00D91D99" w:rsidRPr="00F30BBA">
        <w:rPr>
          <w:rFonts w:ascii="Times New Roman" w:hAnsi="Times New Roman"/>
          <w:bCs/>
        </w:rPr>
        <w:t xml:space="preserve">aktivít </w:t>
      </w:r>
      <w:r w:rsidRPr="00F30BBA">
        <w:rPr>
          <w:rFonts w:ascii="Times New Roman" w:hAnsi="Times New Roman"/>
          <w:bCs/>
        </w:rPr>
        <w:t xml:space="preserve">Projektu tak, ako je uvedený v článku 2 zmluvy a ktoré spĺňajú </w:t>
      </w:r>
      <w:r w:rsidR="007115F7" w:rsidRPr="00F30BBA">
        <w:rPr>
          <w:rFonts w:ascii="Times New Roman" w:hAnsi="Times New Roman"/>
          <w:bCs/>
        </w:rPr>
        <w:t xml:space="preserve">všetky </w:t>
      </w:r>
      <w:r w:rsidRPr="00F30BBA">
        <w:rPr>
          <w:rFonts w:ascii="Times New Roman" w:hAnsi="Times New Roman"/>
          <w:bCs/>
        </w:rPr>
        <w:t>nasledujúce podmienky:</w:t>
      </w:r>
    </w:p>
    <w:p w14:paraId="7E8CC9BF" w14:textId="029327E8" w:rsidR="002318F9" w:rsidRPr="00F30BBA"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F30BBA">
        <w:rPr>
          <w:rFonts w:ascii="Times New Roman" w:hAnsi="Times New Roman"/>
          <w:bCs/>
        </w:rPr>
        <w:t xml:space="preserve">vznikli </w:t>
      </w:r>
      <w:r w:rsidR="00976CDB" w:rsidRPr="00F30BBA">
        <w:rPr>
          <w:rFonts w:ascii="Times New Roman" w:hAnsi="Times New Roman"/>
          <w:bCs/>
        </w:rPr>
        <w:t xml:space="preserve">počas Realizácie </w:t>
      </w:r>
      <w:r w:rsidR="009848F1" w:rsidRPr="00F30BBA">
        <w:rPr>
          <w:rFonts w:ascii="Times New Roman" w:hAnsi="Times New Roman"/>
          <w:bCs/>
        </w:rPr>
        <w:t xml:space="preserve">hlavných </w:t>
      </w:r>
      <w:r w:rsidR="00976CDB" w:rsidRPr="00F30BBA">
        <w:rPr>
          <w:rFonts w:ascii="Times New Roman" w:hAnsi="Times New Roman"/>
          <w:bCs/>
        </w:rPr>
        <w:t xml:space="preserve">aktivít Projektu (od Začatia realizácie </w:t>
      </w:r>
      <w:r w:rsidR="00D54576" w:rsidRPr="00F30BBA">
        <w:rPr>
          <w:rFonts w:ascii="Times New Roman" w:hAnsi="Times New Roman"/>
          <w:bCs/>
        </w:rPr>
        <w:t xml:space="preserve">hlavných </w:t>
      </w:r>
      <w:r w:rsidR="00976CDB" w:rsidRPr="00F30BBA">
        <w:rPr>
          <w:rFonts w:ascii="Times New Roman" w:hAnsi="Times New Roman"/>
          <w:bCs/>
        </w:rPr>
        <w:t xml:space="preserve">aktivít Projektu do Ukončenia realizácie </w:t>
      </w:r>
      <w:r w:rsidR="009848F1" w:rsidRPr="00F30BBA">
        <w:rPr>
          <w:rFonts w:ascii="Times New Roman" w:hAnsi="Times New Roman"/>
          <w:bCs/>
        </w:rPr>
        <w:t xml:space="preserve">hlavných </w:t>
      </w:r>
      <w:r w:rsidR="00976CDB" w:rsidRPr="00F30BBA">
        <w:rPr>
          <w:rFonts w:ascii="Times New Roman" w:hAnsi="Times New Roman"/>
          <w:bCs/>
        </w:rPr>
        <w:t>aktivít Projektu)</w:t>
      </w:r>
      <w:r w:rsidRPr="00F30BBA">
        <w:rPr>
          <w:rFonts w:ascii="Times New Roman" w:hAnsi="Times New Roman"/>
          <w:bCs/>
        </w:rPr>
        <w:t> </w:t>
      </w:r>
      <w:r w:rsidR="0037663F" w:rsidRPr="00F30BBA">
        <w:rPr>
          <w:rFonts w:ascii="Times New Roman" w:hAnsi="Times New Roman"/>
          <w:bCs/>
        </w:rPr>
        <w:t>na realizáciu Projektu (nutná existencia priameho spojenia s Projektom)</w:t>
      </w:r>
      <w:r w:rsidR="00976CDB" w:rsidRPr="00F30BBA">
        <w:rPr>
          <w:rFonts w:ascii="Times New Roman" w:hAnsi="Times New Roman"/>
          <w:bCs/>
        </w:rPr>
        <w:t xml:space="preserve"> v rámci oprávneného časového obdobia stanoveného vo Výzve</w:t>
      </w:r>
      <w:r w:rsidRPr="00F30BBA">
        <w:rPr>
          <w:rFonts w:ascii="Times New Roman" w:hAnsi="Times New Roman"/>
          <w:bCs/>
        </w:rPr>
        <w:t xml:space="preserve">, </w:t>
      </w:r>
      <w:r w:rsidR="0037663F" w:rsidRPr="00F30BBA">
        <w:rPr>
          <w:rFonts w:ascii="Times New Roman" w:hAnsi="Times New Roman"/>
          <w:bCs/>
        </w:rPr>
        <w:t>najskôr 1. januárom 2014</w:t>
      </w:r>
      <w:r w:rsidR="00637523">
        <w:rPr>
          <w:rFonts w:ascii="Times New Roman" w:hAnsi="Times New Roman"/>
          <w:bCs/>
        </w:rPr>
        <w:t>;</w:t>
      </w:r>
      <w:r w:rsidR="00637523" w:rsidRPr="00F30BBA">
        <w:rPr>
          <w:rFonts w:ascii="Times New Roman" w:hAnsi="Times New Roman"/>
          <w:bCs/>
        </w:rPr>
        <w:t xml:space="preserve"> </w:t>
      </w:r>
    </w:p>
    <w:p w14:paraId="7A24AA0E" w14:textId="77777777" w:rsidR="008C6B9F" w:rsidRPr="00F30BBA"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F30BBA">
        <w:rPr>
          <w:rFonts w:ascii="Times New Roman" w:hAnsi="Times New Roman"/>
          <w:bCs/>
        </w:rPr>
        <w:t xml:space="preserve">v nadväznosti na písm. a) tohto odseku </w:t>
      </w:r>
      <w:r w:rsidR="008C6B9F" w:rsidRPr="00F30BBA">
        <w:rPr>
          <w:rFonts w:ascii="Times New Roman" w:hAnsi="Times New Roman"/>
          <w:bCs/>
        </w:rPr>
        <w:t>oprávnené m</w:t>
      </w:r>
      <w:r w:rsidR="008C6B9F" w:rsidRPr="00F30BBA">
        <w:rPr>
          <w:rFonts w:ascii="Times New Roman" w:hAnsi="Times New Roman"/>
        </w:rPr>
        <w:t xml:space="preserve">ôžu byť aj výdavky na podporné Aktivity, ktoré sa vecne viažu k hlavným Aktivitám a ktoré boli vykonávané </w:t>
      </w:r>
      <w:r w:rsidRPr="00F30BBA">
        <w:rPr>
          <w:rFonts w:ascii="Times New Roman" w:hAnsi="Times New Roman"/>
        </w:rPr>
        <w:t>pred Začatím realizácie hlavných aktivít Projektu, najskôr od 1.1.2014</w:t>
      </w:r>
      <w:r w:rsidR="00AA2FB0" w:rsidRPr="00F30BBA">
        <w:rPr>
          <w:rFonts w:ascii="Times New Roman" w:hAnsi="Times New Roman"/>
        </w:rPr>
        <w:t xml:space="preserve"> </w:t>
      </w:r>
      <w:r w:rsidRPr="00F30BBA">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8C6B9F" w:rsidRPr="00F30BBA">
        <w:rPr>
          <w:rFonts w:ascii="Times New Roman" w:hAnsi="Times New Roman"/>
        </w:rPr>
        <w:t>;</w:t>
      </w:r>
    </w:p>
    <w:p w14:paraId="6B9CDD16" w14:textId="77777777" w:rsidR="00976CDB" w:rsidRPr="00F30BBA"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patria do skupiny výdavkov odsúhlaseného rozpočtu Projektu pri rešpektovaní postupov pri zmenách Projektu vyplývajúcich zo Zmluvy o poskytnutí NFP</w:t>
      </w:r>
      <w:r w:rsidR="0037663F" w:rsidRPr="00F30BBA">
        <w:rPr>
          <w:rFonts w:ascii="Times New Roman" w:hAnsi="Times New Roman"/>
          <w:bCs/>
        </w:rPr>
        <w:t>, sú v súlade s obsahovou stránkou Projektu a prispievajú k dosiahnutiu plánovaných cieľov Projektu</w:t>
      </w:r>
      <w:r w:rsidR="00D91D99" w:rsidRPr="00F30BBA">
        <w:rPr>
          <w:rFonts w:ascii="Times New Roman" w:hAnsi="Times New Roman"/>
          <w:bCs/>
        </w:rPr>
        <w:t xml:space="preserve"> a sú s nimi v súlade</w:t>
      </w:r>
      <w:r w:rsidR="00637523">
        <w:rPr>
          <w:rFonts w:ascii="Times New Roman" w:hAnsi="Times New Roman"/>
          <w:bCs/>
        </w:rPr>
        <w:t>;</w:t>
      </w:r>
      <w:r w:rsidR="00637523" w:rsidRPr="00F30BBA">
        <w:rPr>
          <w:rFonts w:ascii="Times New Roman" w:hAnsi="Times New Roman"/>
          <w:bCs/>
        </w:rPr>
        <w:t xml:space="preserve"> </w:t>
      </w:r>
    </w:p>
    <w:p w14:paraId="7BDA7486" w14:textId="77777777" w:rsidR="00107570"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spĺňajú podmienky oprávnenosti výdavkov v zmysle príslušnej Výzvy </w:t>
      </w:r>
      <w:r w:rsidR="00976CDB" w:rsidRPr="00F30BBA">
        <w:rPr>
          <w:rFonts w:ascii="Times New Roman" w:hAnsi="Times New Roman"/>
          <w:bCs/>
        </w:rPr>
        <w:t>alebo</w:t>
      </w:r>
      <w:r w:rsidRPr="00F30BBA">
        <w:rPr>
          <w:rFonts w:ascii="Times New Roman" w:hAnsi="Times New Roman"/>
          <w:bCs/>
        </w:rPr>
        <w:t xml:space="preserve"> iného </w:t>
      </w:r>
      <w:r w:rsidR="00DB1F2A" w:rsidRPr="00F30BBA">
        <w:rPr>
          <w:rFonts w:ascii="Times New Roman" w:hAnsi="Times New Roman"/>
          <w:bCs/>
        </w:rPr>
        <w:t xml:space="preserve">Právneho </w:t>
      </w:r>
      <w:r w:rsidRPr="00F30BBA">
        <w:rPr>
          <w:rFonts w:ascii="Times New Roman" w:hAnsi="Times New Roman"/>
          <w:bCs/>
        </w:rPr>
        <w:t>dokumentu Poskytovateľa, ktorým sa určujú podmienky oprávnenosti výdavkov a v záveroch z</w:t>
      </w:r>
      <w:r w:rsidR="00A36654">
        <w:rPr>
          <w:rFonts w:ascii="Times New Roman" w:hAnsi="Times New Roman"/>
          <w:bCs/>
        </w:rPr>
        <w:t xml:space="preserve"> administratívnej finančnej </w:t>
      </w:r>
      <w:r w:rsidRPr="00F30BBA">
        <w:rPr>
          <w:rFonts w:ascii="Times New Roman" w:hAnsi="Times New Roman"/>
          <w:bCs/>
        </w:rPr>
        <w:t xml:space="preserve">kontroly </w:t>
      </w:r>
      <w:r w:rsidR="00976CDB" w:rsidRPr="00F30BBA">
        <w:rPr>
          <w:rFonts w:ascii="Times New Roman" w:hAnsi="Times New Roman"/>
          <w:bCs/>
        </w:rPr>
        <w:t>V</w:t>
      </w:r>
      <w:r w:rsidRPr="00F30BBA">
        <w:rPr>
          <w:rFonts w:ascii="Times New Roman" w:hAnsi="Times New Roman"/>
          <w:bCs/>
        </w:rPr>
        <w:t xml:space="preserve">erejného obstarávania bolo skonštatované, že je možné výdavky pripustiť do financovania; </w:t>
      </w:r>
    </w:p>
    <w:p w14:paraId="06B5294D" w14:textId="77777777" w:rsidR="00107570"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viažu sa na </w:t>
      </w:r>
      <w:r w:rsidR="00976CDB" w:rsidRPr="00F30BBA">
        <w:rPr>
          <w:rFonts w:ascii="Times New Roman" w:hAnsi="Times New Roman"/>
          <w:bCs/>
        </w:rPr>
        <w:t>A</w:t>
      </w:r>
      <w:r w:rsidRPr="00F30BBA">
        <w:rPr>
          <w:rFonts w:ascii="Times New Roman" w:hAnsi="Times New Roman"/>
          <w:bCs/>
        </w:rPr>
        <w:t>ktivit</w:t>
      </w:r>
      <w:r w:rsidR="00FB00BC" w:rsidRPr="00F30BBA">
        <w:rPr>
          <w:rFonts w:ascii="Times New Roman" w:hAnsi="Times New Roman"/>
          <w:bCs/>
        </w:rPr>
        <w:t>u</w:t>
      </w:r>
      <w:r w:rsidRPr="00F30BBA">
        <w:rPr>
          <w:rFonts w:ascii="Times New Roman" w:hAnsi="Times New Roman"/>
          <w:bCs/>
        </w:rPr>
        <w:t xml:space="preserve"> Projektu, ktor</w:t>
      </w:r>
      <w:r w:rsidR="00FB00BC" w:rsidRPr="008E5830">
        <w:rPr>
          <w:rFonts w:ascii="Times New Roman" w:hAnsi="Times New Roman"/>
          <w:bCs/>
        </w:rPr>
        <w:t>á</w:t>
      </w:r>
      <w:r w:rsidRPr="008E5830">
        <w:rPr>
          <w:rFonts w:ascii="Times New Roman" w:hAnsi="Times New Roman"/>
          <w:bCs/>
        </w:rPr>
        <w:t xml:space="preserve"> bol</w:t>
      </w:r>
      <w:r w:rsidR="00FB00BC" w:rsidRPr="008E5830">
        <w:rPr>
          <w:rFonts w:ascii="Times New Roman" w:hAnsi="Times New Roman"/>
          <w:bCs/>
        </w:rPr>
        <w:t>a</w:t>
      </w:r>
      <w:r w:rsidRPr="000B14C5">
        <w:rPr>
          <w:rFonts w:ascii="Times New Roman" w:hAnsi="Times New Roman"/>
          <w:bCs/>
        </w:rPr>
        <w:t xml:space="preserve"> skutočne realizovan</w:t>
      </w:r>
      <w:r w:rsidR="00FB00BC" w:rsidRPr="000B14C5">
        <w:rPr>
          <w:rFonts w:ascii="Times New Roman" w:hAnsi="Times New Roman"/>
          <w:bCs/>
        </w:rPr>
        <w:t>á</w:t>
      </w:r>
      <w:r w:rsidRPr="009868C6">
        <w:rPr>
          <w:rFonts w:ascii="Times New Roman" w:hAnsi="Times New Roman"/>
          <w:bCs/>
        </w:rPr>
        <w:t>, a tieto výdavky boli uhradené Dodávateľovi alebo zamestnancom Prijímateľa (ak ide</w:t>
      </w:r>
      <w:r w:rsidR="00ED72D7" w:rsidRPr="00DE35EC">
        <w:rPr>
          <w:rFonts w:ascii="Times New Roman" w:hAnsi="Times New Roman"/>
          <w:bCs/>
        </w:rPr>
        <w:t>,</w:t>
      </w:r>
      <w:r w:rsidRPr="00DE35EC">
        <w:rPr>
          <w:rFonts w:ascii="Times New Roman" w:hAnsi="Times New Roman"/>
          <w:bCs/>
        </w:rPr>
        <w:t xml:space="preserve"> </w:t>
      </w:r>
      <w:r w:rsidR="00C82F45" w:rsidRPr="00603CEB">
        <w:rPr>
          <w:rFonts w:ascii="Times New Roman" w:hAnsi="Times New Roman"/>
          <w:bCs/>
        </w:rPr>
        <w:t xml:space="preserve">napr. </w:t>
      </w:r>
      <w:r w:rsidRPr="00603CEB">
        <w:rPr>
          <w:rFonts w:ascii="Times New Roman" w:hAnsi="Times New Roman"/>
          <w:bCs/>
        </w:rPr>
        <w:t xml:space="preserve">o mzdové výdavky) </w:t>
      </w:r>
      <w:r w:rsidR="00C13EFF">
        <w:rPr>
          <w:rFonts w:ascii="Times New Roman" w:hAnsi="Times New Roman"/>
          <w:bCs/>
        </w:rPr>
        <w:t xml:space="preserve">pred predložením príslušnej Žiadosti o platbu, najneskôr však do 31.12.2023, </w:t>
      </w:r>
      <w:r w:rsidRPr="00F30BBA">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F30BBA">
        <w:rPr>
          <w:rFonts w:ascii="Times New Roman" w:hAnsi="Times New Roman"/>
          <w:bCs/>
        </w:rPr>
        <w:t>6</w:t>
      </w:r>
      <w:r w:rsidRPr="00F30BBA">
        <w:rPr>
          <w:rFonts w:ascii="Times New Roman" w:hAnsi="Times New Roman"/>
          <w:bCs/>
        </w:rPr>
        <w:t xml:space="preserve"> písm. c) VZP</w:t>
      </w:r>
      <w:r w:rsidR="00E56A46" w:rsidRPr="00F30BBA">
        <w:rPr>
          <w:rFonts w:ascii="Times New Roman" w:hAnsi="Times New Roman"/>
          <w:bCs/>
        </w:rPr>
        <w:t xml:space="preserve"> alebo ak </w:t>
      </w:r>
      <w:r w:rsidR="003A268C" w:rsidRPr="00F30BBA">
        <w:rPr>
          <w:rFonts w:ascii="Times New Roman" w:hAnsi="Times New Roman"/>
          <w:bCs/>
        </w:rPr>
        <w:t xml:space="preserve">sa táto podmienka nevyžaduje s ohľadom na konkrétny </w:t>
      </w:r>
      <w:r w:rsidR="00E56A46" w:rsidRPr="00F30BBA">
        <w:rPr>
          <w:rFonts w:ascii="Times New Roman" w:hAnsi="Times New Roman"/>
          <w:bCs/>
        </w:rPr>
        <w:t>systém financovania</w:t>
      </w:r>
      <w:r w:rsidR="003A268C" w:rsidRPr="00F30BBA">
        <w:rPr>
          <w:rFonts w:ascii="Times New Roman" w:hAnsi="Times New Roman"/>
          <w:bCs/>
        </w:rPr>
        <w:t xml:space="preserve"> v súlade s podmienkami upravenými v Systéme finančného riadenia</w:t>
      </w:r>
      <w:r w:rsidRPr="00F30BBA">
        <w:rPr>
          <w:rFonts w:ascii="Times New Roman" w:hAnsi="Times New Roman"/>
          <w:bCs/>
        </w:rPr>
        <w:t>;</w:t>
      </w:r>
    </w:p>
    <w:p w14:paraId="6EFE22BF" w14:textId="77777777" w:rsidR="00A95015" w:rsidRPr="00F30BBA"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boli vynaložené v súlade so Zmluvou </w:t>
      </w:r>
      <w:r w:rsidRPr="00F30BBA">
        <w:rPr>
          <w:rFonts w:ascii="Times New Roman" w:hAnsi="Times New Roman"/>
        </w:rPr>
        <w:t>o poskytnutí NFP</w:t>
      </w:r>
      <w:r w:rsidRPr="00F30BBA">
        <w:rPr>
          <w:rFonts w:ascii="Times New Roman" w:hAnsi="Times New Roman"/>
          <w:bCs/>
        </w:rPr>
        <w:t>, právnymi predpismi SR a právnymi aktmi EÚ</w:t>
      </w:r>
      <w:r w:rsidR="00B6462B" w:rsidRPr="00F30BBA">
        <w:rPr>
          <w:rFonts w:ascii="Times New Roman" w:hAnsi="Times New Roman"/>
          <w:bCs/>
        </w:rPr>
        <w:t>,</w:t>
      </w:r>
      <w:r w:rsidR="00F86FD3" w:rsidRPr="00F30BBA">
        <w:rPr>
          <w:rFonts w:ascii="Times New Roman" w:hAnsi="Times New Roman"/>
          <w:bCs/>
        </w:rPr>
        <w:t xml:space="preserve"> vrátane pravidiel týkajúcich sa štátnej pomoci podľa čl. 107 Zmluvy o fungovaní EÚ</w:t>
      </w:r>
      <w:r w:rsidRPr="00F30BBA">
        <w:rPr>
          <w:rFonts w:ascii="Times New Roman" w:hAnsi="Times New Roman"/>
          <w:bCs/>
        </w:rPr>
        <w:t>;</w:t>
      </w:r>
    </w:p>
    <w:p w14:paraId="2687E6EF" w14:textId="77777777" w:rsidR="00107570" w:rsidRPr="00F30BBA"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sú v súlade s princípmi hospodárnosti, efektívnosti, účinnosti a účelnosti</w:t>
      </w:r>
      <w:r w:rsidR="00107570" w:rsidRPr="00F30BBA">
        <w:rPr>
          <w:rFonts w:ascii="Times New Roman" w:hAnsi="Times New Roman"/>
          <w:bCs/>
        </w:rPr>
        <w:t>;</w:t>
      </w:r>
    </w:p>
    <w:p w14:paraId="46B327E1" w14:textId="5D17308F" w:rsidR="0037663F"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sú </w:t>
      </w:r>
      <w:r w:rsidR="0037663F" w:rsidRPr="00F30BBA">
        <w:rPr>
          <w:rFonts w:ascii="Times New Roman" w:eastAsia="Times New Roman" w:hAnsi="Times New Roman"/>
          <w:color w:val="000000"/>
          <w:lang w:eastAsia="sk-SK"/>
        </w:rPr>
        <w:t>identifikovateľné</w:t>
      </w:r>
      <w:r w:rsidR="00D91D99" w:rsidRPr="00F30BBA">
        <w:rPr>
          <w:rFonts w:ascii="Times New Roman" w:eastAsia="Times New Roman" w:hAnsi="Times New Roman"/>
          <w:color w:val="000000"/>
          <w:lang w:eastAsia="sk-SK"/>
        </w:rPr>
        <w:t xml:space="preserve">, </w:t>
      </w:r>
      <w:r w:rsidR="0037663F" w:rsidRPr="00F30BBA">
        <w:rPr>
          <w:rFonts w:ascii="Times New Roman" w:eastAsia="Times New Roman" w:hAnsi="Times New Roman"/>
          <w:color w:val="000000"/>
          <w:lang w:eastAsia="sk-SK"/>
        </w:rPr>
        <w:t>preukázateľné a</w:t>
      </w:r>
      <w:r w:rsidR="00D91D99" w:rsidRPr="00F30BBA">
        <w:rPr>
          <w:rFonts w:ascii="Times New Roman" w:eastAsia="Times New Roman" w:hAnsi="Times New Roman"/>
          <w:color w:val="000000"/>
          <w:lang w:eastAsia="sk-SK"/>
        </w:rPr>
        <w:t xml:space="preserve"> sú </w:t>
      </w:r>
      <w:r w:rsidR="0037663F" w:rsidRPr="00F30BBA">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F30BBA">
        <w:rPr>
          <w:rFonts w:ascii="Times New Roman" w:eastAsia="Times New Roman" w:hAnsi="Times New Roman"/>
          <w:color w:val="000000"/>
          <w:lang w:eastAsia="sk-SK"/>
        </w:rPr>
        <w:t xml:space="preserve"> a na poskytnutie zálohovej platby</w:t>
      </w:r>
      <w:r w:rsidR="0037663F" w:rsidRPr="00F30BBA">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F30BBA">
        <w:rPr>
          <w:rFonts w:ascii="Times New Roman" w:eastAsia="Times New Roman" w:hAnsi="Times New Roman"/>
          <w:color w:val="000000"/>
          <w:lang w:eastAsia="sk-SK"/>
        </w:rPr>
        <w:t>;</w:t>
      </w:r>
      <w:r w:rsidR="0037663F" w:rsidRPr="00F30BBA">
        <w:rPr>
          <w:rFonts w:ascii="Times New Roman" w:eastAsia="Times New Roman" w:hAnsi="Times New Roman"/>
          <w:color w:val="000000"/>
          <w:lang w:eastAsia="sk-SK"/>
        </w:rPr>
        <w:t xml:space="preserve"> </w:t>
      </w:r>
      <w:r w:rsidR="003A268C" w:rsidRPr="00F30BBA">
        <w:rPr>
          <w:rFonts w:ascii="Times New Roman" w:hAnsi="Times New Roman"/>
          <w:bCs/>
        </w:rPr>
        <w:t xml:space="preserve">podmienka úhrady výdavkov sa </w:t>
      </w:r>
      <w:r w:rsidR="00CE6B0A" w:rsidRPr="00F30BBA">
        <w:rPr>
          <w:rFonts w:ascii="Times New Roman" w:hAnsi="Times New Roman"/>
          <w:bCs/>
        </w:rPr>
        <w:lastRenderedPageBreak/>
        <w:t>neuplatní</w:t>
      </w:r>
      <w:r w:rsidR="003A268C" w:rsidRPr="00F30BBA">
        <w:rPr>
          <w:rFonts w:ascii="Times New Roman" w:hAnsi="Times New Roman"/>
          <w:bCs/>
        </w:rPr>
        <w:t>, ak táto skutočnosť vyplýva zo Systému finančného riadenia s ohľadom na konkrétny systém financovania</w:t>
      </w:r>
      <w:r w:rsidR="00637523">
        <w:rPr>
          <w:rFonts w:ascii="Times New Roman" w:eastAsia="Times New Roman" w:hAnsi="Times New Roman"/>
          <w:color w:val="000000"/>
          <w:lang w:eastAsia="sk-SK"/>
        </w:rPr>
        <w:t>;</w:t>
      </w:r>
      <w:r w:rsidR="00637523" w:rsidRPr="00F30BBA">
        <w:rPr>
          <w:rFonts w:ascii="Times New Roman" w:eastAsia="Times New Roman" w:hAnsi="Times New Roman"/>
          <w:color w:val="000000"/>
          <w:lang w:eastAsia="sk-SK"/>
        </w:rPr>
        <w:t xml:space="preserve"> </w:t>
      </w:r>
    </w:p>
    <w:p w14:paraId="620DC066" w14:textId="220746DE" w:rsidR="00107570" w:rsidRPr="00F30BBA"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rPr>
        <w:t xml:space="preserve">navzájom sa časovo a vecne neprekrývajú </w:t>
      </w:r>
      <w:r w:rsidRPr="00F30BBA">
        <w:rPr>
          <w:rFonts w:ascii="Times New Roman" w:hAnsi="Times New Roman"/>
          <w:bCs/>
        </w:rPr>
        <w:t>a neprekrývajú sa aj s inými prostriedkami z verejných zdrojov</w:t>
      </w:r>
      <w:r w:rsidRPr="00F30BBA">
        <w:rPr>
          <w:rFonts w:ascii="Times New Roman" w:hAnsi="Times New Roman"/>
        </w:rPr>
        <w:t>;</w:t>
      </w:r>
      <w:r w:rsidR="0037663F" w:rsidRPr="00F30BBA">
        <w:rPr>
          <w:rFonts w:ascii="Times New Roman" w:hAnsi="Times New Roman"/>
        </w:rPr>
        <w:t xml:space="preserve"> sú dodržané pravidlá krížového financovania uvedené v kapitole 3.5.3 Systému riadenia EŠIF (Krížové financovanie</w:t>
      </w:r>
      <w:r w:rsidR="00637523" w:rsidRPr="00F30BBA">
        <w:rPr>
          <w:rFonts w:ascii="Times New Roman" w:hAnsi="Times New Roman"/>
        </w:rPr>
        <w:t>)</w:t>
      </w:r>
      <w:r w:rsidR="00637523">
        <w:rPr>
          <w:rFonts w:ascii="Times New Roman" w:hAnsi="Times New Roman"/>
        </w:rPr>
        <w:t>;</w:t>
      </w:r>
      <w:r w:rsidR="00637523" w:rsidRPr="00F30BBA">
        <w:rPr>
          <w:rFonts w:ascii="Times New Roman" w:hAnsi="Times New Roman"/>
        </w:rPr>
        <w:t xml:space="preserve"> </w:t>
      </w:r>
    </w:p>
    <w:p w14:paraId="449AE4D8" w14:textId="1E19D0EA" w:rsidR="00107570" w:rsidRPr="00F30BBA"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8E5830">
        <w:rPr>
          <w:rFonts w:ascii="Times New Roman" w:hAnsi="Times New Roman"/>
          <w:bCs/>
        </w:rPr>
        <w:t xml:space="preserve">Majetok nadobudnutý z NFP, na obstaranie ktorého boli výdavky vynaložené, musí </w:t>
      </w:r>
      <w:r w:rsidRPr="00F30BBA">
        <w:rPr>
          <w:rFonts w:ascii="Times New Roman" w:hAnsi="Times New Roman"/>
          <w:bCs/>
        </w:rPr>
        <w:t xml:space="preserve">byť zakúpený od tretích strán za trhových podmienok na základe výsledkov </w:t>
      </w:r>
      <w:r w:rsidR="00926820" w:rsidRPr="00F30BBA">
        <w:rPr>
          <w:rFonts w:ascii="Times New Roman" w:hAnsi="Times New Roman"/>
          <w:bCs/>
        </w:rPr>
        <w:t>VO</w:t>
      </w:r>
      <w:r w:rsidRPr="00F30BBA">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F30BBA">
        <w:rPr>
          <w:rFonts w:ascii="Times New Roman" w:hAnsi="Times New Roman"/>
          <w:bCs/>
        </w:rPr>
        <w:t>obstarávanie služieb, tovarov a stavebných prác</w:t>
      </w:r>
      <w:r w:rsidRPr="00F30BBA">
        <w:rPr>
          <w:rFonts w:ascii="Times New Roman" w:hAnsi="Times New Roman"/>
          <w:bCs/>
        </w:rPr>
        <w:t xml:space="preserve"> musí byť vykonané v súlade </w:t>
      </w:r>
      <w:r w:rsidR="00107570" w:rsidRPr="00F30BBA">
        <w:rPr>
          <w:rFonts w:ascii="Times New Roman" w:hAnsi="Times New Roman"/>
          <w:bCs/>
        </w:rPr>
        <w:t xml:space="preserve">s ustanoveniami Zmluvy </w:t>
      </w:r>
      <w:r w:rsidR="00107570" w:rsidRPr="00F30BBA">
        <w:rPr>
          <w:rFonts w:ascii="Times New Roman" w:hAnsi="Times New Roman"/>
        </w:rPr>
        <w:t>o poskytnutí NFP</w:t>
      </w:r>
      <w:r w:rsidRPr="00F30BBA">
        <w:rPr>
          <w:rFonts w:ascii="Times New Roman" w:hAnsi="Times New Roman"/>
        </w:rPr>
        <w:t xml:space="preserve"> (</w:t>
      </w:r>
      <w:r w:rsidR="00107570" w:rsidRPr="00F30BBA">
        <w:rPr>
          <w:rFonts w:ascii="Times New Roman" w:hAnsi="Times New Roman"/>
        </w:rPr>
        <w:t>najmä článku 3 VZP</w:t>
      </w:r>
      <w:r w:rsidRPr="00F30BBA">
        <w:rPr>
          <w:rFonts w:ascii="Times New Roman" w:hAnsi="Times New Roman"/>
        </w:rPr>
        <w:t>)</w:t>
      </w:r>
      <w:r w:rsidR="00107570" w:rsidRPr="00F30BBA">
        <w:rPr>
          <w:rFonts w:ascii="Times New Roman" w:hAnsi="Times New Roman"/>
          <w:bCs/>
        </w:rPr>
        <w:t xml:space="preserve">, </w:t>
      </w:r>
      <w:r w:rsidR="00B71C48" w:rsidRPr="00F30BBA">
        <w:rPr>
          <w:rFonts w:ascii="Times New Roman" w:hAnsi="Times New Roman"/>
          <w:bCs/>
        </w:rPr>
        <w:t xml:space="preserve">Právnymi dokumentmi, </w:t>
      </w:r>
      <w:r w:rsidRPr="00F30BBA">
        <w:rPr>
          <w:rFonts w:ascii="Times New Roman" w:hAnsi="Times New Roman"/>
          <w:bCs/>
        </w:rPr>
        <w:t>s P</w:t>
      </w:r>
      <w:r w:rsidR="00107570" w:rsidRPr="00F30BBA">
        <w:rPr>
          <w:rFonts w:ascii="Times New Roman" w:hAnsi="Times New Roman"/>
          <w:bCs/>
        </w:rPr>
        <w:t xml:space="preserve">rávnymi predpismi SR a  </w:t>
      </w:r>
      <w:r w:rsidRPr="00F30BBA">
        <w:rPr>
          <w:rFonts w:ascii="Times New Roman" w:hAnsi="Times New Roman"/>
          <w:bCs/>
        </w:rPr>
        <w:t xml:space="preserve">právnymi </w:t>
      </w:r>
      <w:r w:rsidR="00B71C48" w:rsidRPr="00F30BBA">
        <w:rPr>
          <w:rFonts w:ascii="Times New Roman" w:hAnsi="Times New Roman"/>
          <w:bCs/>
        </w:rPr>
        <w:t>aktmi</w:t>
      </w:r>
      <w:r w:rsidRPr="00F30BBA">
        <w:rPr>
          <w:rFonts w:ascii="Times New Roman" w:hAnsi="Times New Roman"/>
          <w:bCs/>
        </w:rPr>
        <w:t xml:space="preserve"> </w:t>
      </w:r>
      <w:r w:rsidR="00107570" w:rsidRPr="00F30BBA">
        <w:rPr>
          <w:rFonts w:ascii="Times New Roman" w:hAnsi="Times New Roman"/>
          <w:bCs/>
        </w:rPr>
        <w:t xml:space="preserve">EÚ </w:t>
      </w:r>
      <w:r w:rsidR="003144E8" w:rsidRPr="00F30BBA">
        <w:rPr>
          <w:rFonts w:ascii="Times New Roman" w:hAnsi="Times New Roman"/>
          <w:bCs/>
        </w:rPr>
        <w:t>upravujúcim oblasť verejného obstarávania</w:t>
      </w:r>
      <w:r w:rsidR="00B71C48" w:rsidRPr="00F30BBA">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F30BBA">
        <w:rPr>
          <w:rFonts w:ascii="Times New Roman" w:hAnsi="Times New Roman"/>
          <w:bCs/>
        </w:rPr>
        <w:t>,</w:t>
      </w:r>
      <w:r w:rsidR="003144E8" w:rsidRPr="00F30BBA">
        <w:rPr>
          <w:rFonts w:ascii="Times New Roman" w:hAnsi="Times New Roman"/>
          <w:bCs/>
        </w:rPr>
        <w:t xml:space="preserve"> </w:t>
      </w:r>
      <w:r w:rsidR="00D91D99" w:rsidRPr="00F30BBA">
        <w:rPr>
          <w:rFonts w:ascii="Times New Roman" w:hAnsi="Times New Roman"/>
          <w:bCs/>
        </w:rPr>
        <w:t xml:space="preserve">vždy </w:t>
      </w:r>
      <w:r w:rsidR="00107570" w:rsidRPr="00F30BBA">
        <w:rPr>
          <w:rFonts w:ascii="Times New Roman" w:hAnsi="Times New Roman"/>
          <w:bCs/>
        </w:rPr>
        <w:t>za ceny, ktoré spĺňajú kritérium hospodárnosti</w:t>
      </w:r>
      <w:r w:rsidR="00FB00BC" w:rsidRPr="00F30BBA">
        <w:rPr>
          <w:rFonts w:ascii="Times New Roman" w:hAnsi="Times New Roman"/>
          <w:bCs/>
        </w:rPr>
        <w:t>, účelnosti</w:t>
      </w:r>
      <w:r w:rsidR="00B71C48" w:rsidRPr="00F30BBA">
        <w:rPr>
          <w:rFonts w:ascii="Times New Roman" w:hAnsi="Times New Roman"/>
          <w:bCs/>
        </w:rPr>
        <w:t>, účinnosti</w:t>
      </w:r>
      <w:r w:rsidR="00FB00BC" w:rsidRPr="00F30BBA">
        <w:rPr>
          <w:rFonts w:ascii="Times New Roman" w:hAnsi="Times New Roman"/>
          <w:bCs/>
        </w:rPr>
        <w:t xml:space="preserve"> </w:t>
      </w:r>
      <w:r w:rsidR="00107570" w:rsidRPr="00F30BBA">
        <w:rPr>
          <w:rFonts w:ascii="Times New Roman" w:hAnsi="Times New Roman"/>
          <w:bCs/>
        </w:rPr>
        <w:t>a efektívnosti</w:t>
      </w:r>
      <w:r w:rsidR="00FB00BC" w:rsidRPr="00F30BBA">
        <w:rPr>
          <w:rFonts w:ascii="Times New Roman" w:hAnsi="Times New Roman"/>
        </w:rPr>
        <w:t xml:space="preserve"> </w:t>
      </w:r>
      <w:r w:rsidR="00FB00BC" w:rsidRPr="00F30BBA">
        <w:rPr>
          <w:rFonts w:ascii="Times New Roman" w:hAnsi="Times New Roman"/>
          <w:bCs/>
        </w:rPr>
        <w:t xml:space="preserve">vyplývajúce z Výzvy, z čl. </w:t>
      </w:r>
      <w:r w:rsidR="00FE756C" w:rsidRPr="00F30BBA">
        <w:rPr>
          <w:rFonts w:ascii="Times New Roman" w:hAnsi="Times New Roman"/>
          <w:bCs/>
        </w:rPr>
        <w:t>30</w:t>
      </w:r>
      <w:r w:rsidR="00FB00BC" w:rsidRPr="00F30BBA">
        <w:rPr>
          <w:rFonts w:ascii="Times New Roman" w:hAnsi="Times New Roman"/>
          <w:bCs/>
        </w:rPr>
        <w:t xml:space="preserve"> Nariadenia </w:t>
      </w:r>
      <w:r w:rsidR="00FE756C" w:rsidRPr="00F30BBA">
        <w:rPr>
          <w:rFonts w:ascii="Times New Roman" w:hAnsi="Times New Roman"/>
          <w:bCs/>
        </w:rPr>
        <w:t>966</w:t>
      </w:r>
      <w:r w:rsidR="00FB00BC" w:rsidRPr="00F30BBA">
        <w:rPr>
          <w:rFonts w:ascii="Times New Roman" w:hAnsi="Times New Roman"/>
          <w:bCs/>
        </w:rPr>
        <w:t>/20</w:t>
      </w:r>
      <w:r w:rsidR="00FE756C" w:rsidRPr="00F30BBA">
        <w:rPr>
          <w:rFonts w:ascii="Times New Roman" w:hAnsi="Times New Roman"/>
          <w:bCs/>
        </w:rPr>
        <w:t>1</w:t>
      </w:r>
      <w:r w:rsidR="00FB00BC" w:rsidRPr="00F30BBA">
        <w:rPr>
          <w:rFonts w:ascii="Times New Roman" w:hAnsi="Times New Roman"/>
          <w:bCs/>
        </w:rPr>
        <w:t xml:space="preserve">2 a z §19 Zákona o rozpočtových pravidlách verejnej správy; </w:t>
      </w:r>
    </w:p>
    <w:p w14:paraId="0549F981" w14:textId="77777777" w:rsidR="003144E8"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sú vynakladané na majetok, </w:t>
      </w:r>
      <w:commentRangeStart w:id="19"/>
      <w:r w:rsidRPr="00F30BBA">
        <w:rPr>
          <w:rFonts w:ascii="Times New Roman" w:hAnsi="Times New Roman"/>
          <w:bCs/>
        </w:rPr>
        <w:t>ktorý je nový</w:t>
      </w:r>
      <w:commentRangeEnd w:id="19"/>
      <w:r w:rsidR="00452D64" w:rsidRPr="00F30BBA">
        <w:rPr>
          <w:rStyle w:val="Odkaznakomentr"/>
          <w:rFonts w:ascii="Times New Roman" w:eastAsia="Times New Roman" w:hAnsi="Times New Roman"/>
          <w:sz w:val="22"/>
          <w:szCs w:val="22"/>
          <w:lang w:val="x-none" w:eastAsia="x-none"/>
        </w:rPr>
        <w:commentReference w:id="19"/>
      </w:r>
      <w:r w:rsidRPr="00F30BBA">
        <w:rPr>
          <w:rFonts w:ascii="Times New Roman" w:hAnsi="Times New Roman"/>
          <w:bCs/>
        </w:rPr>
        <w:t>, nebol dosiaľ používaný a Prijímateľ s ním v minulosti žiadnym spôsobom nedisponoval</w:t>
      </w:r>
      <w:r w:rsidR="00A95015" w:rsidRPr="00F30BBA">
        <w:rPr>
          <w:rFonts w:ascii="Times New Roman" w:hAnsi="Times New Roman"/>
          <w:bCs/>
        </w:rPr>
        <w:t xml:space="preserve">. </w:t>
      </w:r>
      <w:r w:rsidR="003144E8" w:rsidRPr="00F30BBA">
        <w:rPr>
          <w:rFonts w:ascii="Times New Roman" w:hAnsi="Times New Roman"/>
          <w:bCs/>
        </w:rPr>
        <w:t xml:space="preserve"> </w:t>
      </w:r>
    </w:p>
    <w:p w14:paraId="01F584D6" w14:textId="77777777" w:rsidR="00107570" w:rsidRPr="00F30BBA" w:rsidRDefault="00107570" w:rsidP="00F30BBA">
      <w:pPr>
        <w:numPr>
          <w:ilvl w:val="1"/>
          <w:numId w:val="6"/>
        </w:numPr>
        <w:spacing w:before="120" w:line="264" w:lineRule="auto"/>
        <w:jc w:val="both"/>
        <w:rPr>
          <w:rFonts w:ascii="Times New Roman" w:hAnsi="Times New Roman"/>
          <w:bCs/>
        </w:rPr>
      </w:pPr>
      <w:r w:rsidRPr="00F30BBA">
        <w:rPr>
          <w:rFonts w:ascii="Times New Roman" w:hAnsi="Times New Roman"/>
          <w:bCs/>
        </w:rPr>
        <w:t>Výdavky Prijímateľa deklarované v </w:t>
      </w:r>
      <w:r w:rsidR="00A95015" w:rsidRPr="00F30BBA">
        <w:rPr>
          <w:rFonts w:ascii="Times New Roman" w:hAnsi="Times New Roman"/>
          <w:bCs/>
        </w:rPr>
        <w:t> </w:t>
      </w:r>
      <w:r w:rsidR="006B2244" w:rsidRPr="00F30BBA">
        <w:rPr>
          <w:rFonts w:ascii="Times New Roman" w:hAnsi="Times New Roman"/>
          <w:bCs/>
        </w:rPr>
        <w:t>ŽoP</w:t>
      </w:r>
      <w:r w:rsidR="00A95015" w:rsidRPr="00F30BBA">
        <w:rPr>
          <w:rFonts w:ascii="Times New Roman" w:hAnsi="Times New Roman"/>
          <w:bCs/>
        </w:rPr>
        <w:t xml:space="preserve"> </w:t>
      </w:r>
      <w:r w:rsidRPr="00F30BBA">
        <w:rPr>
          <w:rFonts w:ascii="Times New Roman" w:hAnsi="Times New Roman"/>
          <w:bCs/>
        </w:rPr>
        <w:t>sú zaokrúhlené na dve desatinné miesta (1 eurocent).</w:t>
      </w:r>
    </w:p>
    <w:p w14:paraId="42F5B758" w14:textId="77777777" w:rsidR="00A91910" w:rsidRPr="00F30BBA" w:rsidRDefault="00107570" w:rsidP="00F30BBA">
      <w:pPr>
        <w:numPr>
          <w:ilvl w:val="1"/>
          <w:numId w:val="6"/>
        </w:numPr>
        <w:spacing w:before="120" w:line="264" w:lineRule="auto"/>
        <w:jc w:val="both"/>
        <w:rPr>
          <w:rFonts w:ascii="Times New Roman" w:hAnsi="Times New Roman"/>
          <w:b/>
          <w:bCs/>
        </w:rPr>
      </w:pPr>
      <w:r w:rsidRPr="00F30BBA">
        <w:rPr>
          <w:rFonts w:ascii="Times New Roman" w:hAnsi="Times New Roman"/>
          <w:bCs/>
        </w:rPr>
        <w:t>Ak výdavok nespĺňa podmienky oprávnenosti podľa ods. 1 tohto článku VZP</w:t>
      </w:r>
      <w:r w:rsidR="00576C07" w:rsidRPr="00F30BBA">
        <w:rPr>
          <w:rFonts w:ascii="Times New Roman" w:hAnsi="Times New Roman"/>
          <w:bCs/>
        </w:rPr>
        <w:t>,</w:t>
      </w:r>
      <w:r w:rsidRPr="00F30BBA">
        <w:rPr>
          <w:rFonts w:ascii="Times New Roman" w:hAnsi="Times New Roman"/>
          <w:bCs/>
        </w:rPr>
        <w:t xml:space="preserve"> </w:t>
      </w:r>
      <w:r w:rsidR="00576C07" w:rsidRPr="00F30BBA">
        <w:rPr>
          <w:rFonts w:ascii="Times New Roman" w:hAnsi="Times New Roman"/>
          <w:bCs/>
        </w:rPr>
        <w:t xml:space="preserve">takéto </w:t>
      </w:r>
      <w:r w:rsidRPr="00F30BBA">
        <w:rPr>
          <w:rFonts w:ascii="Times New Roman" w:hAnsi="Times New Roman"/>
          <w:bCs/>
        </w:rPr>
        <w:t xml:space="preserve">Neoprávnené výdavky nie sú spôsobilé na preplatenie z NFP v rámci podanej </w:t>
      </w:r>
      <w:r w:rsidR="006B2244" w:rsidRPr="00F30BBA">
        <w:rPr>
          <w:rFonts w:ascii="Times New Roman" w:hAnsi="Times New Roman"/>
          <w:bCs/>
        </w:rPr>
        <w:t>ŽoP</w:t>
      </w:r>
      <w:r w:rsidRPr="00F30BBA">
        <w:rPr>
          <w:rFonts w:ascii="Times New Roman" w:hAnsi="Times New Roman"/>
          <w:bCs/>
        </w:rPr>
        <w:t xml:space="preserve"> a o takto vyčíslené </w:t>
      </w:r>
      <w:r w:rsidR="00A95015" w:rsidRPr="00F30BBA">
        <w:rPr>
          <w:rFonts w:ascii="Times New Roman" w:hAnsi="Times New Roman"/>
          <w:bCs/>
        </w:rPr>
        <w:t>N</w:t>
      </w:r>
      <w:r w:rsidRPr="00F30BBA">
        <w:rPr>
          <w:rFonts w:ascii="Times New Roman" w:hAnsi="Times New Roman"/>
          <w:bCs/>
        </w:rPr>
        <w:t xml:space="preserve">eoprávnené výdavky bude ponížená suma požadovaná na preplatenie v rámci podanej </w:t>
      </w:r>
      <w:r w:rsidR="00BD1F35" w:rsidRPr="00F30BBA">
        <w:rPr>
          <w:rFonts w:ascii="Times New Roman" w:hAnsi="Times New Roman"/>
          <w:bCs/>
        </w:rPr>
        <w:t>Ž</w:t>
      </w:r>
      <w:r w:rsidR="006B2244" w:rsidRPr="00F30BBA">
        <w:rPr>
          <w:rFonts w:ascii="Times New Roman" w:hAnsi="Times New Roman"/>
          <w:bCs/>
        </w:rPr>
        <w:t>oP</w:t>
      </w:r>
      <w:r w:rsidRPr="00F30BBA">
        <w:rPr>
          <w:rFonts w:ascii="Times New Roman" w:hAnsi="Times New Roman"/>
          <w:bCs/>
        </w:rPr>
        <w:t>, ak vo zvyšnej časti bude Ž</w:t>
      </w:r>
      <w:r w:rsidR="006B2244" w:rsidRPr="00F30BBA">
        <w:rPr>
          <w:rFonts w:ascii="Times New Roman" w:hAnsi="Times New Roman"/>
          <w:bCs/>
        </w:rPr>
        <w:t xml:space="preserve">oP </w:t>
      </w:r>
      <w:r w:rsidRPr="00F30BBA">
        <w:rPr>
          <w:rFonts w:ascii="Times New Roman" w:hAnsi="Times New Roman"/>
          <w:bCs/>
        </w:rPr>
        <w:t xml:space="preserve">schválená. </w:t>
      </w:r>
      <w:r w:rsidR="00576C07" w:rsidRPr="00F30BBA">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F30BBA">
        <w:rPr>
          <w:rFonts w:ascii="Times New Roman" w:hAnsi="Times New Roman"/>
          <w:bCs/>
        </w:rPr>
        <w:t>v súlade s článkom 10 VZP</w:t>
      </w:r>
      <w:r w:rsidR="00A33DA3" w:rsidRPr="00F30BBA">
        <w:rPr>
          <w:rFonts w:ascii="Times New Roman" w:hAnsi="Times New Roman"/>
          <w:bCs/>
        </w:rPr>
        <w:t xml:space="preserve"> </w:t>
      </w:r>
      <w:r w:rsidR="00576C07" w:rsidRPr="00F30BBA">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w:t>
      </w:r>
      <w:r w:rsidR="003144E8" w:rsidRPr="00F30BBA">
        <w:rPr>
          <w:rFonts w:ascii="Times New Roman" w:hAnsi="Times New Roman"/>
          <w:bCs/>
        </w:rPr>
        <w:t xml:space="preserve"> </w:t>
      </w:r>
    </w:p>
    <w:p w14:paraId="67878E40" w14:textId="77777777" w:rsidR="00A91910" w:rsidRPr="00F30BBA" w:rsidRDefault="00A91910" w:rsidP="00A71E40">
      <w:pPr>
        <w:keepNext/>
        <w:spacing w:after="120" w:line="264" w:lineRule="auto"/>
        <w:ind w:left="1440" w:hanging="1440"/>
        <w:jc w:val="both"/>
        <w:outlineLvl w:val="2"/>
        <w:rPr>
          <w:rFonts w:ascii="Times New Roman" w:hAnsi="Times New Roman"/>
          <w:b/>
          <w:bCs/>
          <w:caps/>
          <w:lang w:eastAsia="sk-SK"/>
        </w:rPr>
      </w:pPr>
      <w:r w:rsidRPr="00F30BBA">
        <w:rPr>
          <w:rFonts w:ascii="Times New Roman" w:hAnsi="Times New Roman"/>
          <w:b/>
          <w:bCs/>
          <w:caps/>
          <w:lang w:eastAsia="sk-SK"/>
        </w:rPr>
        <w:t>Článok 19 UCHOVÁVANIE DOKUMENTOV</w:t>
      </w:r>
    </w:p>
    <w:p w14:paraId="56691194" w14:textId="77777777" w:rsidR="00A91910" w:rsidRPr="00F30BBA" w:rsidRDefault="00A91910" w:rsidP="00A71E40">
      <w:pPr>
        <w:spacing w:before="120" w:after="120" w:line="264" w:lineRule="auto"/>
        <w:jc w:val="both"/>
        <w:rPr>
          <w:rFonts w:ascii="Times New Roman" w:hAnsi="Times New Roman"/>
        </w:rPr>
      </w:pPr>
      <w:r w:rsidRPr="00F30BBA">
        <w:rPr>
          <w:rFonts w:ascii="Times New Roman" w:hAnsi="Times New Roman"/>
        </w:rPr>
        <w:t xml:space="preserve">Prijímateľ je povinný uchovávať Dokumentáciu k Projektu do </w:t>
      </w:r>
      <w:r w:rsidR="007A6408" w:rsidRPr="00F30BBA">
        <w:rPr>
          <w:rFonts w:ascii="Times New Roman" w:hAnsi="Times New Roman"/>
        </w:rPr>
        <w:t>uplynutia lehôt podľa článku 7 ods. 7.2 zmluvy</w:t>
      </w:r>
      <w:r w:rsidR="007A6408" w:rsidRPr="00F30BBA" w:rsidDel="007A6408">
        <w:rPr>
          <w:rFonts w:ascii="Times New Roman" w:hAnsi="Times New Roman"/>
        </w:rPr>
        <w:t xml:space="preserve"> </w:t>
      </w:r>
      <w:r w:rsidRPr="00F30BBA">
        <w:rPr>
          <w:rFonts w:ascii="Times New Roman" w:hAnsi="Times New Roman"/>
        </w:rPr>
        <w:t xml:space="preserve">a do tejto doby strpieť výkon kontroly/auditu zo strany oprávnených osôb v zmysle článku 12 VZP. Stanovená doba </w:t>
      </w:r>
      <w:r w:rsidR="007A6408" w:rsidRPr="00F30BBA">
        <w:rPr>
          <w:rFonts w:ascii="Times New Roman" w:hAnsi="Times New Roman"/>
        </w:rPr>
        <w:t>podľa prvej vety</w:t>
      </w:r>
      <w:r w:rsidRPr="00F30BBA">
        <w:rPr>
          <w:rFonts w:ascii="Times New Roman" w:hAnsi="Times New Roman"/>
        </w:rPr>
        <w:t xml:space="preserve"> </w:t>
      </w:r>
      <w:r w:rsidR="007A6408" w:rsidRPr="00F30BBA">
        <w:rPr>
          <w:rFonts w:ascii="Times New Roman" w:hAnsi="Times New Roman"/>
        </w:rPr>
        <w:t xml:space="preserve">tohto článku </w:t>
      </w:r>
      <w:r w:rsidRPr="00F30BBA">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F30BBA">
        <w:rPr>
          <w:rFonts w:ascii="Times New Roman" w:hAnsi="Times New Roman"/>
        </w:rPr>
        <w:t xml:space="preserve">as trvania týchto skutočností. </w:t>
      </w:r>
    </w:p>
    <w:p w14:paraId="17D43CED" w14:textId="77777777" w:rsidR="00A91910" w:rsidRPr="00F30BBA" w:rsidRDefault="00A91910" w:rsidP="00A71E40">
      <w:pPr>
        <w:keepNext/>
        <w:spacing w:after="120" w:line="264" w:lineRule="auto"/>
        <w:ind w:left="1440" w:hanging="1440"/>
        <w:jc w:val="both"/>
        <w:outlineLvl w:val="2"/>
        <w:rPr>
          <w:rFonts w:ascii="Times New Roman" w:hAnsi="Times New Roman"/>
          <w:b/>
          <w:bCs/>
          <w:caps/>
          <w:lang w:eastAsia="sk-SK"/>
        </w:rPr>
      </w:pPr>
      <w:r w:rsidRPr="00F30BBA">
        <w:rPr>
          <w:rFonts w:ascii="Times New Roman" w:hAnsi="Times New Roman"/>
          <w:b/>
          <w:bCs/>
          <w:caps/>
          <w:lang w:eastAsia="sk-SK"/>
        </w:rPr>
        <w:t>ČLÁNOK 20 MENY A KURZOVÉ ROZDIELY</w:t>
      </w:r>
    </w:p>
    <w:p w14:paraId="443201A0" w14:textId="77777777" w:rsidR="00A91910" w:rsidRPr="00F30BBA" w:rsidRDefault="00A91910" w:rsidP="00A71E40">
      <w:pPr>
        <w:numPr>
          <w:ilvl w:val="0"/>
          <w:numId w:val="46"/>
        </w:numPr>
        <w:tabs>
          <w:tab w:val="clear" w:pos="540"/>
        </w:tabs>
        <w:spacing w:before="120" w:line="264" w:lineRule="auto"/>
        <w:jc w:val="both"/>
        <w:rPr>
          <w:rFonts w:ascii="Times New Roman" w:hAnsi="Times New Roman"/>
          <w:lang w:eastAsia="sk-SK"/>
        </w:rPr>
      </w:pPr>
      <w:r w:rsidRPr="00F30BBA">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F30BBA">
        <w:rPr>
          <w:rFonts w:ascii="Times New Roman" w:hAnsi="Times New Roman"/>
          <w:lang w:eastAsia="sk-SK"/>
        </w:rPr>
        <w:t xml:space="preserve">; to neplatí v prípade </w:t>
      </w:r>
      <w:r w:rsidR="00612298" w:rsidRPr="00F30BBA">
        <w:rPr>
          <w:rFonts w:ascii="Times New Roman" w:hAnsi="Times New Roman"/>
          <w:lang w:eastAsia="sk-SK"/>
        </w:rPr>
        <w:lastRenderedPageBreak/>
        <w:t>postupu podľa odsekov 4 a 5 tohto článku VZP</w:t>
      </w:r>
      <w:r w:rsidRPr="00F30BBA">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4D753370" w14:textId="77777777" w:rsidR="00A91910" w:rsidRPr="008E5830" w:rsidRDefault="00A91910" w:rsidP="00A71E40">
      <w:pPr>
        <w:numPr>
          <w:ilvl w:val="0"/>
          <w:numId w:val="46"/>
        </w:numPr>
        <w:tabs>
          <w:tab w:val="clear" w:pos="540"/>
        </w:tabs>
        <w:spacing w:before="120" w:line="264" w:lineRule="auto"/>
        <w:jc w:val="both"/>
        <w:rPr>
          <w:rFonts w:ascii="Times New Roman" w:hAnsi="Times New Roman"/>
          <w:lang w:eastAsia="sk-SK"/>
        </w:rPr>
      </w:pPr>
      <w:r w:rsidRPr="00F30BBA">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w:t>
      </w:r>
      <w:r w:rsidRPr="008E5830">
        <w:rPr>
          <w:rFonts w:ascii="Times New Roman" w:hAnsi="Times New Roman"/>
          <w:lang w:eastAsia="sk-SK"/>
        </w:rPr>
        <w:t xml:space="preserve"> predfinancovania, zúčtovanie zálohovej platby alebo žiadosť o platbu – refundácia).</w:t>
      </w:r>
    </w:p>
    <w:p w14:paraId="24432123" w14:textId="4137AF58" w:rsidR="00A91910" w:rsidRPr="000B14C5" w:rsidRDefault="00A91910" w:rsidP="00A71E40">
      <w:pPr>
        <w:numPr>
          <w:ilvl w:val="0"/>
          <w:numId w:val="46"/>
        </w:numPr>
        <w:tabs>
          <w:tab w:val="clear" w:pos="540"/>
        </w:tabs>
        <w:spacing w:before="120" w:line="264" w:lineRule="auto"/>
        <w:jc w:val="both"/>
        <w:rPr>
          <w:rFonts w:ascii="Times New Roman" w:hAnsi="Times New Roman"/>
          <w:lang w:eastAsia="sk-SK"/>
        </w:rPr>
      </w:pPr>
      <w:r w:rsidRPr="008E5830">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w:t>
      </w:r>
      <w:r w:rsidRPr="000B14C5">
        <w:rPr>
          <w:rFonts w:ascii="Times New Roman" w:hAnsi="Times New Roman"/>
          <w:lang w:eastAsia="sk-SK"/>
        </w:rPr>
        <w:t xml:space="preserve"> EUR </w:t>
      </w:r>
      <w:r w:rsidR="00311A29">
        <w:rPr>
          <w:rFonts w:ascii="Times New Roman" w:hAnsi="Times New Roman"/>
          <w:lang w:eastAsia="sk-SK"/>
        </w:rPr>
        <w:t xml:space="preserve">zahrnie </w:t>
      </w:r>
      <w:r w:rsidRPr="000B14C5">
        <w:rPr>
          <w:rFonts w:ascii="Times New Roman" w:hAnsi="Times New Roman"/>
          <w:lang w:eastAsia="sk-SK"/>
        </w:rPr>
        <w:t>Prijímateľ do Žiadosti o platbu (zúčtovanie predfinancovania, zúčtovanie zálohovej platby alebo žiadosť o platbu – refundácia).</w:t>
      </w:r>
    </w:p>
    <w:p w14:paraId="3E5B0033" w14:textId="77777777" w:rsidR="00A91910" w:rsidRPr="009868C6" w:rsidRDefault="00A91910" w:rsidP="00A71E40">
      <w:pPr>
        <w:numPr>
          <w:ilvl w:val="0"/>
          <w:numId w:val="46"/>
        </w:numPr>
        <w:tabs>
          <w:tab w:val="clear" w:pos="540"/>
        </w:tabs>
        <w:spacing w:before="120" w:line="264" w:lineRule="auto"/>
        <w:jc w:val="both"/>
        <w:rPr>
          <w:rFonts w:ascii="Times New Roman" w:hAnsi="Times New Roman"/>
          <w:lang w:eastAsia="sk-SK"/>
        </w:rPr>
      </w:pPr>
      <w:r w:rsidRPr="000B14C5">
        <w:rPr>
          <w:rFonts w:ascii="Times New Roman" w:hAnsi="Times New Roman"/>
          <w:lang w:eastAsia="sk-SK"/>
        </w:rPr>
        <w:t>Ak Prijímateľ využíva systém predfinancovania, tak v predloženej Žiadosti o platbu (poskytnutie predfinancovania) použije k</w:t>
      </w:r>
      <w:r w:rsidRPr="009868C6">
        <w:rPr>
          <w:rFonts w:ascii="Times New Roman" w:hAnsi="Times New Roman"/>
          <w:lang w:eastAsia="sk-SK"/>
        </w:rPr>
        <w:t xml:space="preserve">urz banky platný v deň zdaniteľného plnenia uvedený na účtovnom doklade. Následne pri Žiadosti o platbu (zúčtovanie predfinancovania) uplatní postup podľa odsekov 2 a 3 tohto článku VZP. </w:t>
      </w:r>
    </w:p>
    <w:p w14:paraId="44237F1E" w14:textId="77777777" w:rsidR="00107570" w:rsidRPr="000C24F1" w:rsidRDefault="00A91910" w:rsidP="00A71E40">
      <w:pPr>
        <w:numPr>
          <w:ilvl w:val="0"/>
          <w:numId w:val="46"/>
        </w:numPr>
        <w:tabs>
          <w:tab w:val="clear" w:pos="540"/>
        </w:tabs>
        <w:spacing w:before="120" w:line="264" w:lineRule="auto"/>
        <w:jc w:val="both"/>
        <w:rPr>
          <w:rFonts w:ascii="Times New Roman" w:hAnsi="Times New Roman"/>
          <w:lang w:eastAsia="sk-SK"/>
        </w:rPr>
      </w:pPr>
      <w:r w:rsidRPr="009868C6">
        <w:rPr>
          <w:rFonts w:ascii="Times New Roman" w:hAnsi="Times New Roman"/>
          <w:lang w:eastAsia="sk-SK"/>
        </w:rPr>
        <w:t xml:space="preserve">Ak Prijímateľ využíva systém predfinancovania, je povinný priebežne </w:t>
      </w:r>
      <w:r w:rsidRPr="00DE35EC">
        <w:rPr>
          <w:rFonts w:ascii="Times New Roman" w:hAnsi="Times New Roman"/>
          <w:lang w:eastAsia="sk-SK"/>
        </w:rPr>
        <w:t xml:space="preserve">sledovať a kumulatívne </w:t>
      </w:r>
      <w:r w:rsidR="00612298" w:rsidRPr="00DE35EC">
        <w:rPr>
          <w:rFonts w:ascii="Times New Roman" w:hAnsi="Times New Roman"/>
          <w:lang w:eastAsia="sk-SK"/>
        </w:rPr>
        <w:t xml:space="preserve">narátavať </w:t>
      </w:r>
      <w:r w:rsidRPr="00603CEB">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w:t>
      </w:r>
      <w:r w:rsidRPr="00E91FC3">
        <w:rPr>
          <w:rFonts w:ascii="Times New Roman" w:hAnsi="Times New Roman"/>
          <w:lang w:eastAsia="sk-SK"/>
        </w:rPr>
        <w:t>átiť v súlade s čl</w:t>
      </w:r>
      <w:r w:rsidR="009A4BEE" w:rsidRPr="00E91FC3">
        <w:rPr>
          <w:rFonts w:ascii="Times New Roman" w:hAnsi="Times New Roman"/>
          <w:lang w:eastAsia="sk-SK"/>
        </w:rPr>
        <w:t>ánkom</w:t>
      </w:r>
      <w:r w:rsidRPr="000C24F1">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0C24F1" w:rsidSect="00A66B02">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51F80C70" w14:textId="12947EED" w:rsidR="00CD67EE" w:rsidRPr="007624BB" w:rsidRDefault="00CD67EE">
      <w:pPr>
        <w:pStyle w:val="Textkomentra"/>
        <w:rPr>
          <w:lang w:val="sk-SK"/>
        </w:rPr>
      </w:pPr>
      <w:r>
        <w:rPr>
          <w:rStyle w:val="Odkaznakomentr"/>
        </w:rPr>
        <w:annotationRef/>
      </w:r>
      <w:r>
        <w:t>Takto vyznačené časti zmluvy sú relevantné pri zapojení Partnera do realizácie projektu</w:t>
      </w:r>
      <w:r>
        <w:rPr>
          <w:lang w:val="sk-SK"/>
        </w:rPr>
        <w:t>,</w:t>
      </w:r>
      <w:r>
        <w:t xml:space="preserve"> ak  to výzva umožňuje. V prípade irelevantnosti sa zmluva upraví vynechaním týchto častí</w:t>
      </w:r>
      <w:r>
        <w:rPr>
          <w:lang w:val="sk-SK"/>
        </w:rPr>
        <w:t>.</w:t>
      </w:r>
    </w:p>
  </w:comment>
  <w:comment w:id="1" w:author="Autor" w:initials="A">
    <w:p w14:paraId="642914C0" w14:textId="77777777" w:rsidR="00CD67EE" w:rsidRDefault="00CD67EE" w:rsidP="00C277FF">
      <w:pPr>
        <w:pStyle w:val="Textkomentra"/>
      </w:pPr>
      <w:r>
        <w:rPr>
          <w:rStyle w:val="Odkaznakomentr"/>
        </w:rPr>
        <w:annotationRef/>
      </w:r>
      <w:r w:rsidRPr="00B672D1">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2" w:author="Autor" w:initials="A">
    <w:p w14:paraId="73CB2F4F" w14:textId="77777777" w:rsidR="00CD67EE" w:rsidRPr="00B13C28" w:rsidRDefault="00CD67EE" w:rsidP="00DC604F">
      <w:pPr>
        <w:pStyle w:val="Textkomentra"/>
        <w:rPr>
          <w:lang w:val="sk-SK"/>
        </w:rPr>
      </w:pPr>
      <w:r>
        <w:rPr>
          <w:rStyle w:val="Odkaznakomentr"/>
        </w:rPr>
        <w:annotationRef/>
      </w:r>
      <w:r>
        <w:rPr>
          <w:lang w:val="sk-SK"/>
        </w:rPr>
        <w:t>V prípade, že výzva neurčí spôsob a rozsah zachovania výsledkov v následnom monitorovaní, môže sa táto časť vynechať ako irelevantná.</w:t>
      </w:r>
    </w:p>
  </w:comment>
  <w:comment w:id="3" w:author="Autor" w:initials="A">
    <w:p w14:paraId="31EF1756" w14:textId="77777777" w:rsidR="00CD67EE" w:rsidRDefault="00CD67EE">
      <w:pPr>
        <w:pStyle w:val="Textkomentra"/>
      </w:pPr>
      <w:r>
        <w:rPr>
          <w:rStyle w:val="Odkaznakomentr"/>
        </w:rPr>
        <w:annotationRef/>
      </w:r>
      <w:r w:rsidRPr="00BD2AA7">
        <w:t>Napríklad kópia pozvánky na posledné školenie spolu s kópiou prezenčnej listiny účastníkov.</w:t>
      </w:r>
      <w:r>
        <w:t xml:space="preserve"> </w:t>
      </w:r>
    </w:p>
  </w:comment>
  <w:comment w:id="4" w:author="Autor" w:initials="A">
    <w:p w14:paraId="63E8C6AF" w14:textId="77777777" w:rsidR="00CD67EE" w:rsidRDefault="00CD67EE">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5" w:author="Autor" w:initials="A">
    <w:p w14:paraId="3E066FB4" w14:textId="77777777" w:rsidR="00CD67EE" w:rsidRDefault="00CD67EE" w:rsidP="00A408E9">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aplikácia ,,best practice“ je v zásade</w:t>
      </w:r>
      <w:r>
        <w:t xml:space="preserve"> vždy opieran</w:t>
      </w:r>
      <w:r>
        <w:rPr>
          <w:lang w:val="sk-SK"/>
        </w:rPr>
        <w:t>á</w:t>
      </w:r>
      <w:r w:rsidRPr="00BD2AA7">
        <w:t xml:space="preserve"> o porušenie princípov VO</w:t>
      </w:r>
      <w:r w:rsidRPr="00BD2AA7">
        <w:rPr>
          <w:lang w:val="sk-SK"/>
        </w:rPr>
        <w:t>, avšak uvedené ustanovenie predstavuje doplnok pre RO pri vypracúvaní jeho argumentácie a dôkazov pre postup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6" w:author="Autor" w:initials="A">
    <w:p w14:paraId="17F81E11" w14:textId="77777777" w:rsidR="00CD67EE" w:rsidRPr="00A65563" w:rsidRDefault="00CD67EE" w:rsidP="008701D0">
      <w:pPr>
        <w:pStyle w:val="Textkomentra"/>
        <w:rPr>
          <w:lang w:val="sk-SK"/>
        </w:rPr>
      </w:pPr>
      <w:r>
        <w:rPr>
          <w:rStyle w:val="Odkaznakomentr"/>
        </w:rPr>
        <w:annotationRef/>
      </w:r>
      <w:r w:rsidRPr="006A292E">
        <w:rPr>
          <w:lang w:val="sk-SK"/>
        </w:rPr>
        <w:t>Znenie umožňujúce v Manuáli bližšie určiť parametre a vlastností  podkladových materiálov použitých pri výrobe plagátu.</w:t>
      </w:r>
    </w:p>
  </w:comment>
  <w:comment w:id="7" w:author="Autor" w:initials="A">
    <w:p w14:paraId="24A62534" w14:textId="77777777" w:rsidR="00CD67EE" w:rsidRDefault="00CD67EE">
      <w:pPr>
        <w:pStyle w:val="Textkomentra"/>
      </w:pPr>
      <w:r>
        <w:rPr>
          <w:rStyle w:val="Odkaznakomentr"/>
        </w:rPr>
        <w:annotationRef/>
      </w:r>
      <w:r w:rsidRPr="00B672D1">
        <w:t>V prípade, ak sa v projekte v zmysle výzvy nepredpokladá nadobudnutie žiadneho majetku, celý text článku 6 s nahradí výrazom “</w:t>
      </w:r>
      <w:r w:rsidRPr="00B672D1">
        <w:rPr>
          <w:i/>
        </w:rPr>
        <w:t>Text tohto článku sa neaplikuje pre podmienky Výzvy, preto sa neuvádza</w:t>
      </w:r>
      <w:r w:rsidRPr="00B672D1">
        <w:t>.”</w:t>
      </w:r>
    </w:p>
  </w:comment>
  <w:comment w:id="8" w:author="Autor" w:initials="A">
    <w:p w14:paraId="23B18EA6" w14:textId="77777777" w:rsidR="00CD67EE" w:rsidRDefault="00CD67EE">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9" w:author="Autor" w:initials="A">
    <w:p w14:paraId="7FEAE4A0" w14:textId="77777777" w:rsidR="00CD67EE" w:rsidRDefault="00CD67EE">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1" w:author="Autor" w:initials="A">
    <w:p w14:paraId="525CEC5A" w14:textId="77777777" w:rsidR="00CD67EE" w:rsidRDefault="00CD67EE">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14" w:author="Autor" w:initials="A">
    <w:p w14:paraId="51E41CB9" w14:textId="77777777" w:rsidR="00CD67EE" w:rsidRPr="001A6D0E" w:rsidRDefault="00CD67EE">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15" w:author="Autor" w:initials="A">
    <w:p w14:paraId="11923BDB" w14:textId="77777777" w:rsidR="00CD67EE" w:rsidRPr="00AA2FB0" w:rsidRDefault="00CD67EE">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6" w:author="Autor" w:initials="A">
    <w:p w14:paraId="2A5B3CA2" w14:textId="77777777" w:rsidR="00CD67EE" w:rsidRDefault="00CD67EE">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18" w:author="Autor" w:initials="A">
    <w:p w14:paraId="55E45A3A" w14:textId="77777777" w:rsidR="00CD67EE" w:rsidRDefault="00CD67EE" w:rsidP="00F273DC">
      <w:pPr>
        <w:pStyle w:val="Textkomentra"/>
      </w:pPr>
      <w:r>
        <w:rPr>
          <w:rStyle w:val="Odkaznakomentr"/>
        </w:rPr>
        <w:annotationRef/>
      </w:r>
      <w:r>
        <w:t xml:space="preserve">Doplní sa absolútna suma podľa výpočtu OP EVS. </w:t>
      </w:r>
    </w:p>
  </w:comment>
  <w:comment w:id="17" w:author="Autor" w:initials="A">
    <w:p w14:paraId="310F0EB8" w14:textId="77777777" w:rsidR="00CD67EE" w:rsidRDefault="00CD67EE">
      <w:pPr>
        <w:pStyle w:val="Textkomentra"/>
      </w:pPr>
      <w:r>
        <w:rPr>
          <w:rStyle w:val="Odkaznakomentr"/>
        </w:rPr>
        <w:annotationRef/>
      </w:r>
      <w:r w:rsidRPr="00E47CE9">
        <w:t>Uvedené ustanovenie predstavuje tzv. sankčný mechanizmus pre prípad porušenia postupov a princípov VO vo vzťahu  k výdavkom, na ktoré je aplikovaná paušálna sadzba. Pre iné typy projektov sa vymaže tu, aj v čl. 5 ods. 5.7 zmluvy, kde prvá časť.</w:t>
      </w:r>
    </w:p>
  </w:comment>
  <w:comment w:id="19" w:author="Autor" w:initials="A">
    <w:p w14:paraId="3E8957C4" w14:textId="2068215C" w:rsidR="00CD67EE" w:rsidRPr="00452D64" w:rsidRDefault="00CD67EE">
      <w:pPr>
        <w:pStyle w:val="Textkomentra"/>
      </w:pPr>
      <w:r>
        <w:rPr>
          <w:rStyle w:val="Odkaznakomentr"/>
        </w:rPr>
        <w:annotationRef/>
      </w:r>
      <w:r>
        <w:t xml:space="preserve">POZOR! Podlieha zmene v nadväznosti na komentár k čl. </w:t>
      </w:r>
      <w:r w:rsidRPr="00452D64">
        <w:t xml:space="preserve">6 bod 1 písm. </w:t>
      </w:r>
      <w:r>
        <w:rPr>
          <w:lang w:val="sk-SK"/>
        </w:rP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F80C70" w15:done="0"/>
  <w15:commentEx w15:paraId="642914C0" w15:done="0"/>
  <w15:commentEx w15:paraId="73CB2F4F" w15:done="0"/>
  <w15:commentEx w15:paraId="31EF1756" w15:done="0"/>
  <w15:commentEx w15:paraId="63E8C6AF" w15:done="0"/>
  <w15:commentEx w15:paraId="3E066FB4" w15:done="0"/>
  <w15:commentEx w15:paraId="17F81E11" w15:done="0"/>
  <w15:commentEx w15:paraId="24A62534" w15:done="0"/>
  <w15:commentEx w15:paraId="23B18EA6" w15:done="0"/>
  <w15:commentEx w15:paraId="7FEAE4A0" w15:done="0"/>
  <w15:commentEx w15:paraId="525CEC5A" w15:done="0"/>
  <w15:commentEx w15:paraId="51E41CB9" w15:done="0"/>
  <w15:commentEx w15:paraId="11923BDB" w15:done="0"/>
  <w15:commentEx w15:paraId="2A5B3CA2" w15:done="0"/>
  <w15:commentEx w15:paraId="55E45A3A" w15:done="0"/>
  <w15:commentEx w15:paraId="310F0EB8" w15:done="0"/>
  <w15:commentEx w15:paraId="3E8957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4D351" w14:textId="77777777" w:rsidR="00FF75F3" w:rsidRDefault="00FF75F3" w:rsidP="00107570">
      <w:pPr>
        <w:spacing w:after="0" w:line="240" w:lineRule="auto"/>
      </w:pPr>
      <w:r>
        <w:separator/>
      </w:r>
    </w:p>
  </w:endnote>
  <w:endnote w:type="continuationSeparator" w:id="0">
    <w:p w14:paraId="3C03E730" w14:textId="77777777" w:rsidR="00FF75F3" w:rsidRDefault="00FF75F3" w:rsidP="00107570">
      <w:pPr>
        <w:spacing w:after="0" w:line="240" w:lineRule="auto"/>
      </w:pPr>
      <w:r>
        <w:continuationSeparator/>
      </w:r>
    </w:p>
  </w:endnote>
  <w:endnote w:type="continuationNotice" w:id="1">
    <w:p w14:paraId="4457D692" w14:textId="77777777" w:rsidR="00FF75F3" w:rsidRDefault="00FF75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D5B1A" w14:textId="77777777" w:rsidR="00CD67EE" w:rsidRDefault="00CD67E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CEE0E" w14:textId="77777777" w:rsidR="00CD67EE" w:rsidRPr="00096FD8" w:rsidRDefault="00CD67EE"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A42334">
      <w:rPr>
        <w:b/>
        <w:bCs/>
        <w:noProof/>
        <w:sz w:val="22"/>
      </w:rPr>
      <w:t>47</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A42334">
      <w:rPr>
        <w:b/>
        <w:bCs/>
        <w:noProof/>
        <w:sz w:val="22"/>
      </w:rPr>
      <w:t>47</w:t>
    </w:r>
    <w:r w:rsidRPr="00096FD8">
      <w:rPr>
        <w:b/>
        <w:bCs/>
        <w:sz w:val="22"/>
      </w:rPr>
      <w:fldChar w:fldCharType="end"/>
    </w:r>
  </w:p>
  <w:p w14:paraId="048583E7" w14:textId="77777777" w:rsidR="00CD67EE" w:rsidRPr="004405B8" w:rsidRDefault="00CD67EE" w:rsidP="003834BD">
    <w:pPr>
      <w:pStyle w:val="Pta"/>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03ABC" w14:textId="77777777" w:rsidR="00CD67EE" w:rsidRPr="0079357C" w:rsidRDefault="00CD67EE">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A42334">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766A0EFE" w14:textId="77777777" w:rsidR="00CD67EE" w:rsidRDefault="00CD67E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147BB" w14:textId="77777777" w:rsidR="00FF75F3" w:rsidRDefault="00FF75F3" w:rsidP="00107570">
      <w:pPr>
        <w:spacing w:after="0" w:line="240" w:lineRule="auto"/>
      </w:pPr>
      <w:r>
        <w:separator/>
      </w:r>
    </w:p>
  </w:footnote>
  <w:footnote w:type="continuationSeparator" w:id="0">
    <w:p w14:paraId="21E53B77" w14:textId="77777777" w:rsidR="00FF75F3" w:rsidRDefault="00FF75F3" w:rsidP="00107570">
      <w:pPr>
        <w:spacing w:after="0" w:line="240" w:lineRule="auto"/>
      </w:pPr>
      <w:r>
        <w:continuationSeparator/>
      </w:r>
    </w:p>
  </w:footnote>
  <w:footnote w:type="continuationNotice" w:id="1">
    <w:p w14:paraId="5F2447F4" w14:textId="77777777" w:rsidR="00FF75F3" w:rsidRDefault="00FF75F3">
      <w:pPr>
        <w:spacing w:after="0" w:line="240" w:lineRule="auto"/>
      </w:pPr>
    </w:p>
  </w:footnote>
  <w:footnote w:id="2">
    <w:p w14:paraId="7F95D38B" w14:textId="77777777" w:rsidR="00CD67EE" w:rsidRDefault="00CD67EE"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90795" w14:textId="77777777" w:rsidR="00CD67EE" w:rsidRDefault="00CD67E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67BA0" w14:textId="77777777" w:rsidR="00CD67EE" w:rsidRDefault="00CD67E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E5E66" w14:textId="77777777" w:rsidR="00CD67EE" w:rsidRDefault="00CD67EE" w:rsidP="00656FF4">
    <w:pPr>
      <w:pStyle w:val="Hlavika"/>
      <w:jc w:val="center"/>
    </w:pP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rsidR="000D2AB2">
      <w:fldChar w:fldCharType="begin"/>
    </w:r>
    <w:r w:rsidR="000D2AB2">
      <w:instrText xml:space="preserve"> INCLUDEPICTURE  "cid:B54046E0-E018-4695-B763-48B2B26413F5" \* MERGEFORMATINET </w:instrText>
    </w:r>
    <w:r w:rsidR="000D2AB2">
      <w:fldChar w:fldCharType="separate"/>
    </w:r>
    <w:r w:rsidR="00FF75F3">
      <w:fldChar w:fldCharType="begin"/>
    </w:r>
    <w:r w:rsidR="00FF75F3">
      <w:instrText xml:space="preserve"> </w:instrText>
    </w:r>
    <w:r w:rsidR="00FF75F3">
      <w:instrText>INCLUDEPICTURE  "cid:B54046E0-E018-4695-B763-48B2B26413F5" \* MERGEFORMATINET</w:instrText>
    </w:r>
    <w:r w:rsidR="00FF75F3">
      <w:instrText xml:space="preserve"> </w:instrText>
    </w:r>
    <w:r w:rsidR="00FF75F3">
      <w:fldChar w:fldCharType="separate"/>
    </w:r>
    <w:r w:rsidR="00FF75F3">
      <w:pict w14:anchorId="3D236E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4EC90FA-A2DA-4048-B7A5-6C94EDF4FB24" o:spid="_x0000_i1025" type="#_x0000_t75" style="width:5in;height:57.75pt">
          <v:imagedata r:id="rId1" r:href="rId2"/>
        </v:shape>
      </w:pict>
    </w:r>
    <w:r w:rsidR="00FF75F3">
      <w:fldChar w:fldCharType="end"/>
    </w:r>
    <w:r w:rsidR="000D2AB2">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5105235A" w14:textId="7983CF45" w:rsidR="00CD67EE" w:rsidRDefault="00CD67EE" w:rsidP="00E826B0">
    <w:pPr>
      <w:pStyle w:val="Hlavika"/>
      <w:jc w:val="center"/>
    </w:pPr>
  </w:p>
  <w:p w14:paraId="61693939" w14:textId="77777777" w:rsidR="00CD67EE" w:rsidRDefault="00CD67E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8">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4">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7">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9">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2">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1">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2">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4">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5">
    <w:nsid w:val="79E23189"/>
    <w:multiLevelType w:val="hybridMultilevel"/>
    <w:tmpl w:val="F1387C20"/>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19"/>
  </w:num>
  <w:num w:numId="2">
    <w:abstractNumId w:val="20"/>
  </w:num>
  <w:num w:numId="3">
    <w:abstractNumId w:val="6"/>
  </w:num>
  <w:num w:numId="4">
    <w:abstractNumId w:val="42"/>
  </w:num>
  <w:num w:numId="5">
    <w:abstractNumId w:val="1"/>
  </w:num>
  <w:num w:numId="6">
    <w:abstractNumId w:val="32"/>
  </w:num>
  <w:num w:numId="7">
    <w:abstractNumId w:val="36"/>
  </w:num>
  <w:num w:numId="8">
    <w:abstractNumId w:val="47"/>
  </w:num>
  <w:num w:numId="9">
    <w:abstractNumId w:val="10"/>
  </w:num>
  <w:num w:numId="10">
    <w:abstractNumId w:val="27"/>
  </w:num>
  <w:num w:numId="11">
    <w:abstractNumId w:val="2"/>
  </w:num>
  <w:num w:numId="12">
    <w:abstractNumId w:val="18"/>
  </w:num>
  <w:num w:numId="13">
    <w:abstractNumId w:val="24"/>
  </w:num>
  <w:num w:numId="14">
    <w:abstractNumId w:val="14"/>
  </w:num>
  <w:num w:numId="15">
    <w:abstractNumId w:val="23"/>
  </w:num>
  <w:num w:numId="16">
    <w:abstractNumId w:val="13"/>
  </w:num>
  <w:num w:numId="17">
    <w:abstractNumId w:val="15"/>
  </w:num>
  <w:num w:numId="18">
    <w:abstractNumId w:val="12"/>
  </w:num>
  <w:num w:numId="19">
    <w:abstractNumId w:val="44"/>
  </w:num>
  <w:num w:numId="20">
    <w:abstractNumId w:val="41"/>
  </w:num>
  <w:num w:numId="21">
    <w:abstractNumId w:val="25"/>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
  </w:num>
  <w:num w:numId="28">
    <w:abstractNumId w:val="7"/>
  </w:num>
  <w:num w:numId="29">
    <w:abstractNumId w:val="21"/>
  </w:num>
  <w:num w:numId="30">
    <w:abstractNumId w:val="46"/>
  </w:num>
  <w:num w:numId="31">
    <w:abstractNumId w:val="26"/>
  </w:num>
  <w:num w:numId="32">
    <w:abstractNumId w:val="39"/>
  </w:num>
  <w:num w:numId="33">
    <w:abstractNumId w:val="38"/>
  </w:num>
  <w:num w:numId="34">
    <w:abstractNumId w:val="34"/>
  </w:num>
  <w:num w:numId="35">
    <w:abstractNumId w:val="30"/>
  </w:num>
  <w:num w:numId="36">
    <w:abstractNumId w:val="35"/>
  </w:num>
  <w:num w:numId="37">
    <w:abstractNumId w:val="17"/>
  </w:num>
  <w:num w:numId="38">
    <w:abstractNumId w:val="16"/>
  </w:num>
  <w:num w:numId="39">
    <w:abstractNumId w:val="5"/>
  </w:num>
  <w:num w:numId="40">
    <w:abstractNumId w:val="40"/>
  </w:num>
  <w:num w:numId="41">
    <w:abstractNumId w:val="48"/>
  </w:num>
  <w:num w:numId="42">
    <w:abstractNumId w:val="37"/>
  </w:num>
  <w:num w:numId="43">
    <w:abstractNumId w:val="33"/>
  </w:num>
  <w:num w:numId="44">
    <w:abstractNumId w:val="43"/>
  </w:num>
  <w:num w:numId="45">
    <w:abstractNumId w:val="22"/>
  </w:num>
  <w:num w:numId="46">
    <w:abstractNumId w:val="4"/>
  </w:num>
  <w:num w:numId="47">
    <w:abstractNumId w:val="0"/>
  </w:num>
  <w:num w:numId="48">
    <w:abstractNumId w:val="45"/>
  </w:num>
  <w:num w:numId="49">
    <w:abstractNumId w:val="11"/>
  </w:num>
  <w:num w:numId="50">
    <w:abstractNumId w:val="28"/>
  </w:num>
  <w:num w:numId="51">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570"/>
    <w:rsid w:val="000067AA"/>
    <w:rsid w:val="00010A5C"/>
    <w:rsid w:val="000110F6"/>
    <w:rsid w:val="000125B9"/>
    <w:rsid w:val="000135C4"/>
    <w:rsid w:val="00014637"/>
    <w:rsid w:val="00017DE7"/>
    <w:rsid w:val="000217AF"/>
    <w:rsid w:val="00022327"/>
    <w:rsid w:val="000224FB"/>
    <w:rsid w:val="00022910"/>
    <w:rsid w:val="00022F7D"/>
    <w:rsid w:val="00023D83"/>
    <w:rsid w:val="00030F01"/>
    <w:rsid w:val="00030F14"/>
    <w:rsid w:val="0003242F"/>
    <w:rsid w:val="00036C55"/>
    <w:rsid w:val="00040A31"/>
    <w:rsid w:val="00040BB7"/>
    <w:rsid w:val="00043C56"/>
    <w:rsid w:val="00046348"/>
    <w:rsid w:val="000518F7"/>
    <w:rsid w:val="000526EB"/>
    <w:rsid w:val="000535E6"/>
    <w:rsid w:val="0005406A"/>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666D"/>
    <w:rsid w:val="000777AD"/>
    <w:rsid w:val="00083681"/>
    <w:rsid w:val="000836FA"/>
    <w:rsid w:val="00083E9E"/>
    <w:rsid w:val="00083F3F"/>
    <w:rsid w:val="00084FE2"/>
    <w:rsid w:val="00087569"/>
    <w:rsid w:val="0008768F"/>
    <w:rsid w:val="00090305"/>
    <w:rsid w:val="000922D8"/>
    <w:rsid w:val="00092E61"/>
    <w:rsid w:val="00093490"/>
    <w:rsid w:val="00093527"/>
    <w:rsid w:val="00094A5D"/>
    <w:rsid w:val="00096FD8"/>
    <w:rsid w:val="00097AAB"/>
    <w:rsid w:val="000A1DAC"/>
    <w:rsid w:val="000A5604"/>
    <w:rsid w:val="000A5C51"/>
    <w:rsid w:val="000B1069"/>
    <w:rsid w:val="000B128B"/>
    <w:rsid w:val="000B14C5"/>
    <w:rsid w:val="000B20A9"/>
    <w:rsid w:val="000B354A"/>
    <w:rsid w:val="000C08F4"/>
    <w:rsid w:val="000C09DE"/>
    <w:rsid w:val="000C1016"/>
    <w:rsid w:val="000C10FA"/>
    <w:rsid w:val="000C1A84"/>
    <w:rsid w:val="000C24F1"/>
    <w:rsid w:val="000C65A8"/>
    <w:rsid w:val="000D285D"/>
    <w:rsid w:val="000D2AB2"/>
    <w:rsid w:val="000D459D"/>
    <w:rsid w:val="000D4BBF"/>
    <w:rsid w:val="000D4C97"/>
    <w:rsid w:val="000D6805"/>
    <w:rsid w:val="000D7610"/>
    <w:rsid w:val="000D787C"/>
    <w:rsid w:val="000E0006"/>
    <w:rsid w:val="000E1967"/>
    <w:rsid w:val="000E2D92"/>
    <w:rsid w:val="000E3CC2"/>
    <w:rsid w:val="000E4BC8"/>
    <w:rsid w:val="000E52E6"/>
    <w:rsid w:val="000E58B5"/>
    <w:rsid w:val="000F00D3"/>
    <w:rsid w:val="000F0B1D"/>
    <w:rsid w:val="000F414D"/>
    <w:rsid w:val="000F6256"/>
    <w:rsid w:val="000F6A3C"/>
    <w:rsid w:val="001003B7"/>
    <w:rsid w:val="001025B3"/>
    <w:rsid w:val="00102957"/>
    <w:rsid w:val="00103353"/>
    <w:rsid w:val="00103F61"/>
    <w:rsid w:val="0010417D"/>
    <w:rsid w:val="00104356"/>
    <w:rsid w:val="00107570"/>
    <w:rsid w:val="00107A63"/>
    <w:rsid w:val="00107E02"/>
    <w:rsid w:val="0011061A"/>
    <w:rsid w:val="00111BF5"/>
    <w:rsid w:val="001122DE"/>
    <w:rsid w:val="00113558"/>
    <w:rsid w:val="001139FF"/>
    <w:rsid w:val="00117A61"/>
    <w:rsid w:val="001205BE"/>
    <w:rsid w:val="001219D3"/>
    <w:rsid w:val="00121A28"/>
    <w:rsid w:val="001228D1"/>
    <w:rsid w:val="00123A14"/>
    <w:rsid w:val="00124EEB"/>
    <w:rsid w:val="00125698"/>
    <w:rsid w:val="001266AC"/>
    <w:rsid w:val="001266F0"/>
    <w:rsid w:val="0012748A"/>
    <w:rsid w:val="00127E9E"/>
    <w:rsid w:val="00131CED"/>
    <w:rsid w:val="00133D0B"/>
    <w:rsid w:val="00134595"/>
    <w:rsid w:val="0013690C"/>
    <w:rsid w:val="0014042F"/>
    <w:rsid w:val="00142316"/>
    <w:rsid w:val="0014262B"/>
    <w:rsid w:val="00143198"/>
    <w:rsid w:val="00143698"/>
    <w:rsid w:val="00145DB1"/>
    <w:rsid w:val="00146A1B"/>
    <w:rsid w:val="001473CF"/>
    <w:rsid w:val="00153888"/>
    <w:rsid w:val="00153FF1"/>
    <w:rsid w:val="00154C64"/>
    <w:rsid w:val="00156A7D"/>
    <w:rsid w:val="00160AAA"/>
    <w:rsid w:val="00160BAD"/>
    <w:rsid w:val="00161823"/>
    <w:rsid w:val="001629A6"/>
    <w:rsid w:val="00170C9D"/>
    <w:rsid w:val="001717FF"/>
    <w:rsid w:val="00174CB4"/>
    <w:rsid w:val="00174D35"/>
    <w:rsid w:val="001756C6"/>
    <w:rsid w:val="001756D4"/>
    <w:rsid w:val="00176D06"/>
    <w:rsid w:val="0018033E"/>
    <w:rsid w:val="0018090D"/>
    <w:rsid w:val="001833B4"/>
    <w:rsid w:val="00183B05"/>
    <w:rsid w:val="001841B8"/>
    <w:rsid w:val="0018626B"/>
    <w:rsid w:val="00187CC2"/>
    <w:rsid w:val="00187F92"/>
    <w:rsid w:val="00193505"/>
    <w:rsid w:val="0019548D"/>
    <w:rsid w:val="00197542"/>
    <w:rsid w:val="001A035A"/>
    <w:rsid w:val="001A1FF3"/>
    <w:rsid w:val="001A33B2"/>
    <w:rsid w:val="001A6D0E"/>
    <w:rsid w:val="001B4309"/>
    <w:rsid w:val="001B7463"/>
    <w:rsid w:val="001B7905"/>
    <w:rsid w:val="001C2010"/>
    <w:rsid w:val="001C4758"/>
    <w:rsid w:val="001C77D3"/>
    <w:rsid w:val="001D2B22"/>
    <w:rsid w:val="001D447E"/>
    <w:rsid w:val="001D547E"/>
    <w:rsid w:val="001E0409"/>
    <w:rsid w:val="001E200C"/>
    <w:rsid w:val="001E202A"/>
    <w:rsid w:val="001E3EE1"/>
    <w:rsid w:val="001E40F6"/>
    <w:rsid w:val="001E425A"/>
    <w:rsid w:val="001E6899"/>
    <w:rsid w:val="001F0C1B"/>
    <w:rsid w:val="001F1339"/>
    <w:rsid w:val="001F2F07"/>
    <w:rsid w:val="00203BEB"/>
    <w:rsid w:val="00203E84"/>
    <w:rsid w:val="00204CB8"/>
    <w:rsid w:val="00205326"/>
    <w:rsid w:val="0020565E"/>
    <w:rsid w:val="00210EFA"/>
    <w:rsid w:val="002122CC"/>
    <w:rsid w:val="00212696"/>
    <w:rsid w:val="002144BE"/>
    <w:rsid w:val="002166C9"/>
    <w:rsid w:val="002168E8"/>
    <w:rsid w:val="002172DD"/>
    <w:rsid w:val="00220F6A"/>
    <w:rsid w:val="002225AC"/>
    <w:rsid w:val="00222A7E"/>
    <w:rsid w:val="00222AC7"/>
    <w:rsid w:val="0022748E"/>
    <w:rsid w:val="002318F9"/>
    <w:rsid w:val="00241CBF"/>
    <w:rsid w:val="00246905"/>
    <w:rsid w:val="00247483"/>
    <w:rsid w:val="002479A2"/>
    <w:rsid w:val="00252D1A"/>
    <w:rsid w:val="00253D2D"/>
    <w:rsid w:val="002542F3"/>
    <w:rsid w:val="00255ADD"/>
    <w:rsid w:val="00256462"/>
    <w:rsid w:val="00260334"/>
    <w:rsid w:val="002618A3"/>
    <w:rsid w:val="00263D2D"/>
    <w:rsid w:val="002668F0"/>
    <w:rsid w:val="002707A0"/>
    <w:rsid w:val="00270B3B"/>
    <w:rsid w:val="00273D09"/>
    <w:rsid w:val="00277D65"/>
    <w:rsid w:val="00281172"/>
    <w:rsid w:val="002824D7"/>
    <w:rsid w:val="00283169"/>
    <w:rsid w:val="00286705"/>
    <w:rsid w:val="00287274"/>
    <w:rsid w:val="0029027A"/>
    <w:rsid w:val="00291178"/>
    <w:rsid w:val="00291A10"/>
    <w:rsid w:val="002966B1"/>
    <w:rsid w:val="00297BD6"/>
    <w:rsid w:val="002A5B79"/>
    <w:rsid w:val="002B216E"/>
    <w:rsid w:val="002B667C"/>
    <w:rsid w:val="002B73A5"/>
    <w:rsid w:val="002B7D4C"/>
    <w:rsid w:val="002C1F06"/>
    <w:rsid w:val="002C2ABC"/>
    <w:rsid w:val="002C6026"/>
    <w:rsid w:val="002C6031"/>
    <w:rsid w:val="002C6AFA"/>
    <w:rsid w:val="002D0D01"/>
    <w:rsid w:val="002D1750"/>
    <w:rsid w:val="002D2F07"/>
    <w:rsid w:val="002D2F8C"/>
    <w:rsid w:val="002D5A42"/>
    <w:rsid w:val="002D79F4"/>
    <w:rsid w:val="002D7BF6"/>
    <w:rsid w:val="002E39CD"/>
    <w:rsid w:val="002E3AF9"/>
    <w:rsid w:val="002E3E83"/>
    <w:rsid w:val="002E7D2F"/>
    <w:rsid w:val="002F18AE"/>
    <w:rsid w:val="002F22D1"/>
    <w:rsid w:val="002F2F65"/>
    <w:rsid w:val="002F340A"/>
    <w:rsid w:val="00301D23"/>
    <w:rsid w:val="00302050"/>
    <w:rsid w:val="00302142"/>
    <w:rsid w:val="00302FCA"/>
    <w:rsid w:val="00304BCE"/>
    <w:rsid w:val="00304FAB"/>
    <w:rsid w:val="00307158"/>
    <w:rsid w:val="00307349"/>
    <w:rsid w:val="0031189F"/>
    <w:rsid w:val="00311A29"/>
    <w:rsid w:val="0031356B"/>
    <w:rsid w:val="003144E8"/>
    <w:rsid w:val="00316E17"/>
    <w:rsid w:val="00316E50"/>
    <w:rsid w:val="00321C5E"/>
    <w:rsid w:val="00322643"/>
    <w:rsid w:val="003227ED"/>
    <w:rsid w:val="00323829"/>
    <w:rsid w:val="003258B6"/>
    <w:rsid w:val="00331508"/>
    <w:rsid w:val="003328CB"/>
    <w:rsid w:val="00334AE5"/>
    <w:rsid w:val="0034263B"/>
    <w:rsid w:val="0034370B"/>
    <w:rsid w:val="00343D6B"/>
    <w:rsid w:val="003441B9"/>
    <w:rsid w:val="003445CA"/>
    <w:rsid w:val="00344D26"/>
    <w:rsid w:val="00351685"/>
    <w:rsid w:val="00354E95"/>
    <w:rsid w:val="003556C5"/>
    <w:rsid w:val="00355838"/>
    <w:rsid w:val="003570A7"/>
    <w:rsid w:val="00357BAA"/>
    <w:rsid w:val="0036535F"/>
    <w:rsid w:val="003679D3"/>
    <w:rsid w:val="003728DB"/>
    <w:rsid w:val="00374378"/>
    <w:rsid w:val="00374764"/>
    <w:rsid w:val="003749F1"/>
    <w:rsid w:val="00374A91"/>
    <w:rsid w:val="00376495"/>
    <w:rsid w:val="0037663F"/>
    <w:rsid w:val="003818D4"/>
    <w:rsid w:val="003834BD"/>
    <w:rsid w:val="00383CDE"/>
    <w:rsid w:val="00383E38"/>
    <w:rsid w:val="00384C6D"/>
    <w:rsid w:val="00384C7C"/>
    <w:rsid w:val="00393B91"/>
    <w:rsid w:val="00393D11"/>
    <w:rsid w:val="00396201"/>
    <w:rsid w:val="00396671"/>
    <w:rsid w:val="003A268C"/>
    <w:rsid w:val="003A4587"/>
    <w:rsid w:val="003A5317"/>
    <w:rsid w:val="003A58E3"/>
    <w:rsid w:val="003A5C86"/>
    <w:rsid w:val="003B073F"/>
    <w:rsid w:val="003B256A"/>
    <w:rsid w:val="003B3F46"/>
    <w:rsid w:val="003B5B37"/>
    <w:rsid w:val="003C0265"/>
    <w:rsid w:val="003C0F18"/>
    <w:rsid w:val="003C6060"/>
    <w:rsid w:val="003C6154"/>
    <w:rsid w:val="003C688F"/>
    <w:rsid w:val="003D3D57"/>
    <w:rsid w:val="003D3F0F"/>
    <w:rsid w:val="003D3FE7"/>
    <w:rsid w:val="003D6DCB"/>
    <w:rsid w:val="003E0F7C"/>
    <w:rsid w:val="003E2782"/>
    <w:rsid w:val="003E29BF"/>
    <w:rsid w:val="003E3452"/>
    <w:rsid w:val="003E793F"/>
    <w:rsid w:val="003E7E74"/>
    <w:rsid w:val="003F0082"/>
    <w:rsid w:val="003F0568"/>
    <w:rsid w:val="003F1EF2"/>
    <w:rsid w:val="003F426E"/>
    <w:rsid w:val="003F4B54"/>
    <w:rsid w:val="003F56D3"/>
    <w:rsid w:val="003F60D7"/>
    <w:rsid w:val="003F6B03"/>
    <w:rsid w:val="004008FB"/>
    <w:rsid w:val="00403342"/>
    <w:rsid w:val="004059ED"/>
    <w:rsid w:val="004167D9"/>
    <w:rsid w:val="00417284"/>
    <w:rsid w:val="004209D2"/>
    <w:rsid w:val="00421105"/>
    <w:rsid w:val="0042139A"/>
    <w:rsid w:val="004240BC"/>
    <w:rsid w:val="00430DD9"/>
    <w:rsid w:val="00431315"/>
    <w:rsid w:val="00431596"/>
    <w:rsid w:val="00435A09"/>
    <w:rsid w:val="004360BC"/>
    <w:rsid w:val="0043695A"/>
    <w:rsid w:val="0044081C"/>
    <w:rsid w:val="004417C0"/>
    <w:rsid w:val="00441E0C"/>
    <w:rsid w:val="00442FC0"/>
    <w:rsid w:val="004446A5"/>
    <w:rsid w:val="00445909"/>
    <w:rsid w:val="004466F0"/>
    <w:rsid w:val="00447257"/>
    <w:rsid w:val="0045056A"/>
    <w:rsid w:val="00451EFB"/>
    <w:rsid w:val="00452D64"/>
    <w:rsid w:val="004538FE"/>
    <w:rsid w:val="0045542C"/>
    <w:rsid w:val="00455CF2"/>
    <w:rsid w:val="00456518"/>
    <w:rsid w:val="00461805"/>
    <w:rsid w:val="00464983"/>
    <w:rsid w:val="004652BF"/>
    <w:rsid w:val="00466C21"/>
    <w:rsid w:val="00467079"/>
    <w:rsid w:val="00467BB4"/>
    <w:rsid w:val="0047664D"/>
    <w:rsid w:val="00477624"/>
    <w:rsid w:val="00482C72"/>
    <w:rsid w:val="0049218B"/>
    <w:rsid w:val="00493202"/>
    <w:rsid w:val="0049365E"/>
    <w:rsid w:val="004946CD"/>
    <w:rsid w:val="00495201"/>
    <w:rsid w:val="004968DC"/>
    <w:rsid w:val="004A07F8"/>
    <w:rsid w:val="004A3850"/>
    <w:rsid w:val="004A38BE"/>
    <w:rsid w:val="004A5C39"/>
    <w:rsid w:val="004A5DE7"/>
    <w:rsid w:val="004B2DB5"/>
    <w:rsid w:val="004B612A"/>
    <w:rsid w:val="004B6779"/>
    <w:rsid w:val="004B7F1B"/>
    <w:rsid w:val="004C0788"/>
    <w:rsid w:val="004C270D"/>
    <w:rsid w:val="004C4B5A"/>
    <w:rsid w:val="004C7C24"/>
    <w:rsid w:val="004D055F"/>
    <w:rsid w:val="004D16E8"/>
    <w:rsid w:val="004D575F"/>
    <w:rsid w:val="004D7020"/>
    <w:rsid w:val="004D7299"/>
    <w:rsid w:val="004D7908"/>
    <w:rsid w:val="004E065E"/>
    <w:rsid w:val="004E276B"/>
    <w:rsid w:val="004E4C44"/>
    <w:rsid w:val="004E4F8D"/>
    <w:rsid w:val="004E5A51"/>
    <w:rsid w:val="004E5DD4"/>
    <w:rsid w:val="004E774F"/>
    <w:rsid w:val="004F0451"/>
    <w:rsid w:val="004F1EF2"/>
    <w:rsid w:val="004F30C8"/>
    <w:rsid w:val="004F65B0"/>
    <w:rsid w:val="005001FB"/>
    <w:rsid w:val="0050148F"/>
    <w:rsid w:val="00501674"/>
    <w:rsid w:val="00501FDC"/>
    <w:rsid w:val="0050352D"/>
    <w:rsid w:val="005043E9"/>
    <w:rsid w:val="00505C37"/>
    <w:rsid w:val="00512D79"/>
    <w:rsid w:val="0051589C"/>
    <w:rsid w:val="00523B6D"/>
    <w:rsid w:val="00526665"/>
    <w:rsid w:val="0052759C"/>
    <w:rsid w:val="00530B38"/>
    <w:rsid w:val="00530C41"/>
    <w:rsid w:val="00530F07"/>
    <w:rsid w:val="00531363"/>
    <w:rsid w:val="00532AFF"/>
    <w:rsid w:val="00535DFD"/>
    <w:rsid w:val="00537063"/>
    <w:rsid w:val="0054002C"/>
    <w:rsid w:val="005427BD"/>
    <w:rsid w:val="00542D6C"/>
    <w:rsid w:val="005443BF"/>
    <w:rsid w:val="005443EC"/>
    <w:rsid w:val="00546CA0"/>
    <w:rsid w:val="00546EA5"/>
    <w:rsid w:val="005473E0"/>
    <w:rsid w:val="0054786D"/>
    <w:rsid w:val="0055100E"/>
    <w:rsid w:val="0055416B"/>
    <w:rsid w:val="0055539C"/>
    <w:rsid w:val="005561DD"/>
    <w:rsid w:val="005566FC"/>
    <w:rsid w:val="005575F0"/>
    <w:rsid w:val="005619CB"/>
    <w:rsid w:val="00564D85"/>
    <w:rsid w:val="00565BB8"/>
    <w:rsid w:val="00565D67"/>
    <w:rsid w:val="00570122"/>
    <w:rsid w:val="00570628"/>
    <w:rsid w:val="005719F1"/>
    <w:rsid w:val="005722D1"/>
    <w:rsid w:val="00576235"/>
    <w:rsid w:val="005767B7"/>
    <w:rsid w:val="00576C07"/>
    <w:rsid w:val="00585968"/>
    <w:rsid w:val="00585F0D"/>
    <w:rsid w:val="00587EB7"/>
    <w:rsid w:val="00587F50"/>
    <w:rsid w:val="0059065E"/>
    <w:rsid w:val="00592F77"/>
    <w:rsid w:val="005931A0"/>
    <w:rsid w:val="00594635"/>
    <w:rsid w:val="005A0B1D"/>
    <w:rsid w:val="005A38BD"/>
    <w:rsid w:val="005A5280"/>
    <w:rsid w:val="005A6833"/>
    <w:rsid w:val="005B0DFF"/>
    <w:rsid w:val="005B1847"/>
    <w:rsid w:val="005B204A"/>
    <w:rsid w:val="005B34D7"/>
    <w:rsid w:val="005B4F5F"/>
    <w:rsid w:val="005B520C"/>
    <w:rsid w:val="005B58CF"/>
    <w:rsid w:val="005C1715"/>
    <w:rsid w:val="005C290B"/>
    <w:rsid w:val="005C4A9E"/>
    <w:rsid w:val="005C5275"/>
    <w:rsid w:val="005D01B9"/>
    <w:rsid w:val="005D1531"/>
    <w:rsid w:val="005D1E6A"/>
    <w:rsid w:val="005D28F5"/>
    <w:rsid w:val="005D2904"/>
    <w:rsid w:val="005D5A73"/>
    <w:rsid w:val="005E04B5"/>
    <w:rsid w:val="005E1268"/>
    <w:rsid w:val="005E1FCE"/>
    <w:rsid w:val="005E26F3"/>
    <w:rsid w:val="005E2A6F"/>
    <w:rsid w:val="005E3104"/>
    <w:rsid w:val="005E4601"/>
    <w:rsid w:val="005E7FD8"/>
    <w:rsid w:val="005F1CCE"/>
    <w:rsid w:val="005F6AEC"/>
    <w:rsid w:val="005F6D2D"/>
    <w:rsid w:val="005F727B"/>
    <w:rsid w:val="006006C7"/>
    <w:rsid w:val="006016E3"/>
    <w:rsid w:val="00601986"/>
    <w:rsid w:val="00603CEB"/>
    <w:rsid w:val="0060467A"/>
    <w:rsid w:val="00604AF1"/>
    <w:rsid w:val="00605001"/>
    <w:rsid w:val="00605556"/>
    <w:rsid w:val="006068D6"/>
    <w:rsid w:val="006071B1"/>
    <w:rsid w:val="00611097"/>
    <w:rsid w:val="00611739"/>
    <w:rsid w:val="00611B4D"/>
    <w:rsid w:val="00612298"/>
    <w:rsid w:val="00613C7D"/>
    <w:rsid w:val="00615F17"/>
    <w:rsid w:val="00616A52"/>
    <w:rsid w:val="00620358"/>
    <w:rsid w:val="0062194A"/>
    <w:rsid w:val="006246AA"/>
    <w:rsid w:val="00624A97"/>
    <w:rsid w:val="00624C06"/>
    <w:rsid w:val="00624EA4"/>
    <w:rsid w:val="00631F61"/>
    <w:rsid w:val="00632BF1"/>
    <w:rsid w:val="00637523"/>
    <w:rsid w:val="0064034E"/>
    <w:rsid w:val="00643AC9"/>
    <w:rsid w:val="00643B37"/>
    <w:rsid w:val="00645053"/>
    <w:rsid w:val="00645B23"/>
    <w:rsid w:val="0064664B"/>
    <w:rsid w:val="00652531"/>
    <w:rsid w:val="00653086"/>
    <w:rsid w:val="00653C5F"/>
    <w:rsid w:val="006542B5"/>
    <w:rsid w:val="00654513"/>
    <w:rsid w:val="00656FF4"/>
    <w:rsid w:val="006578E0"/>
    <w:rsid w:val="00660501"/>
    <w:rsid w:val="00660E8C"/>
    <w:rsid w:val="00661F88"/>
    <w:rsid w:val="0067087C"/>
    <w:rsid w:val="0067091C"/>
    <w:rsid w:val="00673B43"/>
    <w:rsid w:val="00674103"/>
    <w:rsid w:val="006748CC"/>
    <w:rsid w:val="006768C4"/>
    <w:rsid w:val="006807C9"/>
    <w:rsid w:val="00680AD2"/>
    <w:rsid w:val="00682D9C"/>
    <w:rsid w:val="006839FF"/>
    <w:rsid w:val="00685086"/>
    <w:rsid w:val="006861F2"/>
    <w:rsid w:val="00691049"/>
    <w:rsid w:val="00692162"/>
    <w:rsid w:val="006947A5"/>
    <w:rsid w:val="00696CA7"/>
    <w:rsid w:val="006977D4"/>
    <w:rsid w:val="006A292E"/>
    <w:rsid w:val="006A5EFF"/>
    <w:rsid w:val="006A60A4"/>
    <w:rsid w:val="006A7F87"/>
    <w:rsid w:val="006B0D9B"/>
    <w:rsid w:val="006B1720"/>
    <w:rsid w:val="006B19ED"/>
    <w:rsid w:val="006B1DBF"/>
    <w:rsid w:val="006B2244"/>
    <w:rsid w:val="006B44AF"/>
    <w:rsid w:val="006B5BAD"/>
    <w:rsid w:val="006C0810"/>
    <w:rsid w:val="006C26E2"/>
    <w:rsid w:val="006C446A"/>
    <w:rsid w:val="006C5D80"/>
    <w:rsid w:val="006C64AA"/>
    <w:rsid w:val="006D1B30"/>
    <w:rsid w:val="006D20C2"/>
    <w:rsid w:val="006D3B9C"/>
    <w:rsid w:val="006D3D07"/>
    <w:rsid w:val="006E165E"/>
    <w:rsid w:val="006E230E"/>
    <w:rsid w:val="006E51FC"/>
    <w:rsid w:val="006E5EC1"/>
    <w:rsid w:val="006E7ED3"/>
    <w:rsid w:val="006F27EE"/>
    <w:rsid w:val="006F76CD"/>
    <w:rsid w:val="006F7934"/>
    <w:rsid w:val="00701876"/>
    <w:rsid w:val="00704E7B"/>
    <w:rsid w:val="007052C6"/>
    <w:rsid w:val="0070635C"/>
    <w:rsid w:val="007115F7"/>
    <w:rsid w:val="0071242A"/>
    <w:rsid w:val="00712461"/>
    <w:rsid w:val="00713AC2"/>
    <w:rsid w:val="0071640E"/>
    <w:rsid w:val="00722831"/>
    <w:rsid w:val="00725BA0"/>
    <w:rsid w:val="00726F47"/>
    <w:rsid w:val="00731EA0"/>
    <w:rsid w:val="00731ED7"/>
    <w:rsid w:val="007327BC"/>
    <w:rsid w:val="00735595"/>
    <w:rsid w:val="007364A2"/>
    <w:rsid w:val="007377E7"/>
    <w:rsid w:val="00742290"/>
    <w:rsid w:val="00743A9E"/>
    <w:rsid w:val="00744208"/>
    <w:rsid w:val="007444FC"/>
    <w:rsid w:val="00744B99"/>
    <w:rsid w:val="0074609E"/>
    <w:rsid w:val="00747307"/>
    <w:rsid w:val="0075476E"/>
    <w:rsid w:val="00756328"/>
    <w:rsid w:val="00757F40"/>
    <w:rsid w:val="007624BB"/>
    <w:rsid w:val="00763062"/>
    <w:rsid w:val="007639D0"/>
    <w:rsid w:val="00764BD1"/>
    <w:rsid w:val="00767928"/>
    <w:rsid w:val="00776169"/>
    <w:rsid w:val="007764B1"/>
    <w:rsid w:val="007764B3"/>
    <w:rsid w:val="007800FB"/>
    <w:rsid w:val="0078059A"/>
    <w:rsid w:val="00782BBB"/>
    <w:rsid w:val="00783517"/>
    <w:rsid w:val="0078365C"/>
    <w:rsid w:val="007914B1"/>
    <w:rsid w:val="00791659"/>
    <w:rsid w:val="00791BD0"/>
    <w:rsid w:val="007921F8"/>
    <w:rsid w:val="0079357C"/>
    <w:rsid w:val="00794BFA"/>
    <w:rsid w:val="00795CF6"/>
    <w:rsid w:val="007A0D33"/>
    <w:rsid w:val="007A1588"/>
    <w:rsid w:val="007A2554"/>
    <w:rsid w:val="007A2D92"/>
    <w:rsid w:val="007A6408"/>
    <w:rsid w:val="007A702F"/>
    <w:rsid w:val="007B16FD"/>
    <w:rsid w:val="007B496F"/>
    <w:rsid w:val="007C0CCB"/>
    <w:rsid w:val="007C25BD"/>
    <w:rsid w:val="007C25DC"/>
    <w:rsid w:val="007C2969"/>
    <w:rsid w:val="007C5152"/>
    <w:rsid w:val="007C7812"/>
    <w:rsid w:val="007D2F27"/>
    <w:rsid w:val="007D703A"/>
    <w:rsid w:val="007E0ACC"/>
    <w:rsid w:val="007E41F6"/>
    <w:rsid w:val="007E42F6"/>
    <w:rsid w:val="007E510F"/>
    <w:rsid w:val="007E741F"/>
    <w:rsid w:val="007E7D9B"/>
    <w:rsid w:val="007F03BD"/>
    <w:rsid w:val="007F17A9"/>
    <w:rsid w:val="007F4993"/>
    <w:rsid w:val="007F6C8D"/>
    <w:rsid w:val="00803507"/>
    <w:rsid w:val="008037C1"/>
    <w:rsid w:val="008066A8"/>
    <w:rsid w:val="00807034"/>
    <w:rsid w:val="00810414"/>
    <w:rsid w:val="00810C61"/>
    <w:rsid w:val="00811D78"/>
    <w:rsid w:val="008138ED"/>
    <w:rsid w:val="008140EC"/>
    <w:rsid w:val="0081525A"/>
    <w:rsid w:val="00817459"/>
    <w:rsid w:val="0082181D"/>
    <w:rsid w:val="00821D3D"/>
    <w:rsid w:val="00822668"/>
    <w:rsid w:val="00825E9D"/>
    <w:rsid w:val="00826811"/>
    <w:rsid w:val="00833664"/>
    <w:rsid w:val="0083491F"/>
    <w:rsid w:val="00834F40"/>
    <w:rsid w:val="0083677A"/>
    <w:rsid w:val="00836BC9"/>
    <w:rsid w:val="00841A2C"/>
    <w:rsid w:val="00843456"/>
    <w:rsid w:val="00843B12"/>
    <w:rsid w:val="00850ED6"/>
    <w:rsid w:val="00852010"/>
    <w:rsid w:val="008542C8"/>
    <w:rsid w:val="00860426"/>
    <w:rsid w:val="00860BE2"/>
    <w:rsid w:val="00862A35"/>
    <w:rsid w:val="00863F79"/>
    <w:rsid w:val="008663DF"/>
    <w:rsid w:val="008701D0"/>
    <w:rsid w:val="00871074"/>
    <w:rsid w:val="00874374"/>
    <w:rsid w:val="00875C1A"/>
    <w:rsid w:val="00876D3A"/>
    <w:rsid w:val="008776F4"/>
    <w:rsid w:val="00877B9C"/>
    <w:rsid w:val="00877BA6"/>
    <w:rsid w:val="008804C8"/>
    <w:rsid w:val="00880DBD"/>
    <w:rsid w:val="00881F82"/>
    <w:rsid w:val="00884F67"/>
    <w:rsid w:val="00885B2A"/>
    <w:rsid w:val="00885E71"/>
    <w:rsid w:val="0089187F"/>
    <w:rsid w:val="00891C63"/>
    <w:rsid w:val="00896119"/>
    <w:rsid w:val="008A03BD"/>
    <w:rsid w:val="008A0487"/>
    <w:rsid w:val="008A0952"/>
    <w:rsid w:val="008A1116"/>
    <w:rsid w:val="008A2217"/>
    <w:rsid w:val="008A496D"/>
    <w:rsid w:val="008A6F2D"/>
    <w:rsid w:val="008B0A61"/>
    <w:rsid w:val="008B0FB1"/>
    <w:rsid w:val="008B1D8E"/>
    <w:rsid w:val="008B1DAE"/>
    <w:rsid w:val="008B1F6A"/>
    <w:rsid w:val="008B4845"/>
    <w:rsid w:val="008B4D7E"/>
    <w:rsid w:val="008B6AA9"/>
    <w:rsid w:val="008B6B80"/>
    <w:rsid w:val="008C16D3"/>
    <w:rsid w:val="008C3778"/>
    <w:rsid w:val="008C38CF"/>
    <w:rsid w:val="008C3B01"/>
    <w:rsid w:val="008C499F"/>
    <w:rsid w:val="008C6ADC"/>
    <w:rsid w:val="008C6B9F"/>
    <w:rsid w:val="008C72D9"/>
    <w:rsid w:val="008D3361"/>
    <w:rsid w:val="008D54FD"/>
    <w:rsid w:val="008D5B71"/>
    <w:rsid w:val="008D5CFF"/>
    <w:rsid w:val="008D6500"/>
    <w:rsid w:val="008D690A"/>
    <w:rsid w:val="008D7347"/>
    <w:rsid w:val="008E034F"/>
    <w:rsid w:val="008E1314"/>
    <w:rsid w:val="008E3D1F"/>
    <w:rsid w:val="008E4379"/>
    <w:rsid w:val="008E4C8B"/>
    <w:rsid w:val="008E5830"/>
    <w:rsid w:val="008E6082"/>
    <w:rsid w:val="008E7080"/>
    <w:rsid w:val="008F0B5A"/>
    <w:rsid w:val="008F117F"/>
    <w:rsid w:val="008F31DE"/>
    <w:rsid w:val="008F3AEF"/>
    <w:rsid w:val="008F4009"/>
    <w:rsid w:val="009006FB"/>
    <w:rsid w:val="00901075"/>
    <w:rsid w:val="00901527"/>
    <w:rsid w:val="00901727"/>
    <w:rsid w:val="00901C88"/>
    <w:rsid w:val="00901F38"/>
    <w:rsid w:val="0090211A"/>
    <w:rsid w:val="00904A6A"/>
    <w:rsid w:val="0090534D"/>
    <w:rsid w:val="00905446"/>
    <w:rsid w:val="0090554D"/>
    <w:rsid w:val="00905C78"/>
    <w:rsid w:val="00907418"/>
    <w:rsid w:val="009075AC"/>
    <w:rsid w:val="00910A43"/>
    <w:rsid w:val="00910B33"/>
    <w:rsid w:val="00912FC3"/>
    <w:rsid w:val="0091554D"/>
    <w:rsid w:val="00916566"/>
    <w:rsid w:val="00917819"/>
    <w:rsid w:val="00917B69"/>
    <w:rsid w:val="0092204B"/>
    <w:rsid w:val="0092255B"/>
    <w:rsid w:val="00922CCD"/>
    <w:rsid w:val="009238AE"/>
    <w:rsid w:val="00926820"/>
    <w:rsid w:val="009275E6"/>
    <w:rsid w:val="009304E5"/>
    <w:rsid w:val="00932E1B"/>
    <w:rsid w:val="00935728"/>
    <w:rsid w:val="00940013"/>
    <w:rsid w:val="00940220"/>
    <w:rsid w:val="00942233"/>
    <w:rsid w:val="0094382B"/>
    <w:rsid w:val="00944622"/>
    <w:rsid w:val="00946B0B"/>
    <w:rsid w:val="0095057C"/>
    <w:rsid w:val="00951236"/>
    <w:rsid w:val="00951C7D"/>
    <w:rsid w:val="009532B7"/>
    <w:rsid w:val="00953FF1"/>
    <w:rsid w:val="00954D36"/>
    <w:rsid w:val="009561EE"/>
    <w:rsid w:val="00956944"/>
    <w:rsid w:val="00956D96"/>
    <w:rsid w:val="00960F56"/>
    <w:rsid w:val="009629D2"/>
    <w:rsid w:val="00962DF6"/>
    <w:rsid w:val="009633BC"/>
    <w:rsid w:val="00963948"/>
    <w:rsid w:val="00964F77"/>
    <w:rsid w:val="00970EC8"/>
    <w:rsid w:val="00976CDB"/>
    <w:rsid w:val="009809B8"/>
    <w:rsid w:val="00981A01"/>
    <w:rsid w:val="00983727"/>
    <w:rsid w:val="009846DE"/>
    <w:rsid w:val="009848F1"/>
    <w:rsid w:val="009868C6"/>
    <w:rsid w:val="009904B4"/>
    <w:rsid w:val="0099078C"/>
    <w:rsid w:val="00990EAC"/>
    <w:rsid w:val="00991C10"/>
    <w:rsid w:val="009A0EB4"/>
    <w:rsid w:val="009A28F0"/>
    <w:rsid w:val="009A3620"/>
    <w:rsid w:val="009A4BEE"/>
    <w:rsid w:val="009A699C"/>
    <w:rsid w:val="009A6C12"/>
    <w:rsid w:val="009B1B91"/>
    <w:rsid w:val="009B4D85"/>
    <w:rsid w:val="009B7A15"/>
    <w:rsid w:val="009C01CD"/>
    <w:rsid w:val="009C0A7C"/>
    <w:rsid w:val="009C1035"/>
    <w:rsid w:val="009C4225"/>
    <w:rsid w:val="009C514A"/>
    <w:rsid w:val="009C576C"/>
    <w:rsid w:val="009C6F75"/>
    <w:rsid w:val="009C774F"/>
    <w:rsid w:val="009D1BE1"/>
    <w:rsid w:val="009D30D3"/>
    <w:rsid w:val="009D6822"/>
    <w:rsid w:val="009D7992"/>
    <w:rsid w:val="009E0A96"/>
    <w:rsid w:val="009E126A"/>
    <w:rsid w:val="009E76E5"/>
    <w:rsid w:val="009F0476"/>
    <w:rsid w:val="009F1CF6"/>
    <w:rsid w:val="009F3DE4"/>
    <w:rsid w:val="009F4509"/>
    <w:rsid w:val="009F466D"/>
    <w:rsid w:val="009F683B"/>
    <w:rsid w:val="009F7121"/>
    <w:rsid w:val="00A06DF2"/>
    <w:rsid w:val="00A073A2"/>
    <w:rsid w:val="00A07887"/>
    <w:rsid w:val="00A11F00"/>
    <w:rsid w:val="00A15AEB"/>
    <w:rsid w:val="00A27BD3"/>
    <w:rsid w:val="00A27E8B"/>
    <w:rsid w:val="00A3002F"/>
    <w:rsid w:val="00A3351D"/>
    <w:rsid w:val="00A338EE"/>
    <w:rsid w:val="00A33DA3"/>
    <w:rsid w:val="00A340F2"/>
    <w:rsid w:val="00A36654"/>
    <w:rsid w:val="00A40166"/>
    <w:rsid w:val="00A4077D"/>
    <w:rsid w:val="00A408E9"/>
    <w:rsid w:val="00A42334"/>
    <w:rsid w:val="00A42EA7"/>
    <w:rsid w:val="00A433DA"/>
    <w:rsid w:val="00A43A71"/>
    <w:rsid w:val="00A45F7B"/>
    <w:rsid w:val="00A46992"/>
    <w:rsid w:val="00A47626"/>
    <w:rsid w:val="00A50D22"/>
    <w:rsid w:val="00A52658"/>
    <w:rsid w:val="00A52E02"/>
    <w:rsid w:val="00A55A81"/>
    <w:rsid w:val="00A601E2"/>
    <w:rsid w:val="00A61137"/>
    <w:rsid w:val="00A61976"/>
    <w:rsid w:val="00A667CA"/>
    <w:rsid w:val="00A667E9"/>
    <w:rsid w:val="00A66B02"/>
    <w:rsid w:val="00A71C8C"/>
    <w:rsid w:val="00A71E40"/>
    <w:rsid w:val="00A72101"/>
    <w:rsid w:val="00A7767A"/>
    <w:rsid w:val="00A80970"/>
    <w:rsid w:val="00A82169"/>
    <w:rsid w:val="00A91230"/>
    <w:rsid w:val="00A91910"/>
    <w:rsid w:val="00A91ABA"/>
    <w:rsid w:val="00A93978"/>
    <w:rsid w:val="00A95015"/>
    <w:rsid w:val="00A96755"/>
    <w:rsid w:val="00AA26FF"/>
    <w:rsid w:val="00AA2FB0"/>
    <w:rsid w:val="00AA6684"/>
    <w:rsid w:val="00AA67E7"/>
    <w:rsid w:val="00AA7132"/>
    <w:rsid w:val="00AA7632"/>
    <w:rsid w:val="00AB5B11"/>
    <w:rsid w:val="00AB7CCC"/>
    <w:rsid w:val="00AC0D82"/>
    <w:rsid w:val="00AC3A9C"/>
    <w:rsid w:val="00AC4603"/>
    <w:rsid w:val="00AC4F7B"/>
    <w:rsid w:val="00AC72FE"/>
    <w:rsid w:val="00AD032B"/>
    <w:rsid w:val="00AD0D4F"/>
    <w:rsid w:val="00AD18FE"/>
    <w:rsid w:val="00AD3E91"/>
    <w:rsid w:val="00AD40C5"/>
    <w:rsid w:val="00AD7DFB"/>
    <w:rsid w:val="00AE177B"/>
    <w:rsid w:val="00AE2270"/>
    <w:rsid w:val="00AE5671"/>
    <w:rsid w:val="00AE6ABB"/>
    <w:rsid w:val="00AE77F9"/>
    <w:rsid w:val="00AF063F"/>
    <w:rsid w:val="00AF19DA"/>
    <w:rsid w:val="00AF28CD"/>
    <w:rsid w:val="00AF36B6"/>
    <w:rsid w:val="00AF58A3"/>
    <w:rsid w:val="00AF7F24"/>
    <w:rsid w:val="00B00D87"/>
    <w:rsid w:val="00B026CD"/>
    <w:rsid w:val="00B02ADB"/>
    <w:rsid w:val="00B030EE"/>
    <w:rsid w:val="00B031AB"/>
    <w:rsid w:val="00B04D59"/>
    <w:rsid w:val="00B0694A"/>
    <w:rsid w:val="00B06E6F"/>
    <w:rsid w:val="00B07B43"/>
    <w:rsid w:val="00B10998"/>
    <w:rsid w:val="00B123FC"/>
    <w:rsid w:val="00B12A5B"/>
    <w:rsid w:val="00B14A3D"/>
    <w:rsid w:val="00B1543F"/>
    <w:rsid w:val="00B154FC"/>
    <w:rsid w:val="00B17519"/>
    <w:rsid w:val="00B17DDA"/>
    <w:rsid w:val="00B2375B"/>
    <w:rsid w:val="00B23E46"/>
    <w:rsid w:val="00B26CB7"/>
    <w:rsid w:val="00B3244A"/>
    <w:rsid w:val="00B338BA"/>
    <w:rsid w:val="00B3503F"/>
    <w:rsid w:val="00B35D2B"/>
    <w:rsid w:val="00B366A4"/>
    <w:rsid w:val="00B4000D"/>
    <w:rsid w:val="00B40A59"/>
    <w:rsid w:val="00B412E5"/>
    <w:rsid w:val="00B41ABE"/>
    <w:rsid w:val="00B41EF5"/>
    <w:rsid w:val="00B50D5F"/>
    <w:rsid w:val="00B52B4F"/>
    <w:rsid w:val="00B52E2A"/>
    <w:rsid w:val="00B552B7"/>
    <w:rsid w:val="00B6125F"/>
    <w:rsid w:val="00B6462B"/>
    <w:rsid w:val="00B64CA8"/>
    <w:rsid w:val="00B65507"/>
    <w:rsid w:val="00B66E26"/>
    <w:rsid w:val="00B67277"/>
    <w:rsid w:val="00B672D1"/>
    <w:rsid w:val="00B70F3C"/>
    <w:rsid w:val="00B7129C"/>
    <w:rsid w:val="00B71C48"/>
    <w:rsid w:val="00B758FE"/>
    <w:rsid w:val="00B768A4"/>
    <w:rsid w:val="00B77D98"/>
    <w:rsid w:val="00B82A58"/>
    <w:rsid w:val="00B85E1D"/>
    <w:rsid w:val="00B87E39"/>
    <w:rsid w:val="00B91EC8"/>
    <w:rsid w:val="00B92B76"/>
    <w:rsid w:val="00B94060"/>
    <w:rsid w:val="00B95818"/>
    <w:rsid w:val="00B95964"/>
    <w:rsid w:val="00B97533"/>
    <w:rsid w:val="00B97641"/>
    <w:rsid w:val="00BA14C0"/>
    <w:rsid w:val="00BA1A83"/>
    <w:rsid w:val="00BA6F3F"/>
    <w:rsid w:val="00BA7716"/>
    <w:rsid w:val="00BB3E00"/>
    <w:rsid w:val="00BC0683"/>
    <w:rsid w:val="00BC233D"/>
    <w:rsid w:val="00BC2AA7"/>
    <w:rsid w:val="00BC2E06"/>
    <w:rsid w:val="00BC2E26"/>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38FB"/>
    <w:rsid w:val="00BF3F38"/>
    <w:rsid w:val="00BF5853"/>
    <w:rsid w:val="00BF63E4"/>
    <w:rsid w:val="00C00787"/>
    <w:rsid w:val="00C00CAF"/>
    <w:rsid w:val="00C015A1"/>
    <w:rsid w:val="00C02F0F"/>
    <w:rsid w:val="00C10AB2"/>
    <w:rsid w:val="00C1199A"/>
    <w:rsid w:val="00C1340C"/>
    <w:rsid w:val="00C13721"/>
    <w:rsid w:val="00C13A9E"/>
    <w:rsid w:val="00C13EFF"/>
    <w:rsid w:val="00C13FD5"/>
    <w:rsid w:val="00C210A6"/>
    <w:rsid w:val="00C22413"/>
    <w:rsid w:val="00C235E1"/>
    <w:rsid w:val="00C2360A"/>
    <w:rsid w:val="00C2404C"/>
    <w:rsid w:val="00C24F50"/>
    <w:rsid w:val="00C255D0"/>
    <w:rsid w:val="00C277FF"/>
    <w:rsid w:val="00C3048F"/>
    <w:rsid w:val="00C34B02"/>
    <w:rsid w:val="00C3536D"/>
    <w:rsid w:val="00C41E05"/>
    <w:rsid w:val="00C4332B"/>
    <w:rsid w:val="00C4692F"/>
    <w:rsid w:val="00C47148"/>
    <w:rsid w:val="00C5019B"/>
    <w:rsid w:val="00C52252"/>
    <w:rsid w:val="00C53921"/>
    <w:rsid w:val="00C542A1"/>
    <w:rsid w:val="00C55D35"/>
    <w:rsid w:val="00C57DD0"/>
    <w:rsid w:val="00C6009B"/>
    <w:rsid w:val="00C62A59"/>
    <w:rsid w:val="00C63749"/>
    <w:rsid w:val="00C63DE6"/>
    <w:rsid w:val="00C67957"/>
    <w:rsid w:val="00C741A2"/>
    <w:rsid w:val="00C76316"/>
    <w:rsid w:val="00C767BF"/>
    <w:rsid w:val="00C77718"/>
    <w:rsid w:val="00C80C5B"/>
    <w:rsid w:val="00C82F45"/>
    <w:rsid w:val="00C848E1"/>
    <w:rsid w:val="00C84923"/>
    <w:rsid w:val="00C85BF2"/>
    <w:rsid w:val="00C87FFC"/>
    <w:rsid w:val="00C9106F"/>
    <w:rsid w:val="00C91876"/>
    <w:rsid w:val="00C926C4"/>
    <w:rsid w:val="00C94CCB"/>
    <w:rsid w:val="00C953BB"/>
    <w:rsid w:val="00C9782A"/>
    <w:rsid w:val="00C97FA5"/>
    <w:rsid w:val="00CA013D"/>
    <w:rsid w:val="00CA10A8"/>
    <w:rsid w:val="00CA2CDF"/>
    <w:rsid w:val="00CA6E7C"/>
    <w:rsid w:val="00CB091B"/>
    <w:rsid w:val="00CB2C3C"/>
    <w:rsid w:val="00CB3CA0"/>
    <w:rsid w:val="00CB4453"/>
    <w:rsid w:val="00CB45F8"/>
    <w:rsid w:val="00CB4C8A"/>
    <w:rsid w:val="00CB516B"/>
    <w:rsid w:val="00CB5F84"/>
    <w:rsid w:val="00CB600E"/>
    <w:rsid w:val="00CC2CD9"/>
    <w:rsid w:val="00CC614A"/>
    <w:rsid w:val="00CC7CF6"/>
    <w:rsid w:val="00CC7E98"/>
    <w:rsid w:val="00CD040B"/>
    <w:rsid w:val="00CD153E"/>
    <w:rsid w:val="00CD30C5"/>
    <w:rsid w:val="00CD34E7"/>
    <w:rsid w:val="00CD3D51"/>
    <w:rsid w:val="00CD561F"/>
    <w:rsid w:val="00CD5C6F"/>
    <w:rsid w:val="00CD67EE"/>
    <w:rsid w:val="00CD6A7A"/>
    <w:rsid w:val="00CE1ECE"/>
    <w:rsid w:val="00CE5983"/>
    <w:rsid w:val="00CE63C2"/>
    <w:rsid w:val="00CE6B0A"/>
    <w:rsid w:val="00CE71CE"/>
    <w:rsid w:val="00CF187D"/>
    <w:rsid w:val="00CF5318"/>
    <w:rsid w:val="00CF54A4"/>
    <w:rsid w:val="00CF6859"/>
    <w:rsid w:val="00CF6DDE"/>
    <w:rsid w:val="00D00E44"/>
    <w:rsid w:val="00D01632"/>
    <w:rsid w:val="00D02696"/>
    <w:rsid w:val="00D04CF3"/>
    <w:rsid w:val="00D04E4D"/>
    <w:rsid w:val="00D05124"/>
    <w:rsid w:val="00D057A1"/>
    <w:rsid w:val="00D06185"/>
    <w:rsid w:val="00D06E29"/>
    <w:rsid w:val="00D07F80"/>
    <w:rsid w:val="00D11EBE"/>
    <w:rsid w:val="00D151F0"/>
    <w:rsid w:val="00D15D7E"/>
    <w:rsid w:val="00D167A2"/>
    <w:rsid w:val="00D22961"/>
    <w:rsid w:val="00D25C48"/>
    <w:rsid w:val="00D27194"/>
    <w:rsid w:val="00D314D5"/>
    <w:rsid w:val="00D31918"/>
    <w:rsid w:val="00D33A18"/>
    <w:rsid w:val="00D400C5"/>
    <w:rsid w:val="00D4291F"/>
    <w:rsid w:val="00D433E1"/>
    <w:rsid w:val="00D44461"/>
    <w:rsid w:val="00D5081C"/>
    <w:rsid w:val="00D520D6"/>
    <w:rsid w:val="00D5437C"/>
    <w:rsid w:val="00D54576"/>
    <w:rsid w:val="00D55D4A"/>
    <w:rsid w:val="00D60080"/>
    <w:rsid w:val="00D60452"/>
    <w:rsid w:val="00D61CB3"/>
    <w:rsid w:val="00D645A9"/>
    <w:rsid w:val="00D64923"/>
    <w:rsid w:val="00D657E3"/>
    <w:rsid w:val="00D70FB1"/>
    <w:rsid w:val="00D73FAF"/>
    <w:rsid w:val="00D74598"/>
    <w:rsid w:val="00D80441"/>
    <w:rsid w:val="00D809D1"/>
    <w:rsid w:val="00D80FCF"/>
    <w:rsid w:val="00D820A2"/>
    <w:rsid w:val="00D820E7"/>
    <w:rsid w:val="00D828B9"/>
    <w:rsid w:val="00D83818"/>
    <w:rsid w:val="00D83EF8"/>
    <w:rsid w:val="00D87797"/>
    <w:rsid w:val="00D90309"/>
    <w:rsid w:val="00D90A5A"/>
    <w:rsid w:val="00D91D99"/>
    <w:rsid w:val="00D92114"/>
    <w:rsid w:val="00D93B53"/>
    <w:rsid w:val="00D964FC"/>
    <w:rsid w:val="00D97749"/>
    <w:rsid w:val="00DA0CBF"/>
    <w:rsid w:val="00DA1C3D"/>
    <w:rsid w:val="00DA5F1B"/>
    <w:rsid w:val="00DA6057"/>
    <w:rsid w:val="00DA6CAD"/>
    <w:rsid w:val="00DA757F"/>
    <w:rsid w:val="00DB174F"/>
    <w:rsid w:val="00DB1F2A"/>
    <w:rsid w:val="00DB408E"/>
    <w:rsid w:val="00DC21A2"/>
    <w:rsid w:val="00DC29D4"/>
    <w:rsid w:val="00DC2B01"/>
    <w:rsid w:val="00DC604F"/>
    <w:rsid w:val="00DC7208"/>
    <w:rsid w:val="00DD76CC"/>
    <w:rsid w:val="00DD7DAF"/>
    <w:rsid w:val="00DE0304"/>
    <w:rsid w:val="00DE0EDC"/>
    <w:rsid w:val="00DE2CEF"/>
    <w:rsid w:val="00DE313C"/>
    <w:rsid w:val="00DE35EC"/>
    <w:rsid w:val="00DF0B09"/>
    <w:rsid w:val="00DF13CE"/>
    <w:rsid w:val="00DF13E0"/>
    <w:rsid w:val="00DF170B"/>
    <w:rsid w:val="00DF1D1E"/>
    <w:rsid w:val="00DF4ABE"/>
    <w:rsid w:val="00DF73C9"/>
    <w:rsid w:val="00DF744F"/>
    <w:rsid w:val="00DF761A"/>
    <w:rsid w:val="00DF79E8"/>
    <w:rsid w:val="00E01A99"/>
    <w:rsid w:val="00E04D60"/>
    <w:rsid w:val="00E05099"/>
    <w:rsid w:val="00E0607D"/>
    <w:rsid w:val="00E060BE"/>
    <w:rsid w:val="00E12886"/>
    <w:rsid w:val="00E16BD6"/>
    <w:rsid w:val="00E2081E"/>
    <w:rsid w:val="00E20A8F"/>
    <w:rsid w:val="00E23E62"/>
    <w:rsid w:val="00E24033"/>
    <w:rsid w:val="00E267F7"/>
    <w:rsid w:val="00E26C15"/>
    <w:rsid w:val="00E27545"/>
    <w:rsid w:val="00E3137D"/>
    <w:rsid w:val="00E314B9"/>
    <w:rsid w:val="00E3167D"/>
    <w:rsid w:val="00E3328F"/>
    <w:rsid w:val="00E342C5"/>
    <w:rsid w:val="00E3462F"/>
    <w:rsid w:val="00E37CE9"/>
    <w:rsid w:val="00E424BC"/>
    <w:rsid w:val="00E4266E"/>
    <w:rsid w:val="00E47CE9"/>
    <w:rsid w:val="00E50F82"/>
    <w:rsid w:val="00E53F1D"/>
    <w:rsid w:val="00E54093"/>
    <w:rsid w:val="00E546F1"/>
    <w:rsid w:val="00E54FDA"/>
    <w:rsid w:val="00E56A46"/>
    <w:rsid w:val="00E605B6"/>
    <w:rsid w:val="00E63CB6"/>
    <w:rsid w:val="00E642C1"/>
    <w:rsid w:val="00E64387"/>
    <w:rsid w:val="00E666F5"/>
    <w:rsid w:val="00E730AB"/>
    <w:rsid w:val="00E764D2"/>
    <w:rsid w:val="00E77E41"/>
    <w:rsid w:val="00E826B0"/>
    <w:rsid w:val="00E83354"/>
    <w:rsid w:val="00E83D9D"/>
    <w:rsid w:val="00E84130"/>
    <w:rsid w:val="00E86F26"/>
    <w:rsid w:val="00E903DD"/>
    <w:rsid w:val="00E91C90"/>
    <w:rsid w:val="00E91FC3"/>
    <w:rsid w:val="00E92C9E"/>
    <w:rsid w:val="00EA3A34"/>
    <w:rsid w:val="00EA3BAF"/>
    <w:rsid w:val="00EA3F08"/>
    <w:rsid w:val="00EA681A"/>
    <w:rsid w:val="00EA6AC7"/>
    <w:rsid w:val="00EB495E"/>
    <w:rsid w:val="00EB71A1"/>
    <w:rsid w:val="00EC3D1A"/>
    <w:rsid w:val="00EC7E0E"/>
    <w:rsid w:val="00ED3D33"/>
    <w:rsid w:val="00ED47C8"/>
    <w:rsid w:val="00ED72D7"/>
    <w:rsid w:val="00EE00C8"/>
    <w:rsid w:val="00EE1A37"/>
    <w:rsid w:val="00EE302B"/>
    <w:rsid w:val="00EE406F"/>
    <w:rsid w:val="00EE40F3"/>
    <w:rsid w:val="00EE4593"/>
    <w:rsid w:val="00EE5AB1"/>
    <w:rsid w:val="00EE7A0A"/>
    <w:rsid w:val="00EF50AE"/>
    <w:rsid w:val="00EF7588"/>
    <w:rsid w:val="00EF7DCB"/>
    <w:rsid w:val="00F012BE"/>
    <w:rsid w:val="00F013AA"/>
    <w:rsid w:val="00F02663"/>
    <w:rsid w:val="00F02AD0"/>
    <w:rsid w:val="00F03CB6"/>
    <w:rsid w:val="00F041F7"/>
    <w:rsid w:val="00F052CF"/>
    <w:rsid w:val="00F10914"/>
    <w:rsid w:val="00F11140"/>
    <w:rsid w:val="00F1132B"/>
    <w:rsid w:val="00F13D96"/>
    <w:rsid w:val="00F150C6"/>
    <w:rsid w:val="00F20A4E"/>
    <w:rsid w:val="00F20B49"/>
    <w:rsid w:val="00F2106D"/>
    <w:rsid w:val="00F21A3A"/>
    <w:rsid w:val="00F2278B"/>
    <w:rsid w:val="00F22B3D"/>
    <w:rsid w:val="00F24696"/>
    <w:rsid w:val="00F24813"/>
    <w:rsid w:val="00F273DC"/>
    <w:rsid w:val="00F276E0"/>
    <w:rsid w:val="00F30359"/>
    <w:rsid w:val="00F30BBA"/>
    <w:rsid w:val="00F34DD5"/>
    <w:rsid w:val="00F35116"/>
    <w:rsid w:val="00F35318"/>
    <w:rsid w:val="00F35F64"/>
    <w:rsid w:val="00F360EC"/>
    <w:rsid w:val="00F36676"/>
    <w:rsid w:val="00F36DC8"/>
    <w:rsid w:val="00F441D8"/>
    <w:rsid w:val="00F445CB"/>
    <w:rsid w:val="00F46F6B"/>
    <w:rsid w:val="00F477E1"/>
    <w:rsid w:val="00F479A4"/>
    <w:rsid w:val="00F50214"/>
    <w:rsid w:val="00F517ED"/>
    <w:rsid w:val="00F53C33"/>
    <w:rsid w:val="00F55030"/>
    <w:rsid w:val="00F55951"/>
    <w:rsid w:val="00F56596"/>
    <w:rsid w:val="00F56F49"/>
    <w:rsid w:val="00F621C8"/>
    <w:rsid w:val="00F63B0D"/>
    <w:rsid w:val="00F65B7D"/>
    <w:rsid w:val="00F7398A"/>
    <w:rsid w:val="00F73A40"/>
    <w:rsid w:val="00F73E48"/>
    <w:rsid w:val="00F74CDC"/>
    <w:rsid w:val="00F7719B"/>
    <w:rsid w:val="00F81D06"/>
    <w:rsid w:val="00F825BA"/>
    <w:rsid w:val="00F8306F"/>
    <w:rsid w:val="00F838C6"/>
    <w:rsid w:val="00F86152"/>
    <w:rsid w:val="00F86178"/>
    <w:rsid w:val="00F866E8"/>
    <w:rsid w:val="00F86FD3"/>
    <w:rsid w:val="00F92FC1"/>
    <w:rsid w:val="00F93C45"/>
    <w:rsid w:val="00F9471A"/>
    <w:rsid w:val="00F955F7"/>
    <w:rsid w:val="00F95970"/>
    <w:rsid w:val="00F97B80"/>
    <w:rsid w:val="00F97FC9"/>
    <w:rsid w:val="00FA064A"/>
    <w:rsid w:val="00FA16B9"/>
    <w:rsid w:val="00FA17A0"/>
    <w:rsid w:val="00FA48DE"/>
    <w:rsid w:val="00FA5FDB"/>
    <w:rsid w:val="00FB00BC"/>
    <w:rsid w:val="00FB1D74"/>
    <w:rsid w:val="00FB1E86"/>
    <w:rsid w:val="00FB1FFC"/>
    <w:rsid w:val="00FB402A"/>
    <w:rsid w:val="00FB7D5F"/>
    <w:rsid w:val="00FC0611"/>
    <w:rsid w:val="00FC1F46"/>
    <w:rsid w:val="00FC27C4"/>
    <w:rsid w:val="00FC2FDF"/>
    <w:rsid w:val="00FC3444"/>
    <w:rsid w:val="00FC4B47"/>
    <w:rsid w:val="00FC6E8A"/>
    <w:rsid w:val="00FD1C93"/>
    <w:rsid w:val="00FD2D9D"/>
    <w:rsid w:val="00FD4450"/>
    <w:rsid w:val="00FD4C0D"/>
    <w:rsid w:val="00FD696B"/>
    <w:rsid w:val="00FD729D"/>
    <w:rsid w:val="00FE0A57"/>
    <w:rsid w:val="00FE0B57"/>
    <w:rsid w:val="00FE3B77"/>
    <w:rsid w:val="00FE3EF2"/>
    <w:rsid w:val="00FE756C"/>
    <w:rsid w:val="00FE7E67"/>
    <w:rsid w:val="00FF2DC1"/>
    <w:rsid w:val="00FF35CC"/>
    <w:rsid w:val="00FF3C89"/>
    <w:rsid w:val="00FF3CA3"/>
    <w:rsid w:val="00FF4638"/>
    <w:rsid w:val="00FF55D7"/>
    <w:rsid w:val="00FF5C6A"/>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1A20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slov-lex.sk/pravne-predpisy/SK/ZZ/1963/99/"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B54046E0-E018-4695-B763-48B2B26413F5"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EDC83-7E08-4944-BC1F-5D48B6B4A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22612</Words>
  <Characters>128891</Characters>
  <Application>Microsoft Office Word</Application>
  <DocSecurity>0</DocSecurity>
  <Lines>1074</Lines>
  <Paragraphs>302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151201</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2016-09-02T12:44:00Z</dcterms:created>
  <dcterms:modified xsi:type="dcterms:W3CDTF">2016-11-08T11:49:00Z</dcterms:modified>
</cp:coreProperties>
</file>